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36.xml" ContentType="application/vnd.openxmlformats-officedocument.wordprocessingml.footer+xml"/>
  <Override PartName="/word/footer3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3.xml" ContentType="application/vnd.openxmlformats-officedocument.wordprocessingml.header+xml"/>
  <Override PartName="/word/footer3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4D3662" w:rsidRPr="004D3662" w14:paraId="29A0A777" w14:textId="77777777" w:rsidTr="00A579C2">
        <w:trPr>
          <w:trHeight w:val="20"/>
        </w:trPr>
        <w:tc>
          <w:tcPr>
            <w:tcW w:w="720" w:type="dxa"/>
            <w:vAlign w:val="center"/>
          </w:tcPr>
          <w:p w14:paraId="5F3FE7AE" w14:textId="77777777" w:rsidR="004D3662" w:rsidRPr="004D3662" w:rsidRDefault="004D3662" w:rsidP="004D3662">
            <w:pPr>
              <w:spacing w:after="220"/>
              <w:jc w:val="center"/>
            </w:pPr>
          </w:p>
        </w:tc>
        <w:tc>
          <w:tcPr>
            <w:tcW w:w="7920" w:type="dxa"/>
            <w:vAlign w:val="center"/>
          </w:tcPr>
          <w:p w14:paraId="31A7E371" w14:textId="77777777" w:rsidR="004D3662" w:rsidRPr="004D3662" w:rsidRDefault="004D3662" w:rsidP="004D3662">
            <w:pPr>
              <w:spacing w:after="220"/>
              <w:jc w:val="center"/>
            </w:pPr>
            <w:r w:rsidRPr="004D3662">
              <w:rPr>
                <w:b/>
                <w:sz w:val="38"/>
                <w:szCs w:val="38"/>
              </w:rPr>
              <w:t>NRC INSPECTION MANUAL</w:t>
            </w:r>
          </w:p>
        </w:tc>
        <w:tc>
          <w:tcPr>
            <w:tcW w:w="720" w:type="dxa"/>
            <w:vAlign w:val="center"/>
          </w:tcPr>
          <w:p w14:paraId="10CD28BD" w14:textId="1B6E5095" w:rsidR="004D3662" w:rsidRPr="004D3662" w:rsidRDefault="004D3662" w:rsidP="004D3662">
            <w:pPr>
              <w:spacing w:after="220"/>
              <w:jc w:val="center"/>
              <w:rPr>
                <w:sz w:val="20"/>
                <w:szCs w:val="20"/>
              </w:rPr>
            </w:pPr>
            <w:r w:rsidRPr="004D3662">
              <w:rPr>
                <w:sz w:val="20"/>
                <w:szCs w:val="20"/>
              </w:rPr>
              <w:t>IR</w:t>
            </w:r>
            <w:ins w:id="0" w:author="Author">
              <w:r w:rsidR="005C1076" w:rsidRPr="00B76C4F">
                <w:rPr>
                  <w:sz w:val="20"/>
                  <w:szCs w:val="20"/>
                </w:rPr>
                <w:t>AB</w:t>
              </w:r>
            </w:ins>
          </w:p>
        </w:tc>
      </w:tr>
    </w:tbl>
    <w:p w14:paraId="13453AAD" w14:textId="65048BB5" w:rsidR="004D3662" w:rsidRPr="004D3662" w:rsidRDefault="004D3662" w:rsidP="00444720">
      <w:pPr>
        <w:pStyle w:val="IMDoc"/>
      </w:pPr>
      <w:r w:rsidRPr="00444720">
        <w:t xml:space="preserve">INSPECTION MANUAL CHAPTER 1245 APPENDIX </w:t>
      </w:r>
      <w:r w:rsidR="00B76C4F" w:rsidRPr="00444720">
        <w:t>A</w:t>
      </w:r>
    </w:p>
    <w:p w14:paraId="61E8CC66" w14:textId="2E55202A" w:rsidR="004D3662" w:rsidRPr="00C10E32" w:rsidRDefault="00B76C4F" w:rsidP="00C10E32">
      <w:pPr>
        <w:pStyle w:val="Title-IMC"/>
      </w:pPr>
      <w:r w:rsidRPr="00C10E32">
        <w:t>BASIC-LEVEL TRAINING AND QUALIFICATION JOURNAL</w:t>
      </w:r>
    </w:p>
    <w:p w14:paraId="3AF63ED2" w14:textId="506D9807" w:rsidR="004D3662" w:rsidRPr="004D3662" w:rsidRDefault="004D3662" w:rsidP="008E2414">
      <w:pPr>
        <w:pStyle w:val="EffectiveDate-IMC"/>
      </w:pPr>
      <w:r w:rsidRPr="004D3662">
        <w:t xml:space="preserve">Effective Date:  </w:t>
      </w:r>
      <w:r w:rsidR="00BB67BC">
        <w:t>09/24/21</w:t>
      </w:r>
      <w:del w:id="1" w:author="Author">
        <w:r w:rsidRPr="004D3662" w:rsidDel="00BB67BC">
          <w:delText xml:space="preserve"> </w:delText>
        </w:r>
      </w:del>
    </w:p>
    <w:p w14:paraId="501567EA" w14:textId="77777777" w:rsidR="00071C50" w:rsidRPr="00E331B2" w:rsidRDefault="00071C50" w:rsidP="00A83D81">
      <w:pPr>
        <w:pStyle w:val="StyleCentered"/>
      </w:pPr>
    </w:p>
    <w:p w14:paraId="4C49CE4E" w14:textId="77777777" w:rsidR="00042E40" w:rsidRPr="00290470" w:rsidRDefault="00042E40" w:rsidP="00E53E15">
      <w:pPr>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pPr>
    </w:p>
    <w:p w14:paraId="467C54A3" w14:textId="77777777" w:rsidR="00042E40" w:rsidRPr="00290470" w:rsidRDefault="00042E40" w:rsidP="00E53E15">
      <w:pPr>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sectPr w:rsidR="00042E40" w:rsidRPr="00290470" w:rsidSect="00D400A3">
          <w:pgSz w:w="12240" w:h="15840" w:code="1"/>
          <w:pgMar w:top="1440" w:right="1440" w:bottom="1440" w:left="1440" w:header="720" w:footer="720" w:gutter="0"/>
          <w:pgNumType w:start="1"/>
          <w:cols w:space="720"/>
          <w:noEndnote/>
          <w:docGrid w:linePitch="326"/>
        </w:sectPr>
      </w:pPr>
    </w:p>
    <w:p w14:paraId="2AC7CF67" w14:textId="77777777" w:rsidR="00042E40" w:rsidRPr="005B4075" w:rsidRDefault="00042E40" w:rsidP="00A377DB">
      <w:pPr>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u w:val="single"/>
        </w:rPr>
      </w:pPr>
      <w:r w:rsidRPr="005B4075">
        <w:rPr>
          <w:bCs/>
          <w:u w:val="single"/>
        </w:rPr>
        <w:lastRenderedPageBreak/>
        <w:t>Table of Contents</w:t>
      </w:r>
    </w:p>
    <w:p w14:paraId="21800DD6" w14:textId="5C882BC4" w:rsidR="008861DD" w:rsidRDefault="00042E40">
      <w:pPr>
        <w:pStyle w:val="TOC1"/>
        <w:rPr>
          <w:rFonts w:asciiTheme="minorHAnsi" w:eastAsiaTheme="minorEastAsia" w:hAnsiTheme="minorHAnsi" w:cstheme="minorBidi"/>
          <w:noProof/>
          <w:szCs w:val="22"/>
        </w:rPr>
      </w:pPr>
      <w:r w:rsidRPr="00D12DF9">
        <w:fldChar w:fldCharType="begin"/>
      </w:r>
      <w:r w:rsidRPr="00D12DF9">
        <w:instrText xml:space="preserve"> TOC \f </w:instrText>
      </w:r>
      <w:r w:rsidRPr="00D12DF9">
        <w:fldChar w:fldCharType="separate"/>
      </w:r>
      <w:r w:rsidR="008861DD">
        <w:rPr>
          <w:noProof/>
        </w:rPr>
        <w:t>Introduction</w:t>
      </w:r>
      <w:r w:rsidR="008861DD">
        <w:rPr>
          <w:noProof/>
        </w:rPr>
        <w:tab/>
      </w:r>
      <w:r w:rsidR="008861DD">
        <w:rPr>
          <w:noProof/>
        </w:rPr>
        <w:fldChar w:fldCharType="begin"/>
      </w:r>
      <w:r w:rsidR="008861DD">
        <w:rPr>
          <w:noProof/>
        </w:rPr>
        <w:instrText xml:space="preserve"> PAGEREF _Toc83124781 \h </w:instrText>
      </w:r>
      <w:r w:rsidR="008861DD">
        <w:rPr>
          <w:noProof/>
        </w:rPr>
      </w:r>
      <w:r w:rsidR="008861DD">
        <w:rPr>
          <w:noProof/>
        </w:rPr>
        <w:fldChar w:fldCharType="separate"/>
      </w:r>
      <w:r w:rsidR="004E7C4E">
        <w:rPr>
          <w:noProof/>
        </w:rPr>
        <w:t>1</w:t>
      </w:r>
      <w:r w:rsidR="008861DD">
        <w:rPr>
          <w:noProof/>
        </w:rPr>
        <w:fldChar w:fldCharType="end"/>
      </w:r>
    </w:p>
    <w:p w14:paraId="489F9871" w14:textId="04EAE87C" w:rsidR="008861DD" w:rsidRDefault="008861DD">
      <w:pPr>
        <w:pStyle w:val="TOC1"/>
        <w:rPr>
          <w:rFonts w:asciiTheme="minorHAnsi" w:eastAsiaTheme="minorEastAsia" w:hAnsiTheme="minorHAnsi" w:cstheme="minorBidi"/>
          <w:noProof/>
          <w:szCs w:val="22"/>
        </w:rPr>
      </w:pPr>
      <w:r>
        <w:rPr>
          <w:noProof/>
        </w:rPr>
        <w:t>Required Basic-Level Training Courses</w:t>
      </w:r>
      <w:r>
        <w:rPr>
          <w:noProof/>
        </w:rPr>
        <w:tab/>
      </w:r>
      <w:r>
        <w:rPr>
          <w:noProof/>
        </w:rPr>
        <w:fldChar w:fldCharType="begin"/>
      </w:r>
      <w:r>
        <w:rPr>
          <w:noProof/>
        </w:rPr>
        <w:instrText xml:space="preserve"> PAGEREF _Toc83124782 \h </w:instrText>
      </w:r>
      <w:r>
        <w:rPr>
          <w:noProof/>
        </w:rPr>
      </w:r>
      <w:r>
        <w:rPr>
          <w:noProof/>
        </w:rPr>
        <w:fldChar w:fldCharType="separate"/>
      </w:r>
      <w:r w:rsidR="004E7C4E">
        <w:rPr>
          <w:noProof/>
        </w:rPr>
        <w:t>3</w:t>
      </w:r>
      <w:r>
        <w:rPr>
          <w:noProof/>
        </w:rPr>
        <w:fldChar w:fldCharType="end"/>
      </w:r>
    </w:p>
    <w:p w14:paraId="2DA80EC1" w14:textId="7E6FD91F" w:rsidR="008861DD" w:rsidRDefault="008861DD">
      <w:pPr>
        <w:pStyle w:val="TOC1"/>
        <w:rPr>
          <w:rFonts w:asciiTheme="minorHAnsi" w:eastAsiaTheme="minorEastAsia" w:hAnsiTheme="minorHAnsi" w:cstheme="minorBidi"/>
          <w:noProof/>
          <w:szCs w:val="22"/>
        </w:rPr>
      </w:pPr>
      <w:r>
        <w:rPr>
          <w:noProof/>
        </w:rPr>
        <w:t>Basic-Level Individual Study Activities</w:t>
      </w:r>
      <w:r>
        <w:rPr>
          <w:noProof/>
        </w:rPr>
        <w:tab/>
      </w:r>
      <w:r>
        <w:rPr>
          <w:noProof/>
        </w:rPr>
        <w:fldChar w:fldCharType="begin"/>
      </w:r>
      <w:r>
        <w:rPr>
          <w:noProof/>
        </w:rPr>
        <w:instrText xml:space="preserve"> PAGEREF _Toc83124783 \h </w:instrText>
      </w:r>
      <w:r>
        <w:rPr>
          <w:noProof/>
        </w:rPr>
      </w:r>
      <w:r>
        <w:rPr>
          <w:noProof/>
        </w:rPr>
        <w:fldChar w:fldCharType="separate"/>
      </w:r>
      <w:r w:rsidR="004E7C4E">
        <w:rPr>
          <w:noProof/>
        </w:rPr>
        <w:t>4</w:t>
      </w:r>
      <w:r>
        <w:rPr>
          <w:noProof/>
        </w:rPr>
        <w:fldChar w:fldCharType="end"/>
      </w:r>
    </w:p>
    <w:p w14:paraId="234AC494" w14:textId="4D628C1E" w:rsidR="008861DD" w:rsidRDefault="008861DD">
      <w:pPr>
        <w:pStyle w:val="TOC2"/>
        <w:rPr>
          <w:rFonts w:asciiTheme="minorHAnsi" w:eastAsiaTheme="minorEastAsia" w:hAnsiTheme="minorHAnsi" w:cstheme="minorBidi"/>
          <w:noProof/>
          <w:szCs w:val="22"/>
        </w:rPr>
      </w:pPr>
      <w:r>
        <w:rPr>
          <w:noProof/>
        </w:rPr>
        <w:t>(ISA-1) History and Organization of the U.S. Nuclear Regulatory Commission</w:t>
      </w:r>
      <w:r>
        <w:rPr>
          <w:noProof/>
        </w:rPr>
        <w:tab/>
      </w:r>
      <w:r>
        <w:rPr>
          <w:noProof/>
        </w:rPr>
        <w:fldChar w:fldCharType="begin"/>
      </w:r>
      <w:r>
        <w:rPr>
          <w:noProof/>
        </w:rPr>
        <w:instrText xml:space="preserve"> PAGEREF _Toc83124784 \h </w:instrText>
      </w:r>
      <w:r>
        <w:rPr>
          <w:noProof/>
        </w:rPr>
      </w:r>
      <w:r>
        <w:rPr>
          <w:noProof/>
        </w:rPr>
        <w:fldChar w:fldCharType="separate"/>
      </w:r>
      <w:r w:rsidR="004E7C4E">
        <w:rPr>
          <w:noProof/>
        </w:rPr>
        <w:t>6</w:t>
      </w:r>
      <w:r>
        <w:rPr>
          <w:noProof/>
        </w:rPr>
        <w:fldChar w:fldCharType="end"/>
      </w:r>
    </w:p>
    <w:p w14:paraId="066419AA" w14:textId="7BA6A3CD" w:rsidR="008861DD" w:rsidRDefault="008861DD">
      <w:pPr>
        <w:pStyle w:val="TOC2"/>
        <w:rPr>
          <w:rFonts w:asciiTheme="minorHAnsi" w:eastAsiaTheme="minorEastAsia" w:hAnsiTheme="minorHAnsi" w:cstheme="minorBidi"/>
          <w:noProof/>
          <w:szCs w:val="22"/>
        </w:rPr>
      </w:pPr>
      <w:r>
        <w:rPr>
          <w:noProof/>
        </w:rPr>
        <w:t>(ISA-2) Navigating the NRC Internal and External Web Sites</w:t>
      </w:r>
      <w:r>
        <w:rPr>
          <w:noProof/>
        </w:rPr>
        <w:tab/>
      </w:r>
      <w:r>
        <w:rPr>
          <w:noProof/>
        </w:rPr>
        <w:fldChar w:fldCharType="begin"/>
      </w:r>
      <w:r>
        <w:rPr>
          <w:noProof/>
        </w:rPr>
        <w:instrText xml:space="preserve"> PAGEREF _Toc83124785 \h </w:instrText>
      </w:r>
      <w:r>
        <w:rPr>
          <w:noProof/>
        </w:rPr>
      </w:r>
      <w:r>
        <w:rPr>
          <w:noProof/>
        </w:rPr>
        <w:fldChar w:fldCharType="separate"/>
      </w:r>
      <w:r w:rsidR="004E7C4E">
        <w:rPr>
          <w:noProof/>
        </w:rPr>
        <w:t>8</w:t>
      </w:r>
      <w:r>
        <w:rPr>
          <w:noProof/>
        </w:rPr>
        <w:fldChar w:fldCharType="end"/>
      </w:r>
    </w:p>
    <w:p w14:paraId="49395591" w14:textId="31D5E264" w:rsidR="008861DD" w:rsidRDefault="008861DD">
      <w:pPr>
        <w:pStyle w:val="TOC2"/>
        <w:rPr>
          <w:rFonts w:asciiTheme="minorHAnsi" w:eastAsiaTheme="minorEastAsia" w:hAnsiTheme="minorHAnsi" w:cstheme="minorBidi"/>
          <w:noProof/>
          <w:szCs w:val="22"/>
        </w:rPr>
      </w:pPr>
      <w:r>
        <w:rPr>
          <w:noProof/>
        </w:rPr>
        <w:t>(ISA-3) Inspector Objectivity, Protocol, and Professional Conduct</w:t>
      </w:r>
      <w:r>
        <w:rPr>
          <w:noProof/>
        </w:rPr>
        <w:tab/>
      </w:r>
      <w:r>
        <w:rPr>
          <w:noProof/>
        </w:rPr>
        <w:fldChar w:fldCharType="begin"/>
      </w:r>
      <w:r>
        <w:rPr>
          <w:noProof/>
        </w:rPr>
        <w:instrText xml:space="preserve"> PAGEREF _Toc83124786 \h </w:instrText>
      </w:r>
      <w:r>
        <w:rPr>
          <w:noProof/>
        </w:rPr>
      </w:r>
      <w:r>
        <w:rPr>
          <w:noProof/>
        </w:rPr>
        <w:fldChar w:fldCharType="separate"/>
      </w:r>
      <w:r w:rsidR="004E7C4E">
        <w:rPr>
          <w:noProof/>
        </w:rPr>
        <w:t>12</w:t>
      </w:r>
      <w:r>
        <w:rPr>
          <w:noProof/>
        </w:rPr>
        <w:fldChar w:fldCharType="end"/>
      </w:r>
    </w:p>
    <w:p w14:paraId="3794681A" w14:textId="3966B9B4" w:rsidR="008861DD" w:rsidRDefault="008861DD">
      <w:pPr>
        <w:pStyle w:val="TOC2"/>
        <w:rPr>
          <w:rFonts w:asciiTheme="minorHAnsi" w:eastAsiaTheme="minorEastAsia" w:hAnsiTheme="minorHAnsi" w:cstheme="minorBidi"/>
          <w:noProof/>
          <w:szCs w:val="22"/>
        </w:rPr>
      </w:pPr>
      <w:r>
        <w:rPr>
          <w:noProof/>
        </w:rPr>
        <w:t>(ISA-4) Fitness-for-Duty Rule</w:t>
      </w:r>
      <w:r>
        <w:rPr>
          <w:noProof/>
        </w:rPr>
        <w:tab/>
      </w:r>
      <w:r>
        <w:rPr>
          <w:noProof/>
        </w:rPr>
        <w:fldChar w:fldCharType="begin"/>
      </w:r>
      <w:r>
        <w:rPr>
          <w:noProof/>
        </w:rPr>
        <w:instrText xml:space="preserve"> PAGEREF _Toc83124787 \h </w:instrText>
      </w:r>
      <w:r>
        <w:rPr>
          <w:noProof/>
        </w:rPr>
      </w:r>
      <w:r>
        <w:rPr>
          <w:noProof/>
        </w:rPr>
        <w:fldChar w:fldCharType="separate"/>
      </w:r>
      <w:r w:rsidR="004E7C4E">
        <w:rPr>
          <w:noProof/>
        </w:rPr>
        <w:t>15</w:t>
      </w:r>
      <w:r>
        <w:rPr>
          <w:noProof/>
        </w:rPr>
        <w:fldChar w:fldCharType="end"/>
      </w:r>
    </w:p>
    <w:p w14:paraId="536A91C6" w14:textId="50805817" w:rsidR="008861DD" w:rsidRDefault="008861DD">
      <w:pPr>
        <w:pStyle w:val="TOC2"/>
        <w:rPr>
          <w:rFonts w:asciiTheme="minorHAnsi" w:eastAsiaTheme="minorEastAsia" w:hAnsiTheme="minorHAnsi" w:cstheme="minorBidi"/>
          <w:noProof/>
          <w:szCs w:val="22"/>
        </w:rPr>
      </w:pPr>
      <w:r>
        <w:rPr>
          <w:noProof/>
        </w:rPr>
        <w:t>(ISA-5) Allegations</w:t>
      </w:r>
      <w:r>
        <w:rPr>
          <w:noProof/>
        </w:rPr>
        <w:tab/>
      </w:r>
      <w:r>
        <w:rPr>
          <w:noProof/>
        </w:rPr>
        <w:fldChar w:fldCharType="begin"/>
      </w:r>
      <w:r>
        <w:rPr>
          <w:noProof/>
        </w:rPr>
        <w:instrText xml:space="preserve"> PAGEREF _Toc83124788 \h </w:instrText>
      </w:r>
      <w:r>
        <w:rPr>
          <w:noProof/>
        </w:rPr>
      </w:r>
      <w:r>
        <w:rPr>
          <w:noProof/>
        </w:rPr>
        <w:fldChar w:fldCharType="separate"/>
      </w:r>
      <w:r w:rsidR="004E7C4E">
        <w:rPr>
          <w:noProof/>
        </w:rPr>
        <w:t>17</w:t>
      </w:r>
      <w:r>
        <w:rPr>
          <w:noProof/>
        </w:rPr>
        <w:fldChar w:fldCharType="end"/>
      </w:r>
    </w:p>
    <w:p w14:paraId="3A673B16" w14:textId="77CE91CD" w:rsidR="008861DD" w:rsidRDefault="008861DD">
      <w:pPr>
        <w:pStyle w:val="TOC2"/>
        <w:rPr>
          <w:rFonts w:asciiTheme="minorHAnsi" w:eastAsiaTheme="minorEastAsia" w:hAnsiTheme="minorHAnsi" w:cstheme="minorBidi"/>
          <w:noProof/>
          <w:szCs w:val="22"/>
        </w:rPr>
      </w:pPr>
      <w:r w:rsidRPr="0035291F">
        <w:rPr>
          <w:rFonts w:cs="Arial"/>
          <w:noProof/>
        </w:rPr>
        <w:t xml:space="preserve">(ISA-6) </w:t>
      </w:r>
      <w:r w:rsidRPr="0035291F">
        <w:rPr>
          <w:rFonts w:cs="Arial"/>
          <w:noProof/>
          <w:color w:val="000000" w:themeColor="text1"/>
        </w:rPr>
        <w:t>NRC’s Response to an Incident at a Nuclear Facility</w:t>
      </w:r>
      <w:r>
        <w:rPr>
          <w:noProof/>
        </w:rPr>
        <w:tab/>
      </w:r>
      <w:r>
        <w:rPr>
          <w:noProof/>
        </w:rPr>
        <w:fldChar w:fldCharType="begin"/>
      </w:r>
      <w:r>
        <w:rPr>
          <w:noProof/>
        </w:rPr>
        <w:instrText xml:space="preserve"> PAGEREF _Toc83124789 \h </w:instrText>
      </w:r>
      <w:r>
        <w:rPr>
          <w:noProof/>
        </w:rPr>
      </w:r>
      <w:r>
        <w:rPr>
          <w:noProof/>
        </w:rPr>
        <w:fldChar w:fldCharType="separate"/>
      </w:r>
      <w:r w:rsidR="004E7C4E">
        <w:rPr>
          <w:noProof/>
        </w:rPr>
        <w:t>20</w:t>
      </w:r>
      <w:r>
        <w:rPr>
          <w:noProof/>
        </w:rPr>
        <w:fldChar w:fldCharType="end"/>
      </w:r>
    </w:p>
    <w:p w14:paraId="255292E3" w14:textId="3639CAC1" w:rsidR="008861DD" w:rsidRDefault="008861DD">
      <w:pPr>
        <w:pStyle w:val="TOC2"/>
        <w:rPr>
          <w:rFonts w:asciiTheme="minorHAnsi" w:eastAsiaTheme="minorEastAsia" w:hAnsiTheme="minorHAnsi" w:cstheme="minorBidi"/>
          <w:noProof/>
          <w:szCs w:val="22"/>
        </w:rPr>
      </w:pPr>
      <w:r>
        <w:rPr>
          <w:noProof/>
        </w:rPr>
        <w:t>(ISA-7) The Enforcement Program</w:t>
      </w:r>
      <w:r>
        <w:rPr>
          <w:noProof/>
        </w:rPr>
        <w:tab/>
      </w:r>
      <w:r>
        <w:rPr>
          <w:noProof/>
        </w:rPr>
        <w:fldChar w:fldCharType="begin"/>
      </w:r>
      <w:r>
        <w:rPr>
          <w:noProof/>
        </w:rPr>
        <w:instrText xml:space="preserve"> PAGEREF _Toc83124790 \h </w:instrText>
      </w:r>
      <w:r>
        <w:rPr>
          <w:noProof/>
        </w:rPr>
      </w:r>
      <w:r>
        <w:rPr>
          <w:noProof/>
        </w:rPr>
        <w:fldChar w:fldCharType="separate"/>
      </w:r>
      <w:r w:rsidR="004E7C4E">
        <w:rPr>
          <w:noProof/>
        </w:rPr>
        <w:t>23</w:t>
      </w:r>
      <w:r>
        <w:rPr>
          <w:noProof/>
        </w:rPr>
        <w:fldChar w:fldCharType="end"/>
      </w:r>
    </w:p>
    <w:p w14:paraId="6BD9C469" w14:textId="1E8DFF4B" w:rsidR="008861DD" w:rsidRDefault="008861DD">
      <w:pPr>
        <w:pStyle w:val="TOC2"/>
        <w:rPr>
          <w:rFonts w:asciiTheme="minorHAnsi" w:eastAsiaTheme="minorEastAsia" w:hAnsiTheme="minorHAnsi" w:cstheme="minorBidi"/>
          <w:noProof/>
          <w:szCs w:val="22"/>
        </w:rPr>
      </w:pPr>
      <w:r>
        <w:rPr>
          <w:noProof/>
        </w:rPr>
        <w:t>(ISA-8) The Office of Investigations</w:t>
      </w:r>
      <w:r>
        <w:rPr>
          <w:noProof/>
        </w:rPr>
        <w:tab/>
      </w:r>
      <w:r>
        <w:rPr>
          <w:noProof/>
        </w:rPr>
        <w:fldChar w:fldCharType="begin"/>
      </w:r>
      <w:r>
        <w:rPr>
          <w:noProof/>
        </w:rPr>
        <w:instrText xml:space="preserve"> PAGEREF _Toc83124791 \h </w:instrText>
      </w:r>
      <w:r>
        <w:rPr>
          <w:noProof/>
        </w:rPr>
      </w:r>
      <w:r>
        <w:rPr>
          <w:noProof/>
        </w:rPr>
        <w:fldChar w:fldCharType="separate"/>
      </w:r>
      <w:r w:rsidR="004E7C4E">
        <w:rPr>
          <w:noProof/>
        </w:rPr>
        <w:t>26</w:t>
      </w:r>
      <w:r>
        <w:rPr>
          <w:noProof/>
        </w:rPr>
        <w:fldChar w:fldCharType="end"/>
      </w:r>
    </w:p>
    <w:p w14:paraId="1C50E7F5" w14:textId="13C5172F" w:rsidR="008861DD" w:rsidRDefault="008861DD">
      <w:pPr>
        <w:pStyle w:val="TOC2"/>
        <w:rPr>
          <w:rFonts w:asciiTheme="minorHAnsi" w:eastAsiaTheme="minorEastAsia" w:hAnsiTheme="minorHAnsi" w:cstheme="minorBidi"/>
          <w:noProof/>
          <w:szCs w:val="22"/>
        </w:rPr>
      </w:pPr>
      <w:r>
        <w:rPr>
          <w:noProof/>
        </w:rPr>
        <w:t>(ISA-9) Exploring the Operating Reactor Inspection Program and the Reactor Oversight Program’s Internal Web Page</w:t>
      </w:r>
      <w:r>
        <w:rPr>
          <w:noProof/>
        </w:rPr>
        <w:tab/>
      </w:r>
      <w:r>
        <w:rPr>
          <w:noProof/>
        </w:rPr>
        <w:fldChar w:fldCharType="begin"/>
      </w:r>
      <w:r>
        <w:rPr>
          <w:noProof/>
        </w:rPr>
        <w:instrText xml:space="preserve"> PAGEREF _Toc83124792 \h </w:instrText>
      </w:r>
      <w:r>
        <w:rPr>
          <w:noProof/>
        </w:rPr>
      </w:r>
      <w:r>
        <w:rPr>
          <w:noProof/>
        </w:rPr>
        <w:fldChar w:fldCharType="separate"/>
      </w:r>
      <w:r w:rsidR="004E7C4E">
        <w:rPr>
          <w:noProof/>
        </w:rPr>
        <w:t>28</w:t>
      </w:r>
      <w:r>
        <w:rPr>
          <w:noProof/>
        </w:rPr>
        <w:fldChar w:fldCharType="end"/>
      </w:r>
    </w:p>
    <w:p w14:paraId="66DF6690" w14:textId="127DCDE7" w:rsidR="008861DD" w:rsidRDefault="008861DD">
      <w:pPr>
        <w:pStyle w:val="TOC2"/>
        <w:rPr>
          <w:rFonts w:asciiTheme="minorHAnsi" w:eastAsiaTheme="minorEastAsia" w:hAnsiTheme="minorHAnsi" w:cstheme="minorBidi"/>
          <w:noProof/>
          <w:szCs w:val="22"/>
        </w:rPr>
      </w:pPr>
      <w:r>
        <w:rPr>
          <w:noProof/>
        </w:rPr>
        <w:t>(ISA-9a) Exploring the Reactor Construction Inspection Program and the Construction Reactor Oversight Program’s Internal Web Page</w:t>
      </w:r>
      <w:r>
        <w:rPr>
          <w:noProof/>
        </w:rPr>
        <w:tab/>
      </w:r>
      <w:r>
        <w:rPr>
          <w:noProof/>
        </w:rPr>
        <w:fldChar w:fldCharType="begin"/>
      </w:r>
      <w:r>
        <w:rPr>
          <w:noProof/>
        </w:rPr>
        <w:instrText xml:space="preserve"> PAGEREF _Toc83124793 \h </w:instrText>
      </w:r>
      <w:r>
        <w:rPr>
          <w:noProof/>
        </w:rPr>
      </w:r>
      <w:r>
        <w:rPr>
          <w:noProof/>
        </w:rPr>
        <w:fldChar w:fldCharType="separate"/>
      </w:r>
      <w:r w:rsidR="004E7C4E">
        <w:rPr>
          <w:noProof/>
        </w:rPr>
        <w:t>32</w:t>
      </w:r>
      <w:r>
        <w:rPr>
          <w:noProof/>
        </w:rPr>
        <w:fldChar w:fldCharType="end"/>
      </w:r>
    </w:p>
    <w:p w14:paraId="236E83DF" w14:textId="5BB8DC1C" w:rsidR="008861DD" w:rsidRDefault="008861DD">
      <w:pPr>
        <w:pStyle w:val="TOC2"/>
        <w:rPr>
          <w:rFonts w:asciiTheme="minorHAnsi" w:eastAsiaTheme="minorEastAsia" w:hAnsiTheme="minorHAnsi" w:cstheme="minorBidi"/>
          <w:noProof/>
          <w:szCs w:val="22"/>
        </w:rPr>
      </w:pPr>
      <w:r>
        <w:rPr>
          <w:noProof/>
        </w:rPr>
        <w:t>(ISA-10) Performance Indicator Program</w:t>
      </w:r>
      <w:r>
        <w:rPr>
          <w:noProof/>
        </w:rPr>
        <w:tab/>
      </w:r>
      <w:r>
        <w:rPr>
          <w:noProof/>
        </w:rPr>
        <w:fldChar w:fldCharType="begin"/>
      </w:r>
      <w:r>
        <w:rPr>
          <w:noProof/>
        </w:rPr>
        <w:instrText xml:space="preserve"> PAGEREF _Toc83124794 \h </w:instrText>
      </w:r>
      <w:r>
        <w:rPr>
          <w:noProof/>
        </w:rPr>
      </w:r>
      <w:r>
        <w:rPr>
          <w:noProof/>
        </w:rPr>
        <w:fldChar w:fldCharType="separate"/>
      </w:r>
      <w:r w:rsidR="004E7C4E">
        <w:rPr>
          <w:noProof/>
        </w:rPr>
        <w:t>35</w:t>
      </w:r>
      <w:r>
        <w:rPr>
          <w:noProof/>
        </w:rPr>
        <w:fldChar w:fldCharType="end"/>
      </w:r>
    </w:p>
    <w:p w14:paraId="61C5C884" w14:textId="1BA5909C" w:rsidR="008861DD" w:rsidRDefault="008861DD">
      <w:pPr>
        <w:pStyle w:val="TOC2"/>
        <w:rPr>
          <w:rFonts w:asciiTheme="minorHAnsi" w:eastAsiaTheme="minorEastAsia" w:hAnsiTheme="minorHAnsi" w:cstheme="minorBidi"/>
          <w:noProof/>
          <w:szCs w:val="22"/>
        </w:rPr>
      </w:pPr>
      <w:r>
        <w:rPr>
          <w:noProof/>
        </w:rPr>
        <w:t>(ISA-11) Augmented Inspection Team, Special Inspection Team, and Incident Inspection Team Activities</w:t>
      </w:r>
      <w:r>
        <w:rPr>
          <w:noProof/>
        </w:rPr>
        <w:tab/>
      </w:r>
      <w:r>
        <w:rPr>
          <w:noProof/>
        </w:rPr>
        <w:fldChar w:fldCharType="begin"/>
      </w:r>
      <w:r>
        <w:rPr>
          <w:noProof/>
        </w:rPr>
        <w:instrText xml:space="preserve"> PAGEREF _Toc83124795 \h </w:instrText>
      </w:r>
      <w:r>
        <w:rPr>
          <w:noProof/>
        </w:rPr>
      </w:r>
      <w:r>
        <w:rPr>
          <w:noProof/>
        </w:rPr>
        <w:fldChar w:fldCharType="separate"/>
      </w:r>
      <w:r w:rsidR="004E7C4E">
        <w:rPr>
          <w:noProof/>
        </w:rPr>
        <w:t>37</w:t>
      </w:r>
      <w:r>
        <w:rPr>
          <w:noProof/>
        </w:rPr>
        <w:fldChar w:fldCharType="end"/>
      </w:r>
    </w:p>
    <w:p w14:paraId="7BAA6D3B" w14:textId="31D2DEB8" w:rsidR="008861DD" w:rsidRDefault="008861DD">
      <w:pPr>
        <w:pStyle w:val="TOC2"/>
        <w:rPr>
          <w:rFonts w:asciiTheme="minorHAnsi" w:eastAsiaTheme="minorEastAsia" w:hAnsiTheme="minorHAnsi" w:cstheme="minorBidi"/>
          <w:noProof/>
          <w:szCs w:val="22"/>
        </w:rPr>
      </w:pPr>
      <w:r>
        <w:rPr>
          <w:noProof/>
        </w:rPr>
        <w:t>(ISA-12) Understanding How the Commission Operates</w:t>
      </w:r>
      <w:r>
        <w:rPr>
          <w:noProof/>
        </w:rPr>
        <w:tab/>
      </w:r>
      <w:r>
        <w:rPr>
          <w:noProof/>
        </w:rPr>
        <w:fldChar w:fldCharType="begin"/>
      </w:r>
      <w:r>
        <w:rPr>
          <w:noProof/>
        </w:rPr>
        <w:instrText xml:space="preserve"> PAGEREF _Toc83124796 \h </w:instrText>
      </w:r>
      <w:r>
        <w:rPr>
          <w:noProof/>
        </w:rPr>
      </w:r>
      <w:r>
        <w:rPr>
          <w:noProof/>
        </w:rPr>
        <w:fldChar w:fldCharType="separate"/>
      </w:r>
      <w:r w:rsidR="004E7C4E">
        <w:rPr>
          <w:noProof/>
        </w:rPr>
        <w:t>39</w:t>
      </w:r>
      <w:r>
        <w:rPr>
          <w:noProof/>
        </w:rPr>
        <w:fldChar w:fldCharType="end"/>
      </w:r>
    </w:p>
    <w:p w14:paraId="542D653F" w14:textId="675A54FC" w:rsidR="008861DD" w:rsidRDefault="008861DD">
      <w:pPr>
        <w:pStyle w:val="TOC2"/>
        <w:rPr>
          <w:rFonts w:asciiTheme="minorHAnsi" w:eastAsiaTheme="minorEastAsia" w:hAnsiTheme="minorHAnsi" w:cstheme="minorBidi"/>
          <w:noProof/>
          <w:szCs w:val="22"/>
        </w:rPr>
      </w:pPr>
      <w:r>
        <w:rPr>
          <w:noProof/>
        </w:rPr>
        <w:t>(ISA-13) Organization and Content of the NRC Inspection Manual</w:t>
      </w:r>
      <w:r>
        <w:rPr>
          <w:noProof/>
        </w:rPr>
        <w:tab/>
      </w:r>
      <w:r>
        <w:rPr>
          <w:noProof/>
        </w:rPr>
        <w:fldChar w:fldCharType="begin"/>
      </w:r>
      <w:r>
        <w:rPr>
          <w:noProof/>
        </w:rPr>
        <w:instrText xml:space="preserve"> PAGEREF _Toc83124797 \h </w:instrText>
      </w:r>
      <w:r>
        <w:rPr>
          <w:noProof/>
        </w:rPr>
      </w:r>
      <w:r>
        <w:rPr>
          <w:noProof/>
        </w:rPr>
        <w:fldChar w:fldCharType="separate"/>
      </w:r>
      <w:r w:rsidR="004E7C4E">
        <w:rPr>
          <w:noProof/>
        </w:rPr>
        <w:t>40</w:t>
      </w:r>
      <w:r>
        <w:rPr>
          <w:noProof/>
        </w:rPr>
        <w:fldChar w:fldCharType="end"/>
      </w:r>
    </w:p>
    <w:p w14:paraId="6C92029E" w14:textId="062F086E" w:rsidR="008861DD" w:rsidRDefault="008861DD">
      <w:pPr>
        <w:pStyle w:val="TOC2"/>
        <w:rPr>
          <w:rFonts w:asciiTheme="minorHAnsi" w:eastAsiaTheme="minorEastAsia" w:hAnsiTheme="minorHAnsi" w:cstheme="minorBidi"/>
          <w:noProof/>
          <w:szCs w:val="22"/>
        </w:rPr>
      </w:pPr>
      <w:r>
        <w:rPr>
          <w:noProof/>
        </w:rPr>
        <w:t>(ISA-14) NRC Interagency Agreements</w:t>
      </w:r>
      <w:r>
        <w:rPr>
          <w:noProof/>
        </w:rPr>
        <w:tab/>
      </w:r>
      <w:r>
        <w:rPr>
          <w:noProof/>
        </w:rPr>
        <w:fldChar w:fldCharType="begin"/>
      </w:r>
      <w:r>
        <w:rPr>
          <w:noProof/>
        </w:rPr>
        <w:instrText xml:space="preserve"> PAGEREF _Toc83124798 \h </w:instrText>
      </w:r>
      <w:r>
        <w:rPr>
          <w:noProof/>
        </w:rPr>
      </w:r>
      <w:r>
        <w:rPr>
          <w:noProof/>
        </w:rPr>
        <w:fldChar w:fldCharType="separate"/>
      </w:r>
      <w:r w:rsidR="004E7C4E">
        <w:rPr>
          <w:noProof/>
        </w:rPr>
        <w:t>42</w:t>
      </w:r>
      <w:r>
        <w:rPr>
          <w:noProof/>
        </w:rPr>
        <w:fldChar w:fldCharType="end"/>
      </w:r>
    </w:p>
    <w:p w14:paraId="387B5458" w14:textId="56C04743" w:rsidR="008861DD" w:rsidRDefault="008861DD">
      <w:pPr>
        <w:pStyle w:val="TOC2"/>
        <w:rPr>
          <w:rFonts w:asciiTheme="minorHAnsi" w:eastAsiaTheme="minorEastAsia" w:hAnsiTheme="minorHAnsi" w:cstheme="minorBidi"/>
          <w:noProof/>
          <w:szCs w:val="22"/>
        </w:rPr>
      </w:pPr>
      <w:r>
        <w:rPr>
          <w:noProof/>
        </w:rPr>
        <w:t>(ISA-15) Interaction with the Public</w:t>
      </w:r>
      <w:r>
        <w:rPr>
          <w:noProof/>
        </w:rPr>
        <w:tab/>
      </w:r>
      <w:r>
        <w:rPr>
          <w:noProof/>
        </w:rPr>
        <w:fldChar w:fldCharType="begin"/>
      </w:r>
      <w:r>
        <w:rPr>
          <w:noProof/>
        </w:rPr>
        <w:instrText xml:space="preserve"> PAGEREF _Toc83124799 \h </w:instrText>
      </w:r>
      <w:r>
        <w:rPr>
          <w:noProof/>
        </w:rPr>
      </w:r>
      <w:r>
        <w:rPr>
          <w:noProof/>
        </w:rPr>
        <w:fldChar w:fldCharType="separate"/>
      </w:r>
      <w:r w:rsidR="004E7C4E">
        <w:rPr>
          <w:noProof/>
        </w:rPr>
        <w:t>44</w:t>
      </w:r>
      <w:r>
        <w:rPr>
          <w:noProof/>
        </w:rPr>
        <w:fldChar w:fldCharType="end"/>
      </w:r>
    </w:p>
    <w:p w14:paraId="6E5F9200" w14:textId="643A56E3" w:rsidR="008861DD" w:rsidRDefault="008861DD">
      <w:pPr>
        <w:pStyle w:val="TOC2"/>
        <w:rPr>
          <w:rFonts w:asciiTheme="minorHAnsi" w:eastAsiaTheme="minorEastAsia" w:hAnsiTheme="minorHAnsi" w:cstheme="minorBidi"/>
          <w:noProof/>
          <w:szCs w:val="22"/>
        </w:rPr>
      </w:pPr>
      <w:r>
        <w:rPr>
          <w:noProof/>
        </w:rPr>
        <w:t>(ISA-16) Contacts with the Media</w:t>
      </w:r>
      <w:r>
        <w:rPr>
          <w:noProof/>
        </w:rPr>
        <w:tab/>
      </w:r>
      <w:r>
        <w:rPr>
          <w:noProof/>
        </w:rPr>
        <w:fldChar w:fldCharType="begin"/>
      </w:r>
      <w:r>
        <w:rPr>
          <w:noProof/>
        </w:rPr>
        <w:instrText xml:space="preserve"> PAGEREF _Toc83124800 \h </w:instrText>
      </w:r>
      <w:r>
        <w:rPr>
          <w:noProof/>
        </w:rPr>
      </w:r>
      <w:r>
        <w:rPr>
          <w:noProof/>
        </w:rPr>
        <w:fldChar w:fldCharType="separate"/>
      </w:r>
      <w:r w:rsidR="004E7C4E">
        <w:rPr>
          <w:noProof/>
        </w:rPr>
        <w:t>47</w:t>
      </w:r>
      <w:r>
        <w:rPr>
          <w:noProof/>
        </w:rPr>
        <w:fldChar w:fldCharType="end"/>
      </w:r>
    </w:p>
    <w:p w14:paraId="637108A1" w14:textId="60F9647E" w:rsidR="008861DD" w:rsidRDefault="008861DD">
      <w:pPr>
        <w:pStyle w:val="TOC2"/>
        <w:rPr>
          <w:rFonts w:asciiTheme="minorHAnsi" w:eastAsiaTheme="minorEastAsia" w:hAnsiTheme="minorHAnsi" w:cstheme="minorBidi"/>
          <w:noProof/>
          <w:szCs w:val="22"/>
        </w:rPr>
      </w:pPr>
      <w:r>
        <w:rPr>
          <w:noProof/>
        </w:rPr>
        <w:t>(ISA-17) Institute of Nuclear Power Operations, Nuclear Energy Institute, and National Organization of Test, Research and Training Reactors</w:t>
      </w:r>
      <w:r>
        <w:rPr>
          <w:noProof/>
        </w:rPr>
        <w:tab/>
      </w:r>
      <w:r>
        <w:rPr>
          <w:noProof/>
        </w:rPr>
        <w:fldChar w:fldCharType="begin"/>
      </w:r>
      <w:r>
        <w:rPr>
          <w:noProof/>
        </w:rPr>
        <w:instrText xml:space="preserve"> PAGEREF _Toc83124801 \h </w:instrText>
      </w:r>
      <w:r>
        <w:rPr>
          <w:noProof/>
        </w:rPr>
      </w:r>
      <w:r>
        <w:rPr>
          <w:noProof/>
        </w:rPr>
        <w:fldChar w:fldCharType="separate"/>
      </w:r>
      <w:r w:rsidR="004E7C4E">
        <w:rPr>
          <w:noProof/>
        </w:rPr>
        <w:t>49</w:t>
      </w:r>
      <w:r>
        <w:rPr>
          <w:noProof/>
        </w:rPr>
        <w:fldChar w:fldCharType="end"/>
      </w:r>
    </w:p>
    <w:p w14:paraId="0264E16F" w14:textId="0CF94A37" w:rsidR="008861DD" w:rsidRDefault="008861DD">
      <w:pPr>
        <w:pStyle w:val="TOC2"/>
        <w:rPr>
          <w:rFonts w:asciiTheme="minorHAnsi" w:eastAsiaTheme="minorEastAsia" w:hAnsiTheme="minorHAnsi" w:cstheme="minorBidi"/>
          <w:noProof/>
          <w:szCs w:val="22"/>
        </w:rPr>
      </w:pPr>
      <w:r>
        <w:rPr>
          <w:noProof/>
        </w:rPr>
        <w:t>(ISA-18) The Freedom of Information Act and the Privacy Act</w:t>
      </w:r>
      <w:r>
        <w:rPr>
          <w:noProof/>
        </w:rPr>
        <w:tab/>
      </w:r>
      <w:r>
        <w:rPr>
          <w:noProof/>
        </w:rPr>
        <w:fldChar w:fldCharType="begin"/>
      </w:r>
      <w:r>
        <w:rPr>
          <w:noProof/>
        </w:rPr>
        <w:instrText xml:space="preserve"> PAGEREF _Toc83124802 \h </w:instrText>
      </w:r>
      <w:r>
        <w:rPr>
          <w:noProof/>
        </w:rPr>
      </w:r>
      <w:r>
        <w:rPr>
          <w:noProof/>
        </w:rPr>
        <w:fldChar w:fldCharType="separate"/>
      </w:r>
      <w:r w:rsidR="004E7C4E">
        <w:rPr>
          <w:noProof/>
        </w:rPr>
        <w:t>51</w:t>
      </w:r>
      <w:r>
        <w:rPr>
          <w:noProof/>
        </w:rPr>
        <w:fldChar w:fldCharType="end"/>
      </w:r>
    </w:p>
    <w:p w14:paraId="732903BD" w14:textId="7FD1562E" w:rsidR="008861DD" w:rsidRDefault="008861DD">
      <w:pPr>
        <w:pStyle w:val="TOC2"/>
        <w:rPr>
          <w:rFonts w:asciiTheme="minorHAnsi" w:eastAsiaTheme="minorEastAsia" w:hAnsiTheme="minorHAnsi" w:cstheme="minorBidi"/>
          <w:noProof/>
          <w:szCs w:val="22"/>
        </w:rPr>
      </w:pPr>
      <w:r>
        <w:rPr>
          <w:noProof/>
        </w:rPr>
        <w:t>(ISA-19) Entrance and Exit Meetings</w:t>
      </w:r>
      <w:r>
        <w:rPr>
          <w:noProof/>
        </w:rPr>
        <w:tab/>
      </w:r>
      <w:r>
        <w:rPr>
          <w:noProof/>
        </w:rPr>
        <w:fldChar w:fldCharType="begin"/>
      </w:r>
      <w:r>
        <w:rPr>
          <w:noProof/>
        </w:rPr>
        <w:instrText xml:space="preserve"> PAGEREF _Toc83124803 \h </w:instrText>
      </w:r>
      <w:r>
        <w:rPr>
          <w:noProof/>
        </w:rPr>
      </w:r>
      <w:r>
        <w:rPr>
          <w:noProof/>
        </w:rPr>
        <w:fldChar w:fldCharType="separate"/>
      </w:r>
      <w:r w:rsidR="004E7C4E">
        <w:rPr>
          <w:noProof/>
        </w:rPr>
        <w:t>53</w:t>
      </w:r>
      <w:r>
        <w:rPr>
          <w:noProof/>
        </w:rPr>
        <w:fldChar w:fldCharType="end"/>
      </w:r>
    </w:p>
    <w:p w14:paraId="07814E25" w14:textId="764A6644" w:rsidR="008861DD" w:rsidRDefault="008861DD">
      <w:pPr>
        <w:pStyle w:val="TOC2"/>
        <w:rPr>
          <w:rFonts w:asciiTheme="minorHAnsi" w:eastAsiaTheme="minorEastAsia" w:hAnsiTheme="minorHAnsi" w:cstheme="minorBidi"/>
          <w:noProof/>
          <w:szCs w:val="22"/>
        </w:rPr>
      </w:pPr>
      <w:r>
        <w:rPr>
          <w:noProof/>
        </w:rPr>
        <w:t>(ISA-20) Documenting Inspection Findings</w:t>
      </w:r>
      <w:r>
        <w:rPr>
          <w:noProof/>
        </w:rPr>
        <w:tab/>
      </w:r>
      <w:r>
        <w:rPr>
          <w:noProof/>
        </w:rPr>
        <w:fldChar w:fldCharType="begin"/>
      </w:r>
      <w:r>
        <w:rPr>
          <w:noProof/>
        </w:rPr>
        <w:instrText xml:space="preserve"> PAGEREF _Toc83124804 \h </w:instrText>
      </w:r>
      <w:r>
        <w:rPr>
          <w:noProof/>
        </w:rPr>
      </w:r>
      <w:r>
        <w:rPr>
          <w:noProof/>
        </w:rPr>
        <w:fldChar w:fldCharType="separate"/>
      </w:r>
      <w:r w:rsidR="004E7C4E">
        <w:rPr>
          <w:noProof/>
        </w:rPr>
        <w:t>55</w:t>
      </w:r>
      <w:r>
        <w:rPr>
          <w:noProof/>
        </w:rPr>
        <w:fldChar w:fldCharType="end"/>
      </w:r>
    </w:p>
    <w:p w14:paraId="069F9BD0" w14:textId="4C90AF4D" w:rsidR="008861DD" w:rsidRDefault="008861DD">
      <w:pPr>
        <w:pStyle w:val="TOC2"/>
        <w:rPr>
          <w:rFonts w:asciiTheme="minorHAnsi" w:eastAsiaTheme="minorEastAsia" w:hAnsiTheme="minorHAnsi" w:cstheme="minorBidi"/>
          <w:noProof/>
          <w:szCs w:val="22"/>
        </w:rPr>
      </w:pPr>
      <w:r>
        <w:rPr>
          <w:noProof/>
        </w:rPr>
        <w:t>(ISA-21) Open, Collaborative Working Environment &amp; Ways to Raise Differing Views</w:t>
      </w:r>
      <w:r>
        <w:rPr>
          <w:noProof/>
        </w:rPr>
        <w:tab/>
      </w:r>
      <w:r>
        <w:rPr>
          <w:noProof/>
        </w:rPr>
        <w:fldChar w:fldCharType="begin"/>
      </w:r>
      <w:r>
        <w:rPr>
          <w:noProof/>
        </w:rPr>
        <w:instrText xml:space="preserve"> PAGEREF _Toc83124805 \h </w:instrText>
      </w:r>
      <w:r>
        <w:rPr>
          <w:noProof/>
        </w:rPr>
      </w:r>
      <w:r>
        <w:rPr>
          <w:noProof/>
        </w:rPr>
        <w:fldChar w:fldCharType="separate"/>
      </w:r>
      <w:r w:rsidR="004E7C4E">
        <w:rPr>
          <w:noProof/>
        </w:rPr>
        <w:t>58</w:t>
      </w:r>
      <w:r>
        <w:rPr>
          <w:noProof/>
        </w:rPr>
        <w:fldChar w:fldCharType="end"/>
      </w:r>
    </w:p>
    <w:p w14:paraId="34294125" w14:textId="0FE58DFD" w:rsidR="008861DD" w:rsidRDefault="008861DD">
      <w:pPr>
        <w:pStyle w:val="TOC2"/>
        <w:rPr>
          <w:rFonts w:asciiTheme="minorHAnsi" w:eastAsiaTheme="minorEastAsia" w:hAnsiTheme="minorHAnsi" w:cstheme="minorBidi"/>
          <w:noProof/>
          <w:szCs w:val="22"/>
        </w:rPr>
      </w:pPr>
      <w:r>
        <w:rPr>
          <w:noProof/>
        </w:rPr>
        <w:t>(ISA-22) Overview of 10 CFR Part 50</w:t>
      </w:r>
      <w:r>
        <w:rPr>
          <w:noProof/>
        </w:rPr>
        <w:tab/>
      </w:r>
      <w:r>
        <w:rPr>
          <w:noProof/>
        </w:rPr>
        <w:fldChar w:fldCharType="begin"/>
      </w:r>
      <w:r>
        <w:rPr>
          <w:noProof/>
        </w:rPr>
        <w:instrText xml:space="preserve"> PAGEREF _Toc83124806 \h </w:instrText>
      </w:r>
      <w:r>
        <w:rPr>
          <w:noProof/>
        </w:rPr>
      </w:r>
      <w:r>
        <w:rPr>
          <w:noProof/>
        </w:rPr>
        <w:fldChar w:fldCharType="separate"/>
      </w:r>
      <w:r w:rsidR="004E7C4E">
        <w:rPr>
          <w:noProof/>
        </w:rPr>
        <w:t>60</w:t>
      </w:r>
      <w:r>
        <w:rPr>
          <w:noProof/>
        </w:rPr>
        <w:fldChar w:fldCharType="end"/>
      </w:r>
    </w:p>
    <w:p w14:paraId="2DB50654" w14:textId="2A602043" w:rsidR="008861DD" w:rsidRDefault="008861DD">
      <w:pPr>
        <w:pStyle w:val="TOC2"/>
        <w:rPr>
          <w:rFonts w:asciiTheme="minorHAnsi" w:eastAsiaTheme="minorEastAsia" w:hAnsiTheme="minorHAnsi" w:cstheme="minorBidi"/>
          <w:noProof/>
          <w:szCs w:val="22"/>
        </w:rPr>
      </w:pPr>
      <w:r>
        <w:rPr>
          <w:noProof/>
        </w:rPr>
        <w:t>(ISA-22a) Overview of 10 CFR Part 52</w:t>
      </w:r>
      <w:r>
        <w:rPr>
          <w:noProof/>
        </w:rPr>
        <w:tab/>
      </w:r>
      <w:r>
        <w:rPr>
          <w:noProof/>
        </w:rPr>
        <w:fldChar w:fldCharType="begin"/>
      </w:r>
      <w:r>
        <w:rPr>
          <w:noProof/>
        </w:rPr>
        <w:instrText xml:space="preserve"> PAGEREF _Toc83124807 \h </w:instrText>
      </w:r>
      <w:r>
        <w:rPr>
          <w:noProof/>
        </w:rPr>
      </w:r>
      <w:r>
        <w:rPr>
          <w:noProof/>
        </w:rPr>
        <w:fldChar w:fldCharType="separate"/>
      </w:r>
      <w:r w:rsidR="004E7C4E">
        <w:rPr>
          <w:noProof/>
        </w:rPr>
        <w:t>62</w:t>
      </w:r>
      <w:r>
        <w:rPr>
          <w:noProof/>
        </w:rPr>
        <w:fldChar w:fldCharType="end"/>
      </w:r>
    </w:p>
    <w:p w14:paraId="14C08ED9" w14:textId="75052E00" w:rsidR="008861DD" w:rsidRDefault="008861DD">
      <w:pPr>
        <w:pStyle w:val="TOC2"/>
        <w:rPr>
          <w:rFonts w:asciiTheme="minorHAnsi" w:eastAsiaTheme="minorEastAsia" w:hAnsiTheme="minorHAnsi" w:cstheme="minorBidi"/>
          <w:noProof/>
          <w:szCs w:val="22"/>
        </w:rPr>
      </w:pPr>
      <w:r>
        <w:rPr>
          <w:noProof/>
        </w:rPr>
        <w:t>(ISA-23) Overview of 10 CFR Part 19 and 10 CFR Part 20</w:t>
      </w:r>
      <w:r>
        <w:rPr>
          <w:noProof/>
        </w:rPr>
        <w:tab/>
      </w:r>
      <w:r>
        <w:rPr>
          <w:noProof/>
        </w:rPr>
        <w:fldChar w:fldCharType="begin"/>
      </w:r>
      <w:r>
        <w:rPr>
          <w:noProof/>
        </w:rPr>
        <w:instrText xml:space="preserve"> PAGEREF _Toc83124808 \h </w:instrText>
      </w:r>
      <w:r>
        <w:rPr>
          <w:noProof/>
        </w:rPr>
      </w:r>
      <w:r>
        <w:rPr>
          <w:noProof/>
        </w:rPr>
        <w:fldChar w:fldCharType="separate"/>
      </w:r>
      <w:r w:rsidR="004E7C4E">
        <w:rPr>
          <w:noProof/>
        </w:rPr>
        <w:t>64</w:t>
      </w:r>
      <w:r>
        <w:rPr>
          <w:noProof/>
        </w:rPr>
        <w:fldChar w:fldCharType="end"/>
      </w:r>
    </w:p>
    <w:p w14:paraId="3A34D580" w14:textId="62CEFAE5" w:rsidR="008861DD" w:rsidRDefault="008861DD">
      <w:pPr>
        <w:pStyle w:val="TOC2"/>
        <w:rPr>
          <w:rFonts w:asciiTheme="minorHAnsi" w:eastAsiaTheme="minorEastAsia" w:hAnsiTheme="minorHAnsi" w:cstheme="minorBidi"/>
          <w:noProof/>
          <w:szCs w:val="22"/>
        </w:rPr>
      </w:pPr>
      <w:r>
        <w:rPr>
          <w:noProof/>
        </w:rPr>
        <w:t>(ISA-24) Licensee-Specific Regulatory Documents and Procedures</w:t>
      </w:r>
      <w:r>
        <w:rPr>
          <w:noProof/>
        </w:rPr>
        <w:tab/>
      </w:r>
      <w:r>
        <w:rPr>
          <w:noProof/>
        </w:rPr>
        <w:fldChar w:fldCharType="begin"/>
      </w:r>
      <w:r>
        <w:rPr>
          <w:noProof/>
        </w:rPr>
        <w:instrText xml:space="preserve"> PAGEREF _Toc83124809 \h </w:instrText>
      </w:r>
      <w:r>
        <w:rPr>
          <w:noProof/>
        </w:rPr>
      </w:r>
      <w:r>
        <w:rPr>
          <w:noProof/>
        </w:rPr>
        <w:fldChar w:fldCharType="separate"/>
      </w:r>
      <w:r w:rsidR="004E7C4E">
        <w:rPr>
          <w:noProof/>
        </w:rPr>
        <w:t>66</w:t>
      </w:r>
      <w:r>
        <w:rPr>
          <w:noProof/>
        </w:rPr>
        <w:fldChar w:fldCharType="end"/>
      </w:r>
    </w:p>
    <w:p w14:paraId="17EF71F5" w14:textId="66DD3419" w:rsidR="008861DD" w:rsidRDefault="008861DD">
      <w:pPr>
        <w:pStyle w:val="TOC2"/>
        <w:rPr>
          <w:rFonts w:asciiTheme="minorHAnsi" w:eastAsiaTheme="minorEastAsia" w:hAnsiTheme="minorHAnsi" w:cstheme="minorBidi"/>
          <w:noProof/>
          <w:szCs w:val="22"/>
        </w:rPr>
      </w:pPr>
      <w:r>
        <w:rPr>
          <w:noProof/>
        </w:rPr>
        <w:t>(ISA-25) Security Requirements for Nuclear Power Plants</w:t>
      </w:r>
      <w:r>
        <w:rPr>
          <w:noProof/>
        </w:rPr>
        <w:tab/>
      </w:r>
      <w:r>
        <w:rPr>
          <w:noProof/>
        </w:rPr>
        <w:fldChar w:fldCharType="begin"/>
      </w:r>
      <w:r>
        <w:rPr>
          <w:noProof/>
        </w:rPr>
        <w:instrText xml:space="preserve"> PAGEREF _Toc83124810 \h </w:instrText>
      </w:r>
      <w:r>
        <w:rPr>
          <w:noProof/>
        </w:rPr>
      </w:r>
      <w:r>
        <w:rPr>
          <w:noProof/>
        </w:rPr>
        <w:fldChar w:fldCharType="separate"/>
      </w:r>
      <w:r w:rsidR="004E7C4E">
        <w:rPr>
          <w:noProof/>
        </w:rPr>
        <w:t>69</w:t>
      </w:r>
      <w:r>
        <w:rPr>
          <w:noProof/>
        </w:rPr>
        <w:fldChar w:fldCharType="end"/>
      </w:r>
    </w:p>
    <w:p w14:paraId="57F39167" w14:textId="4A9924B3" w:rsidR="008861DD" w:rsidRDefault="008861DD">
      <w:pPr>
        <w:pStyle w:val="TOC2"/>
        <w:rPr>
          <w:rFonts w:asciiTheme="minorHAnsi" w:eastAsiaTheme="minorEastAsia" w:hAnsiTheme="minorHAnsi" w:cstheme="minorBidi"/>
          <w:noProof/>
          <w:szCs w:val="22"/>
        </w:rPr>
      </w:pPr>
      <w:r>
        <w:rPr>
          <w:noProof/>
        </w:rPr>
        <w:t>(ISA-26) Exploring the Operating Reactor Assessment Program</w:t>
      </w:r>
      <w:r>
        <w:rPr>
          <w:noProof/>
        </w:rPr>
        <w:tab/>
      </w:r>
      <w:r>
        <w:rPr>
          <w:noProof/>
        </w:rPr>
        <w:fldChar w:fldCharType="begin"/>
      </w:r>
      <w:r>
        <w:rPr>
          <w:noProof/>
        </w:rPr>
        <w:instrText xml:space="preserve"> PAGEREF _Toc83124811 \h </w:instrText>
      </w:r>
      <w:r>
        <w:rPr>
          <w:noProof/>
        </w:rPr>
      </w:r>
      <w:r>
        <w:rPr>
          <w:noProof/>
        </w:rPr>
        <w:fldChar w:fldCharType="separate"/>
      </w:r>
      <w:r w:rsidR="004E7C4E">
        <w:rPr>
          <w:noProof/>
        </w:rPr>
        <w:t>71</w:t>
      </w:r>
      <w:r>
        <w:rPr>
          <w:noProof/>
        </w:rPr>
        <w:fldChar w:fldCharType="end"/>
      </w:r>
    </w:p>
    <w:p w14:paraId="361E0E9C" w14:textId="5D1891FA" w:rsidR="008861DD" w:rsidRDefault="008861DD">
      <w:pPr>
        <w:pStyle w:val="TOC2"/>
        <w:rPr>
          <w:rFonts w:asciiTheme="minorHAnsi" w:eastAsiaTheme="minorEastAsia" w:hAnsiTheme="minorHAnsi" w:cstheme="minorBidi"/>
          <w:noProof/>
          <w:szCs w:val="22"/>
        </w:rPr>
      </w:pPr>
      <w:r w:rsidRPr="0035291F">
        <w:rPr>
          <w:bCs/>
          <w:noProof/>
        </w:rPr>
        <w:t>(ISA-26a) Exploring the Construction Assessment Program</w:t>
      </w:r>
      <w:r>
        <w:rPr>
          <w:noProof/>
        </w:rPr>
        <w:tab/>
      </w:r>
      <w:r>
        <w:rPr>
          <w:noProof/>
        </w:rPr>
        <w:fldChar w:fldCharType="begin"/>
      </w:r>
      <w:r>
        <w:rPr>
          <w:noProof/>
        </w:rPr>
        <w:instrText xml:space="preserve"> PAGEREF _Toc83124812 \h </w:instrText>
      </w:r>
      <w:r>
        <w:rPr>
          <w:noProof/>
        </w:rPr>
      </w:r>
      <w:r>
        <w:rPr>
          <w:noProof/>
        </w:rPr>
        <w:fldChar w:fldCharType="separate"/>
      </w:r>
      <w:r w:rsidR="004E7C4E">
        <w:rPr>
          <w:noProof/>
        </w:rPr>
        <w:t>73</w:t>
      </w:r>
      <w:r>
        <w:rPr>
          <w:noProof/>
        </w:rPr>
        <w:fldChar w:fldCharType="end"/>
      </w:r>
    </w:p>
    <w:p w14:paraId="3A23499E" w14:textId="634458C8" w:rsidR="008861DD" w:rsidRDefault="008861DD">
      <w:pPr>
        <w:pStyle w:val="TOC2"/>
        <w:rPr>
          <w:rFonts w:asciiTheme="minorHAnsi" w:eastAsiaTheme="minorEastAsia" w:hAnsiTheme="minorHAnsi" w:cstheme="minorBidi"/>
          <w:noProof/>
          <w:szCs w:val="22"/>
        </w:rPr>
      </w:pPr>
      <w:r>
        <w:rPr>
          <w:noProof/>
        </w:rPr>
        <w:t xml:space="preserve">(ISA-27) </w:t>
      </w:r>
      <w:r w:rsidRPr="0035291F">
        <w:rPr>
          <w:noProof/>
          <w:color w:val="000000"/>
        </w:rPr>
        <w:t>Generic Communications</w:t>
      </w:r>
      <w:r>
        <w:rPr>
          <w:noProof/>
        </w:rPr>
        <w:tab/>
      </w:r>
      <w:r>
        <w:rPr>
          <w:noProof/>
        </w:rPr>
        <w:fldChar w:fldCharType="begin"/>
      </w:r>
      <w:r>
        <w:rPr>
          <w:noProof/>
        </w:rPr>
        <w:instrText xml:space="preserve"> PAGEREF _Toc83124813 \h </w:instrText>
      </w:r>
      <w:r>
        <w:rPr>
          <w:noProof/>
        </w:rPr>
      </w:r>
      <w:r>
        <w:rPr>
          <w:noProof/>
        </w:rPr>
        <w:fldChar w:fldCharType="separate"/>
      </w:r>
      <w:r w:rsidR="004E7C4E">
        <w:rPr>
          <w:noProof/>
        </w:rPr>
        <w:t>75</w:t>
      </w:r>
      <w:r>
        <w:rPr>
          <w:noProof/>
        </w:rPr>
        <w:fldChar w:fldCharType="end"/>
      </w:r>
    </w:p>
    <w:p w14:paraId="76CC0F28" w14:textId="66AE4B70" w:rsidR="008861DD" w:rsidRDefault="008861DD">
      <w:pPr>
        <w:pStyle w:val="TOC1"/>
        <w:rPr>
          <w:rFonts w:asciiTheme="minorHAnsi" w:eastAsiaTheme="minorEastAsia" w:hAnsiTheme="minorHAnsi" w:cstheme="minorBidi"/>
          <w:noProof/>
          <w:szCs w:val="22"/>
        </w:rPr>
      </w:pPr>
      <w:r>
        <w:rPr>
          <w:noProof/>
        </w:rPr>
        <w:t>Basic-Level On-the-Job Activities</w:t>
      </w:r>
      <w:r>
        <w:rPr>
          <w:noProof/>
        </w:rPr>
        <w:tab/>
      </w:r>
      <w:r>
        <w:rPr>
          <w:noProof/>
        </w:rPr>
        <w:fldChar w:fldCharType="begin"/>
      </w:r>
      <w:r>
        <w:rPr>
          <w:noProof/>
        </w:rPr>
        <w:instrText xml:space="preserve"> PAGEREF _Toc83124814 \h </w:instrText>
      </w:r>
      <w:r>
        <w:rPr>
          <w:noProof/>
        </w:rPr>
      </w:r>
      <w:r>
        <w:rPr>
          <w:noProof/>
        </w:rPr>
        <w:fldChar w:fldCharType="separate"/>
      </w:r>
      <w:r w:rsidR="004E7C4E">
        <w:rPr>
          <w:noProof/>
        </w:rPr>
        <w:t>77</w:t>
      </w:r>
      <w:r>
        <w:rPr>
          <w:noProof/>
        </w:rPr>
        <w:fldChar w:fldCharType="end"/>
      </w:r>
    </w:p>
    <w:p w14:paraId="0D6E6CCB" w14:textId="20D493EB" w:rsidR="008861DD" w:rsidRDefault="008861DD">
      <w:pPr>
        <w:pStyle w:val="TOC2"/>
        <w:rPr>
          <w:rFonts w:asciiTheme="minorHAnsi" w:eastAsiaTheme="minorEastAsia" w:hAnsiTheme="minorHAnsi" w:cstheme="minorBidi"/>
          <w:noProof/>
          <w:szCs w:val="22"/>
        </w:rPr>
      </w:pPr>
      <w:r>
        <w:rPr>
          <w:noProof/>
        </w:rPr>
        <w:t>(OJT-1) Facility Familiarization Tour with a Qualified Inspector</w:t>
      </w:r>
      <w:r>
        <w:rPr>
          <w:noProof/>
        </w:rPr>
        <w:tab/>
      </w:r>
      <w:r>
        <w:rPr>
          <w:noProof/>
        </w:rPr>
        <w:fldChar w:fldCharType="begin"/>
      </w:r>
      <w:r>
        <w:rPr>
          <w:noProof/>
        </w:rPr>
        <w:instrText xml:space="preserve"> PAGEREF _Toc83124815 \h </w:instrText>
      </w:r>
      <w:r>
        <w:rPr>
          <w:noProof/>
        </w:rPr>
      </w:r>
      <w:r>
        <w:rPr>
          <w:noProof/>
        </w:rPr>
        <w:fldChar w:fldCharType="separate"/>
      </w:r>
      <w:r w:rsidR="004E7C4E">
        <w:rPr>
          <w:noProof/>
        </w:rPr>
        <w:t>79</w:t>
      </w:r>
      <w:r>
        <w:rPr>
          <w:noProof/>
        </w:rPr>
        <w:fldChar w:fldCharType="end"/>
      </w:r>
    </w:p>
    <w:p w14:paraId="60505394" w14:textId="7E7A6F96" w:rsidR="008861DD" w:rsidRDefault="008861DD">
      <w:pPr>
        <w:pStyle w:val="TOC2"/>
        <w:rPr>
          <w:rFonts w:asciiTheme="minorHAnsi" w:eastAsiaTheme="minorEastAsia" w:hAnsiTheme="minorHAnsi" w:cstheme="minorBidi"/>
          <w:noProof/>
          <w:szCs w:val="22"/>
        </w:rPr>
      </w:pPr>
      <w:r>
        <w:rPr>
          <w:noProof/>
        </w:rPr>
        <w:t>(OJT-2) Control Room Tour with Resident or Other Qualified Inspector</w:t>
      </w:r>
      <w:r>
        <w:rPr>
          <w:noProof/>
        </w:rPr>
        <w:tab/>
      </w:r>
      <w:r>
        <w:rPr>
          <w:noProof/>
        </w:rPr>
        <w:fldChar w:fldCharType="begin"/>
      </w:r>
      <w:r>
        <w:rPr>
          <w:noProof/>
        </w:rPr>
        <w:instrText xml:space="preserve"> PAGEREF _Toc83124816 \h </w:instrText>
      </w:r>
      <w:r>
        <w:rPr>
          <w:noProof/>
        </w:rPr>
      </w:r>
      <w:r>
        <w:rPr>
          <w:noProof/>
        </w:rPr>
        <w:fldChar w:fldCharType="separate"/>
      </w:r>
      <w:r w:rsidR="004E7C4E">
        <w:rPr>
          <w:noProof/>
        </w:rPr>
        <w:t>82</w:t>
      </w:r>
      <w:r>
        <w:rPr>
          <w:noProof/>
        </w:rPr>
        <w:fldChar w:fldCharType="end"/>
      </w:r>
    </w:p>
    <w:p w14:paraId="04A33893" w14:textId="3B0A9C24" w:rsidR="008861DD" w:rsidRDefault="008861DD">
      <w:pPr>
        <w:pStyle w:val="TOC2"/>
        <w:rPr>
          <w:rFonts w:asciiTheme="minorHAnsi" w:eastAsiaTheme="minorEastAsia" w:hAnsiTheme="minorHAnsi" w:cstheme="minorBidi"/>
          <w:noProof/>
          <w:szCs w:val="22"/>
        </w:rPr>
      </w:pPr>
      <w:r>
        <w:rPr>
          <w:noProof/>
        </w:rPr>
        <w:t>(OJT-3) On-Site Inspector Emergency Response</w:t>
      </w:r>
      <w:r>
        <w:rPr>
          <w:noProof/>
        </w:rPr>
        <w:tab/>
      </w:r>
      <w:r>
        <w:rPr>
          <w:noProof/>
        </w:rPr>
        <w:fldChar w:fldCharType="begin"/>
      </w:r>
      <w:r>
        <w:rPr>
          <w:noProof/>
        </w:rPr>
        <w:instrText xml:space="preserve"> PAGEREF _Toc83124817 \h </w:instrText>
      </w:r>
      <w:r>
        <w:rPr>
          <w:noProof/>
        </w:rPr>
      </w:r>
      <w:r>
        <w:rPr>
          <w:noProof/>
        </w:rPr>
        <w:fldChar w:fldCharType="separate"/>
      </w:r>
      <w:r w:rsidR="004E7C4E">
        <w:rPr>
          <w:noProof/>
        </w:rPr>
        <w:t>84</w:t>
      </w:r>
      <w:r>
        <w:rPr>
          <w:noProof/>
        </w:rPr>
        <w:fldChar w:fldCharType="end"/>
      </w:r>
    </w:p>
    <w:p w14:paraId="04BE10C9" w14:textId="38AAC062" w:rsidR="008861DD" w:rsidRDefault="008861DD">
      <w:pPr>
        <w:pStyle w:val="TOC2"/>
        <w:rPr>
          <w:rFonts w:asciiTheme="minorHAnsi" w:eastAsiaTheme="minorEastAsia" w:hAnsiTheme="minorHAnsi" w:cstheme="minorBidi"/>
          <w:noProof/>
          <w:szCs w:val="22"/>
        </w:rPr>
      </w:pPr>
      <w:r>
        <w:rPr>
          <w:noProof/>
        </w:rPr>
        <w:t>(OJT-4) Licensee Plan-of-the-Day Meeting, Documents, or Information</w:t>
      </w:r>
      <w:r>
        <w:rPr>
          <w:noProof/>
        </w:rPr>
        <w:tab/>
      </w:r>
      <w:r>
        <w:rPr>
          <w:noProof/>
        </w:rPr>
        <w:fldChar w:fldCharType="begin"/>
      </w:r>
      <w:r>
        <w:rPr>
          <w:noProof/>
        </w:rPr>
        <w:instrText xml:space="preserve"> PAGEREF _Toc83124818 \h </w:instrText>
      </w:r>
      <w:r>
        <w:rPr>
          <w:noProof/>
        </w:rPr>
      </w:r>
      <w:r>
        <w:rPr>
          <w:noProof/>
        </w:rPr>
        <w:fldChar w:fldCharType="separate"/>
      </w:r>
      <w:r w:rsidR="004E7C4E">
        <w:rPr>
          <w:noProof/>
        </w:rPr>
        <w:t>86</w:t>
      </w:r>
      <w:r>
        <w:rPr>
          <w:noProof/>
        </w:rPr>
        <w:fldChar w:fldCharType="end"/>
      </w:r>
    </w:p>
    <w:p w14:paraId="0A969709" w14:textId="569EB8BC" w:rsidR="008861DD" w:rsidRDefault="008861DD">
      <w:pPr>
        <w:pStyle w:val="TOC2"/>
        <w:rPr>
          <w:rFonts w:asciiTheme="minorHAnsi" w:eastAsiaTheme="minorEastAsia" w:hAnsiTheme="minorHAnsi" w:cstheme="minorBidi"/>
          <w:noProof/>
          <w:szCs w:val="22"/>
        </w:rPr>
      </w:pPr>
      <w:r>
        <w:rPr>
          <w:noProof/>
        </w:rPr>
        <w:t>(OJT-5) Inspection Activities</w:t>
      </w:r>
      <w:r>
        <w:rPr>
          <w:noProof/>
        </w:rPr>
        <w:tab/>
      </w:r>
      <w:r>
        <w:rPr>
          <w:noProof/>
        </w:rPr>
        <w:fldChar w:fldCharType="begin"/>
      </w:r>
      <w:r>
        <w:rPr>
          <w:noProof/>
        </w:rPr>
        <w:instrText xml:space="preserve"> PAGEREF _Toc83124819 \h </w:instrText>
      </w:r>
      <w:r>
        <w:rPr>
          <w:noProof/>
        </w:rPr>
      </w:r>
      <w:r>
        <w:rPr>
          <w:noProof/>
        </w:rPr>
        <w:fldChar w:fldCharType="separate"/>
      </w:r>
      <w:r w:rsidR="004E7C4E">
        <w:rPr>
          <w:noProof/>
        </w:rPr>
        <w:t>88</w:t>
      </w:r>
      <w:r>
        <w:rPr>
          <w:noProof/>
        </w:rPr>
        <w:fldChar w:fldCharType="end"/>
      </w:r>
    </w:p>
    <w:p w14:paraId="4E2CE798" w14:textId="070EE501" w:rsidR="008861DD" w:rsidRDefault="008861DD">
      <w:pPr>
        <w:pStyle w:val="TOC2"/>
        <w:rPr>
          <w:rFonts w:asciiTheme="minorHAnsi" w:eastAsiaTheme="minorEastAsia" w:hAnsiTheme="minorHAnsi" w:cstheme="minorBidi"/>
          <w:noProof/>
          <w:szCs w:val="22"/>
        </w:rPr>
      </w:pPr>
      <w:r>
        <w:rPr>
          <w:noProof/>
        </w:rPr>
        <w:t>(OJT-6) Documenting Inspection Findings</w:t>
      </w:r>
      <w:r>
        <w:rPr>
          <w:noProof/>
        </w:rPr>
        <w:tab/>
      </w:r>
      <w:r>
        <w:rPr>
          <w:noProof/>
        </w:rPr>
        <w:fldChar w:fldCharType="begin"/>
      </w:r>
      <w:r>
        <w:rPr>
          <w:noProof/>
        </w:rPr>
        <w:instrText xml:space="preserve"> PAGEREF _Toc83124820 \h </w:instrText>
      </w:r>
      <w:r>
        <w:rPr>
          <w:noProof/>
        </w:rPr>
      </w:r>
      <w:r>
        <w:rPr>
          <w:noProof/>
        </w:rPr>
        <w:fldChar w:fldCharType="separate"/>
      </w:r>
      <w:r w:rsidR="004E7C4E">
        <w:rPr>
          <w:noProof/>
        </w:rPr>
        <w:t>91</w:t>
      </w:r>
      <w:r>
        <w:rPr>
          <w:noProof/>
        </w:rPr>
        <w:fldChar w:fldCharType="end"/>
      </w:r>
    </w:p>
    <w:p w14:paraId="2BBD9C52" w14:textId="3C8B835F" w:rsidR="008861DD" w:rsidRDefault="008861DD">
      <w:pPr>
        <w:pStyle w:val="TOC1"/>
        <w:rPr>
          <w:rFonts w:asciiTheme="minorHAnsi" w:eastAsiaTheme="minorEastAsia" w:hAnsiTheme="minorHAnsi" w:cstheme="minorBidi"/>
          <w:noProof/>
          <w:szCs w:val="22"/>
        </w:rPr>
      </w:pPr>
      <w:r>
        <w:rPr>
          <w:noProof/>
        </w:rPr>
        <w:t>Basic-Level Signature Cards and Certification</w:t>
      </w:r>
      <w:r>
        <w:rPr>
          <w:noProof/>
        </w:rPr>
        <w:tab/>
      </w:r>
      <w:r>
        <w:rPr>
          <w:noProof/>
        </w:rPr>
        <w:fldChar w:fldCharType="begin"/>
      </w:r>
      <w:r>
        <w:rPr>
          <w:noProof/>
        </w:rPr>
        <w:instrText xml:space="preserve"> PAGEREF _Toc83124821 \h </w:instrText>
      </w:r>
      <w:r>
        <w:rPr>
          <w:noProof/>
        </w:rPr>
      </w:r>
      <w:r>
        <w:rPr>
          <w:noProof/>
        </w:rPr>
        <w:fldChar w:fldCharType="separate"/>
      </w:r>
      <w:r w:rsidR="004E7C4E">
        <w:rPr>
          <w:noProof/>
        </w:rPr>
        <w:t>95</w:t>
      </w:r>
      <w:r>
        <w:rPr>
          <w:noProof/>
        </w:rPr>
        <w:fldChar w:fldCharType="end"/>
      </w:r>
    </w:p>
    <w:p w14:paraId="2422B10F" w14:textId="3F7EC6FB" w:rsidR="008861DD" w:rsidRDefault="008861DD">
      <w:pPr>
        <w:pStyle w:val="TOC2"/>
        <w:rPr>
          <w:rFonts w:asciiTheme="minorHAnsi" w:eastAsiaTheme="minorEastAsia" w:hAnsiTheme="minorHAnsi" w:cstheme="minorBidi"/>
          <w:noProof/>
          <w:szCs w:val="22"/>
        </w:rPr>
      </w:pPr>
      <w:r>
        <w:rPr>
          <w:noProof/>
        </w:rPr>
        <w:t>(OJT-OPS-6) Post Transient/Trip Review</w:t>
      </w:r>
      <w:r>
        <w:rPr>
          <w:noProof/>
        </w:rPr>
        <w:tab/>
      </w:r>
      <w:r>
        <w:rPr>
          <w:noProof/>
        </w:rPr>
        <w:fldChar w:fldCharType="begin"/>
      </w:r>
      <w:r>
        <w:rPr>
          <w:noProof/>
        </w:rPr>
        <w:instrText xml:space="preserve"> PAGEREF _Toc83124822 \h </w:instrText>
      </w:r>
      <w:r>
        <w:rPr>
          <w:noProof/>
        </w:rPr>
      </w:r>
      <w:r>
        <w:rPr>
          <w:noProof/>
        </w:rPr>
        <w:fldChar w:fldCharType="separate"/>
      </w:r>
      <w:r w:rsidR="004E7C4E">
        <w:rPr>
          <w:noProof/>
        </w:rPr>
        <w:t>96</w:t>
      </w:r>
      <w:r>
        <w:rPr>
          <w:noProof/>
        </w:rPr>
        <w:fldChar w:fldCharType="end"/>
      </w:r>
    </w:p>
    <w:p w14:paraId="61EF59EC" w14:textId="24D8DEF8" w:rsidR="008861DD" w:rsidRDefault="008861DD">
      <w:pPr>
        <w:pStyle w:val="TOC1"/>
        <w:rPr>
          <w:rFonts w:asciiTheme="minorHAnsi" w:eastAsiaTheme="minorEastAsia" w:hAnsiTheme="minorHAnsi" w:cstheme="minorBidi"/>
          <w:noProof/>
          <w:szCs w:val="22"/>
        </w:rPr>
      </w:pPr>
      <w:r>
        <w:rPr>
          <w:noProof/>
        </w:rPr>
        <w:t>Form 1:  Basic-Level Equivalency Justification</w:t>
      </w:r>
      <w:r>
        <w:rPr>
          <w:noProof/>
        </w:rPr>
        <w:tab/>
      </w:r>
      <w:r>
        <w:rPr>
          <w:noProof/>
        </w:rPr>
        <w:fldChar w:fldCharType="begin"/>
      </w:r>
      <w:r>
        <w:rPr>
          <w:noProof/>
        </w:rPr>
        <w:instrText xml:space="preserve"> PAGEREF _Toc83124823 \h </w:instrText>
      </w:r>
      <w:r>
        <w:rPr>
          <w:noProof/>
        </w:rPr>
      </w:r>
      <w:r>
        <w:rPr>
          <w:noProof/>
        </w:rPr>
        <w:fldChar w:fldCharType="separate"/>
      </w:r>
      <w:r w:rsidR="004E7C4E">
        <w:rPr>
          <w:noProof/>
        </w:rPr>
        <w:t>97</w:t>
      </w:r>
      <w:r>
        <w:rPr>
          <w:noProof/>
        </w:rPr>
        <w:fldChar w:fldCharType="end"/>
      </w:r>
    </w:p>
    <w:p w14:paraId="3659ABE5" w14:textId="114B31EB" w:rsidR="008861DD" w:rsidRDefault="008861DD">
      <w:pPr>
        <w:pStyle w:val="TOC1"/>
        <w:rPr>
          <w:rFonts w:asciiTheme="minorHAnsi" w:eastAsiaTheme="minorEastAsia" w:hAnsiTheme="minorHAnsi" w:cstheme="minorBidi"/>
          <w:noProof/>
          <w:szCs w:val="22"/>
        </w:rPr>
      </w:pPr>
      <w:r>
        <w:rPr>
          <w:noProof/>
        </w:rPr>
        <w:t>Revision History Sheet</w:t>
      </w:r>
      <w:r w:rsidR="00A82F7A">
        <w:rPr>
          <w:noProof/>
        </w:rPr>
        <w:t>…………………………………………………………………………………</w:t>
      </w:r>
      <w:r w:rsidR="008D6DAB">
        <w:rPr>
          <w:noProof/>
        </w:rPr>
        <w:t>Att1</w:t>
      </w:r>
      <w:r w:rsidR="00A82F7A">
        <w:rPr>
          <w:noProof/>
        </w:rPr>
        <w:t>-</w:t>
      </w:r>
      <w:r>
        <w:rPr>
          <w:noProof/>
        </w:rPr>
        <w:fldChar w:fldCharType="begin"/>
      </w:r>
      <w:r>
        <w:rPr>
          <w:noProof/>
        </w:rPr>
        <w:instrText xml:space="preserve"> PAGEREF _Toc83124824 \h </w:instrText>
      </w:r>
      <w:r>
        <w:rPr>
          <w:noProof/>
        </w:rPr>
      </w:r>
      <w:r>
        <w:rPr>
          <w:noProof/>
        </w:rPr>
        <w:fldChar w:fldCharType="separate"/>
      </w:r>
      <w:r w:rsidR="004E7C4E">
        <w:rPr>
          <w:noProof/>
        </w:rPr>
        <w:t>1</w:t>
      </w:r>
      <w:r>
        <w:rPr>
          <w:noProof/>
        </w:rPr>
        <w:fldChar w:fldCharType="end"/>
      </w:r>
    </w:p>
    <w:p w14:paraId="26A2121F" w14:textId="29243F05" w:rsidR="00042E40" w:rsidRPr="002F205E" w:rsidRDefault="00042E40" w:rsidP="00905766">
      <w:pPr>
        <w:pStyle w:val="TOC1"/>
        <w:sectPr w:rsidR="00042E40" w:rsidRPr="002F205E" w:rsidSect="00905766">
          <w:headerReference w:type="default" r:id="rId8"/>
          <w:footerReference w:type="default" r:id="rId9"/>
          <w:pgSz w:w="12240" w:h="15840"/>
          <w:pgMar w:top="1440" w:right="1080" w:bottom="1440" w:left="1440" w:header="720" w:footer="720" w:gutter="0"/>
          <w:pgNumType w:fmt="lowerRoman" w:start="1"/>
          <w:cols w:space="720"/>
          <w:noEndnote/>
          <w:docGrid w:linePitch="326"/>
        </w:sectPr>
      </w:pPr>
      <w:r w:rsidRPr="00D12DF9">
        <w:fldChar w:fldCharType="end"/>
      </w:r>
    </w:p>
    <w:p w14:paraId="329DF732" w14:textId="77777777" w:rsidR="00042E40" w:rsidRPr="002022C6" w:rsidRDefault="00042E40" w:rsidP="002022C6">
      <w:pPr>
        <w:sectPr w:rsidR="00042E40" w:rsidRPr="002022C6" w:rsidSect="006F3653">
          <w:type w:val="continuous"/>
          <w:pgSz w:w="12240" w:h="15840" w:code="1"/>
          <w:pgMar w:top="1440" w:right="1440" w:bottom="1440" w:left="1440" w:header="1440" w:footer="1440" w:gutter="0"/>
          <w:cols w:space="720"/>
          <w:noEndnote/>
          <w:docGrid w:linePitch="326"/>
        </w:sectPr>
      </w:pPr>
    </w:p>
    <w:p w14:paraId="7120FB06" w14:textId="77777777" w:rsidR="00042E40" w:rsidRPr="00321ADB" w:rsidRDefault="00042E40" w:rsidP="004B7D1D">
      <w:pPr>
        <w:pStyle w:val="Heading1IMtopofpage"/>
      </w:pPr>
      <w:r w:rsidRPr="00321ADB">
        <w:lastRenderedPageBreak/>
        <w:t>Introduction</w:t>
      </w:r>
      <w:r w:rsidRPr="00321ADB">
        <w:fldChar w:fldCharType="begin"/>
      </w:r>
      <w:r w:rsidRPr="00321ADB">
        <w:instrText>tc \l1 "</w:instrText>
      </w:r>
      <w:bookmarkStart w:id="2" w:name="_Toc311547143"/>
      <w:bookmarkStart w:id="3" w:name="_Toc83124781"/>
      <w:r w:rsidRPr="00321ADB">
        <w:instrText>Introduction</w:instrText>
      </w:r>
      <w:bookmarkEnd w:id="2"/>
      <w:bookmarkEnd w:id="3"/>
      <w:r w:rsidRPr="00321ADB">
        <w:fldChar w:fldCharType="end"/>
      </w:r>
    </w:p>
    <w:p w14:paraId="6E8ED8C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ADAMS training early in the training process as some training documents are only available in ADAMS. </w:t>
      </w:r>
    </w:p>
    <w:p w14:paraId="791FE17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19D75E" w14:textId="77777777" w:rsidR="00042E40" w:rsidRPr="003678FE" w:rsidRDefault="00042E40" w:rsidP="004E3A67">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A competent inspector must accomplish the following:</w:t>
      </w:r>
    </w:p>
    <w:p w14:paraId="1568071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pPr>
    </w:p>
    <w:p w14:paraId="52E4E44E"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Understand the legal basis for and the regulatory processes used to achieve the </w:t>
      </w:r>
      <w:r w:rsidRPr="00321ADB">
        <w:t>NRC</w:t>
      </w:r>
      <w:r w:rsidR="00CF15B8" w:rsidRPr="00321ADB">
        <w:t>’</w:t>
      </w:r>
      <w:r w:rsidRPr="00321ADB">
        <w:t>s Basic-Level On-the-Job Activities of the</w:t>
      </w:r>
      <w:r w:rsidRPr="003678FE">
        <w:t xml:space="preserve"> NRC organizational structure and objectives (Regulatory Framework).</w:t>
      </w:r>
      <w:r w:rsidRPr="003678FE">
        <w:rPr>
          <w:rStyle w:val="FootnoteReference"/>
          <w:vertAlign w:val="superscript"/>
        </w:rPr>
        <w:footnoteReference w:id="2"/>
      </w:r>
    </w:p>
    <w:p w14:paraId="32177434"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Understand the basis for the authority of the agency (Regulatory Framework). </w:t>
      </w:r>
    </w:p>
    <w:p w14:paraId="48D1CFFF"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Understand the processes established to achieve the regulatory objectives (Regulatory Framework).   </w:t>
      </w:r>
    </w:p>
    <w:p w14:paraId="34255310"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F05618" w14:textId="3DE3C6C4" w:rsidR="00042E40" w:rsidRPr="003678FE" w:rsidRDefault="00042E40" w:rsidP="004E3A67">
      <w:pPr>
        <w:numPr>
          <w:ilvl w:val="0"/>
          <w:numId w:val="7"/>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Understand the technology and apply concepts in various technical areas to allow the NRC to carry out its overall responsibilities in the following way:</w:t>
      </w:r>
      <w:r w:rsidR="00794608">
        <w:tab/>
      </w:r>
      <w:r w:rsidR="00794608">
        <w:tab/>
      </w:r>
      <w:r w:rsidR="00794608">
        <w:tab/>
      </w:r>
      <w:r w:rsidR="00794608">
        <w:tab/>
      </w:r>
      <w:r w:rsidR="00794608">
        <w:tab/>
      </w:r>
    </w:p>
    <w:p w14:paraId="1D23A2EC"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Understand science and engineering fundamentals in your field of expertise (Fundamental Plant Design and Operation). </w:t>
      </w:r>
    </w:p>
    <w:p w14:paraId="7B2E0728"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Develop and maintain an understanding of how basic nuclear plant design and operations provide for protection of public health and safety (Fundamental Plant Design and Operation). </w:t>
      </w:r>
    </w:p>
    <w:p w14:paraId="2FD5780D"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Use knowledge of a specific reactor type or within a specialized technical area to identify, address, and resolve regulatory issues (Technical Area Expertise). </w:t>
      </w:r>
    </w:p>
    <w:p w14:paraId="2B6B6191"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8ABF28" w14:textId="7F307520" w:rsidR="00042E40" w:rsidRPr="003678FE" w:rsidRDefault="00042E40" w:rsidP="004E3A67">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Master the techniques and skills needed to collect, analyze, and integrate information using a safety focus to develop a supportable regulatory conclusion by doing the following:</w:t>
      </w:r>
      <w:r w:rsidR="00794608">
        <w:tab/>
      </w:r>
      <w:r w:rsidR="00794608">
        <w:tab/>
      </w:r>
      <w:r w:rsidR="00794608">
        <w:tab/>
      </w:r>
      <w:r w:rsidR="00794608">
        <w:tab/>
      </w:r>
      <w:r w:rsidR="00794608">
        <w:tab/>
      </w:r>
      <w:r w:rsidR="00794608">
        <w:tab/>
      </w:r>
      <w:r w:rsidR="00794608">
        <w:tab/>
      </w:r>
      <w:r w:rsidR="00794608">
        <w:tab/>
      </w:r>
      <w:r w:rsidR="00794608">
        <w:tab/>
      </w:r>
      <w:r w:rsidR="00794608">
        <w:tab/>
      </w:r>
      <w:r w:rsidR="00794608">
        <w:tab/>
      </w:r>
      <w:r w:rsidR="00794608">
        <w:tab/>
      </w:r>
      <w:r w:rsidR="00794608">
        <w:tab/>
      </w:r>
    </w:p>
    <w:p w14:paraId="52D4464F"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Independently gather information through objective review, observation, and open communications (Inspection). </w:t>
      </w:r>
    </w:p>
    <w:p w14:paraId="349A2A4E"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Determine the acceptability of information by comparing to established criteria (Inspection). </w:t>
      </w:r>
    </w:p>
    <w:p w14:paraId="1955B181"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Respond to events or conditions involving potential or actual adverse safety consequence (Emergency Response). </w:t>
      </w:r>
    </w:p>
    <w:p w14:paraId="07875A10"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Approach problems objectively, gather and integrate information, and develop a comprehensive understanding before reaching a conclusion (Problem Analysis)</w:t>
      </w:r>
    </w:p>
    <w:p w14:paraId="6E96D421"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Objectively analyze and integrate information using a safety focus to identify the appropriate regulatory conclusion and regulatory response (Assessment and Enforcement). </w:t>
      </w:r>
    </w:p>
    <w:p w14:paraId="2B54D84C"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sectPr w:rsidR="00042E40" w:rsidSect="00305DE3">
          <w:headerReference w:type="default" r:id="rId10"/>
          <w:footerReference w:type="default" r:id="rId11"/>
          <w:pgSz w:w="12240" w:h="15840" w:code="1"/>
          <w:pgMar w:top="1440" w:right="1440" w:bottom="1440" w:left="1440" w:header="720" w:footer="720" w:gutter="0"/>
          <w:pgNumType w:start="1"/>
          <w:cols w:space="720"/>
          <w:noEndnote/>
          <w:docGrid w:linePitch="326"/>
        </w:sectPr>
      </w:pPr>
    </w:p>
    <w:p w14:paraId="70FA9B1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pPr>
    </w:p>
    <w:p w14:paraId="591BFBF8" w14:textId="04E71F1C" w:rsidR="00042E40" w:rsidRPr="003678FE" w:rsidRDefault="00042E40" w:rsidP="004E3A67">
      <w:pPr>
        <w:numPr>
          <w:ilvl w:val="0"/>
          <w:numId w:val="7"/>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Develop the personal and interpersonal skills necessary to carry out assigned regulatory activities, either individually or as part of a team, by doing the following:</w:t>
      </w:r>
      <w:r w:rsidR="00794608">
        <w:tab/>
      </w:r>
      <w:r w:rsidR="00794608">
        <w:tab/>
      </w:r>
    </w:p>
    <w:p w14:paraId="219E51CE" w14:textId="77777777" w:rsidR="00042E40" w:rsidRPr="003678FE" w:rsidRDefault="00042E40" w:rsidP="004E3A67">
      <w:pPr>
        <w:numPr>
          <w:ilvl w:val="1"/>
          <w:numId w:val="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Clearly express ideas or thoughts, carefully listen, and speak and write with appropriate safety focus and context (Communication).</w:t>
      </w:r>
    </w:p>
    <w:p w14:paraId="51B51737"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Work collaboratively with others toward common objectives (Teamwork).</w:t>
      </w:r>
    </w:p>
    <w:p w14:paraId="2B48687B"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Work independently, exercise judgment, and exhibit flexibility in the completion of activities, including during difficult or challenging situations (Self-Management).</w:t>
      </w:r>
    </w:p>
    <w:p w14:paraId="13DD05D0" w14:textId="77777777" w:rsidR="00042E40" w:rsidRPr="003678FE" w:rsidRDefault="00042E40" w:rsidP="004E3A67">
      <w:pPr>
        <w:numPr>
          <w:ilvl w:val="1"/>
          <w:numId w:val="7"/>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Use technology to gather, manipulate, and share information (Information Technology).</w:t>
      </w:r>
    </w:p>
    <w:p w14:paraId="2134A8D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3E4DB7"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Program Organization</w:t>
      </w:r>
    </w:p>
    <w:p w14:paraId="7D38713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5C6867" w14:textId="0BBC1CDE"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The inspector qualification process has two levels.  The first level is the Basic Level.  Basic-level activities are designed to help you develop an awareness of the role of the agency, your role as an inspector, and the technology you will be inspecting.  </w:t>
      </w:r>
      <w:r w:rsidR="00EB0149">
        <w:t>Acc</w:t>
      </w:r>
      <w:r w:rsidR="00C0364D">
        <w:t>ordingly, the indiv</w:t>
      </w:r>
      <w:r w:rsidR="009874F5">
        <w:t>i</w:t>
      </w:r>
      <w:r w:rsidR="00C0364D">
        <w:t>d</w:t>
      </w:r>
      <w:r w:rsidR="009874F5">
        <w:t>u</w:t>
      </w:r>
      <w:r w:rsidR="00C0364D">
        <w:t>al study and on the job training activities</w:t>
      </w:r>
      <w:r w:rsidR="002A1A07">
        <w:t xml:space="preserve"> </w:t>
      </w:r>
      <w:r w:rsidR="00DB0EC2">
        <w:t xml:space="preserve">at the basic level </w:t>
      </w:r>
      <w:r w:rsidR="002A1A07">
        <w:t xml:space="preserve">are focused </w:t>
      </w:r>
      <w:r w:rsidR="0038288D">
        <w:t xml:space="preserve">by design </w:t>
      </w:r>
      <w:r w:rsidR="00A3237C">
        <w:t>at the knowledge and understand</w:t>
      </w:r>
      <w:r w:rsidR="0038288D">
        <w:t xml:space="preserve">ing level </w:t>
      </w:r>
      <w:r w:rsidR="00715C1A">
        <w:t xml:space="preserve">of training, </w:t>
      </w:r>
      <w:r w:rsidR="00FF5908">
        <w:t>i.e.</w:t>
      </w:r>
      <w:ins w:id="4" w:author="Author">
        <w:r w:rsidR="00BB67BC">
          <w:t>,</w:t>
        </w:r>
      </w:ins>
      <w:r w:rsidR="00FF5908">
        <w:t xml:space="preserve"> you will not be </w:t>
      </w:r>
      <w:r w:rsidR="006750F3">
        <w:t>routine</w:t>
      </w:r>
      <w:r w:rsidR="009874F5">
        <w:t>l</w:t>
      </w:r>
      <w:r w:rsidR="006750F3">
        <w:t xml:space="preserve">y </w:t>
      </w:r>
      <w:r w:rsidR="00FF5908">
        <w:t>a</w:t>
      </w:r>
      <w:r w:rsidR="006750F3">
        <w:t>ssigned training activities that require the application of these new</w:t>
      </w:r>
      <w:r w:rsidR="00BF3F4F">
        <w:t xml:space="preserve">ly </w:t>
      </w:r>
      <w:r w:rsidR="00536091">
        <w:t>acquired</w:t>
      </w:r>
      <w:r w:rsidR="00BF3F4F">
        <w:t xml:space="preserve"> skill sets</w:t>
      </w:r>
      <w:r w:rsidR="009874F5">
        <w:t xml:space="preserve">. </w:t>
      </w:r>
      <w:r w:rsidR="00EF6C87">
        <w:t xml:space="preserve"> </w:t>
      </w:r>
      <w:r w:rsidRPr="003678FE">
        <w:t>Successfully completing the basic</w:t>
      </w:r>
      <w:r w:rsidR="00BB67BC">
        <w:noBreakHyphen/>
      </w:r>
      <w:r w:rsidRPr="003678FE">
        <w:t xml:space="preserve">level work will provide you with a context for meaningful learning during onsite work and a foundation for in-depth learning at the next level.  After successfully completing the basic-level activities, you will be eligible to receive a </w:t>
      </w:r>
      <w:r w:rsidRPr="00E331B2">
        <w:rPr>
          <w:iCs/>
        </w:rPr>
        <w:t>Basic Inspector Certification</w:t>
      </w:r>
      <w:r w:rsidRPr="003678FE">
        <w:rPr>
          <w:i/>
          <w:iCs/>
        </w:rPr>
        <w:t>.</w:t>
      </w:r>
    </w:p>
    <w:p w14:paraId="691E296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267915" w14:textId="313CF326"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With a </w:t>
      </w:r>
      <w:r w:rsidRPr="00E331B2">
        <w:rPr>
          <w:iCs/>
        </w:rPr>
        <w:t>Basic Inspector Certification</w:t>
      </w:r>
      <w:r w:rsidR="00D14478">
        <w:rPr>
          <w:iCs/>
        </w:rPr>
        <w:t>,</w:t>
      </w:r>
      <w:r w:rsidRPr="003678FE">
        <w:rPr>
          <w:i/>
          <w:iCs/>
        </w:rPr>
        <w:t xml:space="preserve"> </w:t>
      </w:r>
      <w:r w:rsidRPr="003678FE">
        <w:t>you may be assigned to perform limited scope inspection activities under an appropriate degree of detailed supervision</w:t>
      </w:r>
      <w:r w:rsidR="00E06CBC">
        <w:t xml:space="preserve"> where you can apply the </w:t>
      </w:r>
      <w:r w:rsidR="008E64A1">
        <w:t xml:space="preserve">skills sets that you have recently </w:t>
      </w:r>
      <w:r w:rsidR="00536091">
        <w:t>acquired</w:t>
      </w:r>
      <w:r w:rsidRPr="003678FE">
        <w:t xml:space="preserve">.  The scope of your assigned inspection activities will be controlled by your immediate supervisor.  Typically, your supervisor will review your work in detail at specified points during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w:t>
      </w:r>
      <w:r w:rsidR="00830889">
        <w:t>to dev</w:t>
      </w:r>
      <w:r w:rsidR="00F93E87">
        <w:t>e</w:t>
      </w:r>
      <w:r w:rsidR="00830889">
        <w:t xml:space="preserve">lop </w:t>
      </w:r>
      <w:r w:rsidRPr="003678FE">
        <w:t>competencies</w:t>
      </w:r>
      <w:r w:rsidR="002B18FF">
        <w:t xml:space="preserve"> </w:t>
      </w:r>
      <w:r w:rsidR="00500777">
        <w:t xml:space="preserve">so </w:t>
      </w:r>
      <w:r w:rsidR="00915245">
        <w:t xml:space="preserve">inspectors can </w:t>
      </w:r>
      <w:r w:rsidR="00713E5C">
        <w:t xml:space="preserve">evaluate information, analyze </w:t>
      </w:r>
      <w:r w:rsidR="00E36F1A">
        <w:t xml:space="preserve">data and apply NRC rules and regulations efficiently and effectively. </w:t>
      </w:r>
      <w:r w:rsidRPr="003678FE">
        <w:t xml:space="preserve"> 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of the requirements to receive a </w:t>
      </w:r>
      <w:r w:rsidRPr="00E331B2">
        <w:rPr>
          <w:iCs/>
        </w:rPr>
        <w:t xml:space="preserve">Basic Inspector Certification </w:t>
      </w:r>
      <w:r w:rsidRPr="003678FE">
        <w:t xml:space="preserve">will vary based on your previous education, training, and experience.  Most employees will require several months to complete the work to be eligible to achieve </w:t>
      </w:r>
      <w:r w:rsidRPr="00E331B2">
        <w:rPr>
          <w:iCs/>
        </w:rPr>
        <w:t>Basic Inspector Certification</w:t>
      </w:r>
      <w:r w:rsidRPr="003678FE">
        <w:rPr>
          <w:i/>
          <w:iCs/>
        </w:rPr>
        <w:t>.</w:t>
      </w:r>
      <w:r w:rsidRPr="003678FE">
        <w:t xml:space="preserve"> </w:t>
      </w:r>
    </w:p>
    <w:p w14:paraId="6FFFE45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E86D12" w14:textId="4B7C6B10"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The second level of the qualification process is the Proficiency Level, which has two parts</w:t>
      </w:r>
      <w:r w:rsidR="006B52E1">
        <w:t xml:space="preserve">. </w:t>
      </w:r>
      <w:r w:rsidRPr="003678FE">
        <w:t xml:space="preserve"> One part focuses on General Proficiency activities, which are designed to develop your interpersonal and inspection skills</w:t>
      </w:r>
      <w:r w:rsidR="00F84ED2">
        <w:t xml:space="preserve"> so that you can apply the knowledge you have </w:t>
      </w:r>
      <w:r w:rsidR="00794078">
        <w:t xml:space="preserve">learned and communicate the </w:t>
      </w:r>
      <w:r w:rsidR="0080302E">
        <w:t>results to others</w:t>
      </w:r>
      <w:r w:rsidR="004A369A">
        <w:t>.</w:t>
      </w:r>
      <w:r w:rsidRPr="003678FE">
        <w:t xml:space="preserve">  The second part focuses on Technical Proficiency activities, </w:t>
      </w:r>
      <w:r w:rsidR="00C34208">
        <w:t xml:space="preserve">which </w:t>
      </w:r>
      <w:r w:rsidRPr="003678FE">
        <w:t xml:space="preserve">are designed to </w:t>
      </w:r>
      <w:r w:rsidR="007966ED">
        <w:t xml:space="preserve">not only </w:t>
      </w:r>
      <w:r w:rsidRPr="003678FE">
        <w:t>develop your technical expertise in one of the inspector classifications</w:t>
      </w:r>
      <w:r w:rsidR="001812B4">
        <w:t xml:space="preserve"> but also provide you with the tools to </w:t>
      </w:r>
      <w:r w:rsidR="00584E42">
        <w:t>evaluate information</w:t>
      </w:r>
      <w:r w:rsidR="006B7B38">
        <w:t>, analyze data</w:t>
      </w:r>
      <w:r w:rsidR="00BB67BC">
        <w:t>,</w:t>
      </w:r>
      <w:r w:rsidR="006B7B38">
        <w:t xml:space="preserve"> and apply </w:t>
      </w:r>
      <w:r w:rsidR="00102E15">
        <w:t>NRC rules and regulations.</w:t>
      </w:r>
      <w:r w:rsidR="004A369A">
        <w:t xml:space="preserve"> </w:t>
      </w:r>
      <w:r w:rsidRPr="003678FE">
        <w:t xml:space="preserve"> 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u w:val="single"/>
        </w:rPr>
        <w:t>independently</w:t>
      </w:r>
      <w:r w:rsidRPr="003678FE">
        <w:t xml:space="preserve"> in the field.  Upon successful completion of all proficiency-level </w:t>
      </w:r>
      <w:r w:rsidRPr="003678FE">
        <w:lastRenderedPageBreak/>
        <w:t xml:space="preserve">activities, including the qualification board, you will be eligible to receive a </w:t>
      </w:r>
      <w:r w:rsidRPr="00E331B2">
        <w:rPr>
          <w:iCs/>
        </w:rPr>
        <w:t>Full Inspector</w:t>
      </w:r>
      <w:r w:rsidR="00710FDD">
        <w:rPr>
          <w:iCs/>
        </w:rPr>
        <w:t xml:space="preserve"> </w:t>
      </w:r>
      <w:r w:rsidRPr="00E331B2">
        <w:rPr>
          <w:iCs/>
        </w:rPr>
        <w:t>Qualification</w:t>
      </w:r>
      <w:r w:rsidRPr="003678FE">
        <w:rPr>
          <w:i/>
          <w:iCs/>
        </w:rPr>
        <w:t>.</w:t>
      </w:r>
      <w:r w:rsidRPr="003678FE">
        <w:t xml:space="preserve">  As a fully qualified inspector</w:t>
      </w:r>
      <w:r w:rsidR="00DF40F1">
        <w:t>,</w:t>
      </w:r>
      <w:r w:rsidRPr="003678FE">
        <w:t xml:space="preserve"> you will be assigned the full scope of inspection activities to perform independently.</w:t>
      </w:r>
    </w:p>
    <w:p w14:paraId="0A4F1330"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D8B638" w14:textId="4AAC350F"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You will need to complete three qualification journals (Basic Level, General Proficiency Level</w:t>
      </w:r>
      <w:r w:rsidR="00BB67BC">
        <w:t>,</w:t>
      </w:r>
      <w:r w:rsidRPr="003678FE">
        <w:t xml:space="preserve">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14:paraId="5BD3876A" w14:textId="77777777" w:rsidR="00042E40" w:rsidRDefault="00042E40" w:rsidP="0005508A">
      <w:pPr>
        <w:pStyle w:val="Heading1"/>
      </w:pPr>
      <w:r w:rsidRPr="00321ADB">
        <w:t>Required Basic-Level Training Courses</w:t>
      </w:r>
      <w:r w:rsidR="005B4075">
        <w:t xml:space="preserve"> </w:t>
      </w:r>
      <w:r w:rsidRPr="00321ADB">
        <w:fldChar w:fldCharType="begin"/>
      </w:r>
      <w:r w:rsidRPr="00321ADB">
        <w:instrText>tc \l1 "</w:instrText>
      </w:r>
      <w:bookmarkStart w:id="5" w:name="_Toc311547144"/>
      <w:bookmarkStart w:id="6" w:name="_Toc83124782"/>
      <w:r w:rsidRPr="00321ADB">
        <w:instrText>Required Basic-Level Training Courses</w:instrText>
      </w:r>
      <w:bookmarkEnd w:id="5"/>
      <w:bookmarkEnd w:id="6"/>
      <w:r w:rsidRPr="00321ADB">
        <w:fldChar w:fldCharType="end"/>
      </w:r>
    </w:p>
    <w:p w14:paraId="389C4BB1" w14:textId="58881FCD" w:rsidR="00042E40" w:rsidRPr="003678FE" w:rsidRDefault="00042E40" w:rsidP="00E53E15">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These courses can be taken in any order</w:t>
      </w:r>
      <w:r w:rsidR="00C75C3B">
        <w:t>:</w:t>
      </w:r>
    </w:p>
    <w:p w14:paraId="5F108583" w14:textId="77777777" w:rsidR="00042E40" w:rsidRPr="003678FE" w:rsidRDefault="00042E40" w:rsidP="00E53E15">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DEE5FB" w14:textId="4F7D1274" w:rsidR="00042E40" w:rsidRPr="007C37DA" w:rsidRDefault="000109A5"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color w:val="000000" w:themeColor="text1"/>
        </w:rPr>
      </w:pPr>
      <w:r w:rsidRPr="007C37DA">
        <w:rPr>
          <w:rStyle w:val="Strong"/>
          <w:b w:val="0"/>
          <w:color w:val="000000" w:themeColor="text1"/>
          <w:lang w:val="en"/>
        </w:rPr>
        <w:t xml:space="preserve">Site Access Training Self-Study Course (Web-based, course H-100S in </w:t>
      </w:r>
      <w:r w:rsidR="007217D8">
        <w:rPr>
          <w:rStyle w:val="Strong"/>
          <w:b w:val="0"/>
          <w:color w:val="000000" w:themeColor="text1"/>
          <w:lang w:val="en"/>
        </w:rPr>
        <w:t xml:space="preserve">the </w:t>
      </w:r>
      <w:r w:rsidRPr="007C37DA">
        <w:rPr>
          <w:rStyle w:val="Strong"/>
          <w:b w:val="0"/>
          <w:color w:val="000000" w:themeColor="text1"/>
          <w:lang w:val="en"/>
        </w:rPr>
        <w:t>T</w:t>
      </w:r>
      <w:r w:rsidR="007217D8">
        <w:rPr>
          <w:rStyle w:val="Strong"/>
          <w:b w:val="0"/>
          <w:color w:val="000000" w:themeColor="text1"/>
          <w:lang w:val="en"/>
        </w:rPr>
        <w:t xml:space="preserve">alent </w:t>
      </w:r>
      <w:r w:rsidRPr="007C37DA">
        <w:rPr>
          <w:rStyle w:val="Strong"/>
          <w:b w:val="0"/>
          <w:color w:val="000000" w:themeColor="text1"/>
          <w:lang w:val="en"/>
        </w:rPr>
        <w:t>M</w:t>
      </w:r>
      <w:r w:rsidR="007217D8">
        <w:rPr>
          <w:rStyle w:val="Strong"/>
          <w:b w:val="0"/>
          <w:color w:val="000000" w:themeColor="text1"/>
          <w:lang w:val="en"/>
        </w:rPr>
        <w:t xml:space="preserve">anagement </w:t>
      </w:r>
      <w:r w:rsidRPr="007C37DA">
        <w:rPr>
          <w:rStyle w:val="Strong"/>
          <w:b w:val="0"/>
          <w:color w:val="000000" w:themeColor="text1"/>
          <w:lang w:val="en"/>
        </w:rPr>
        <w:t>S</w:t>
      </w:r>
      <w:r w:rsidR="007217D8">
        <w:rPr>
          <w:rStyle w:val="Strong"/>
          <w:b w:val="0"/>
          <w:color w:val="000000" w:themeColor="text1"/>
          <w:lang w:val="en"/>
        </w:rPr>
        <w:t>ystem (TMS</w:t>
      </w:r>
      <w:r w:rsidRPr="007C37DA">
        <w:rPr>
          <w:rStyle w:val="Strong"/>
          <w:b w:val="0"/>
          <w:color w:val="000000" w:themeColor="text1"/>
          <w:lang w:val="en"/>
        </w:rPr>
        <w:t>)</w:t>
      </w:r>
      <w:r w:rsidR="007217D8">
        <w:rPr>
          <w:rStyle w:val="Strong"/>
          <w:b w:val="0"/>
          <w:color w:val="000000" w:themeColor="text1"/>
          <w:lang w:val="en"/>
        </w:rPr>
        <w:t>)</w:t>
      </w:r>
    </w:p>
    <w:p w14:paraId="5D299D8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8D51F6" w14:textId="637BB8EB" w:rsidR="00042E40" w:rsidRPr="003678FE"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R-100, Reactor Concepts </w:t>
      </w:r>
      <w:r w:rsidR="008F0C11" w:rsidRPr="008F0C11">
        <w:t xml:space="preserve">(Web-based, </w:t>
      </w:r>
      <w:r w:rsidR="003D5EDC">
        <w:t>c</w:t>
      </w:r>
      <w:r w:rsidR="008F0C11" w:rsidRPr="008F0C11">
        <w:t>ourse</w:t>
      </w:r>
      <w:r w:rsidR="007367AB">
        <w:t xml:space="preserve"> </w:t>
      </w:r>
      <w:r w:rsidR="00F302F1">
        <w:t>in TMS</w:t>
      </w:r>
      <w:r w:rsidR="008F0C11" w:rsidRPr="008F0C11">
        <w:t>)</w:t>
      </w:r>
      <w:r w:rsidR="003D04BB">
        <w:t xml:space="preserve"> </w:t>
      </w:r>
      <w:r w:rsidR="008F0C11" w:rsidRPr="008F0C11">
        <w:t>(</w:t>
      </w:r>
      <w:r w:rsidRPr="003678FE">
        <w:t xml:space="preserve">for power reactor </w:t>
      </w:r>
      <w:r w:rsidR="00627B3A">
        <w:t xml:space="preserve">and construction </w:t>
      </w:r>
      <w:r w:rsidRPr="003678FE">
        <w:t>inspectors only)</w:t>
      </w:r>
    </w:p>
    <w:p w14:paraId="688DFEE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785755" w14:textId="3A90F458" w:rsidR="00042E40" w:rsidRPr="003678FE"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Ethics </w:t>
      </w:r>
      <w:r w:rsidR="008F0C11">
        <w:t>Training for New Employees</w:t>
      </w:r>
      <w:r w:rsidR="00223341">
        <w:t xml:space="preserve"> </w:t>
      </w:r>
      <w:r w:rsidR="008F0C11">
        <w:t>(</w:t>
      </w:r>
      <w:r w:rsidRPr="003678FE">
        <w:t>Web-based</w:t>
      </w:r>
      <w:r w:rsidR="008F0C11">
        <w:t xml:space="preserve">, </w:t>
      </w:r>
      <w:r w:rsidR="003D5EDC">
        <w:t>c</w:t>
      </w:r>
      <w:r w:rsidR="008F0C11" w:rsidRPr="008F0C11">
        <w:t xml:space="preserve">ourse in </w:t>
      </w:r>
      <w:r w:rsidR="00F302F1">
        <w:t>TMS</w:t>
      </w:r>
      <w:r w:rsidR="008F0C11">
        <w:t>)</w:t>
      </w:r>
      <w:r w:rsidRPr="003678FE">
        <w:t xml:space="preserve"> as part of ISA-3</w:t>
      </w:r>
    </w:p>
    <w:p w14:paraId="65BB1DE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7853A8" w14:textId="4FA7FB71" w:rsidR="00042E40" w:rsidRPr="003678FE"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Allegation </w:t>
      </w:r>
      <w:r w:rsidR="0027588C">
        <w:t>Process</w:t>
      </w:r>
      <w:r w:rsidR="00223341">
        <w:t xml:space="preserve"> </w:t>
      </w:r>
      <w:r w:rsidR="0027588C">
        <w:t>(</w:t>
      </w:r>
      <w:r w:rsidRPr="003678FE">
        <w:t>Web-based</w:t>
      </w:r>
      <w:r w:rsidR="0027588C" w:rsidRPr="0027588C">
        <w:t xml:space="preserve">, </w:t>
      </w:r>
      <w:r w:rsidR="003D5EDC">
        <w:t>c</w:t>
      </w:r>
      <w:r w:rsidR="0027588C" w:rsidRPr="0027588C">
        <w:t xml:space="preserve">ourse in </w:t>
      </w:r>
      <w:r w:rsidR="00F302F1">
        <w:t>TMS</w:t>
      </w:r>
      <w:r w:rsidR="0027588C" w:rsidRPr="0027588C">
        <w:t xml:space="preserve">) </w:t>
      </w:r>
      <w:r w:rsidRPr="003678FE">
        <w:t>as part of ISA-5</w:t>
      </w:r>
    </w:p>
    <w:p w14:paraId="612E3B35"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A23EAA" w14:textId="24BAAD27" w:rsidR="00042E40" w:rsidRPr="003678FE"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Information Security (INFOSEC) Awareness </w:t>
      </w:r>
      <w:r w:rsidR="0027588C">
        <w:t>(</w:t>
      </w:r>
      <w:r w:rsidRPr="003678FE">
        <w:t>Web-based</w:t>
      </w:r>
      <w:r w:rsidR="0027588C">
        <w:t xml:space="preserve">, </w:t>
      </w:r>
      <w:r w:rsidR="003D5EDC">
        <w:t>c</w:t>
      </w:r>
      <w:r w:rsidR="0027588C">
        <w:t xml:space="preserve">ourse </w:t>
      </w:r>
      <w:r w:rsidR="00260947" w:rsidRPr="00260947">
        <w:t xml:space="preserve">in </w:t>
      </w:r>
      <w:r w:rsidR="00F302F1">
        <w:t>TMS</w:t>
      </w:r>
      <w:r w:rsidR="0027588C">
        <w:t>)</w:t>
      </w:r>
      <w:r w:rsidRPr="003678FE">
        <w:t xml:space="preserve"> as part of ISA-25</w:t>
      </w:r>
    </w:p>
    <w:p w14:paraId="7C4AD480"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C71D0C" w14:textId="5E6EEA0C" w:rsidR="00042E40" w:rsidRPr="003678FE"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P-105, PRA Basics for Regulatory Applications </w:t>
      </w:r>
      <w:r w:rsidR="0027588C">
        <w:t>(</w:t>
      </w:r>
      <w:r w:rsidR="003D5EDC" w:rsidRPr="003D5EDC">
        <w:t>instructor</w:t>
      </w:r>
      <w:r w:rsidR="008D51A2">
        <w:t>-</w:t>
      </w:r>
      <w:r w:rsidR="003D5EDC" w:rsidRPr="003D5EDC">
        <w:t xml:space="preserve">led, </w:t>
      </w:r>
      <w:r w:rsidR="003D5EDC">
        <w:t>c</w:t>
      </w:r>
      <w:r w:rsidR="0027588C">
        <w:t xml:space="preserve">ourse 502 in </w:t>
      </w:r>
      <w:r w:rsidR="00743241">
        <w:t>TMS</w:t>
      </w:r>
      <w:r w:rsidR="0027588C">
        <w:t xml:space="preserve">) </w:t>
      </w:r>
      <w:r w:rsidRPr="003678FE">
        <w:t xml:space="preserve">(for power reactor </w:t>
      </w:r>
      <w:r w:rsidR="00627B3A" w:rsidRPr="00627B3A">
        <w:t xml:space="preserve">and construction </w:t>
      </w:r>
      <w:r w:rsidRPr="003678FE">
        <w:t>inspectors only)</w:t>
      </w:r>
    </w:p>
    <w:p w14:paraId="3AB23A9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7E758A" w14:textId="2CB51B1B" w:rsidR="00042E40" w:rsidRDefault="00453BD6"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G-105, Conducting Inspections</w:t>
      </w:r>
      <w:r w:rsidR="00042E40" w:rsidRPr="003678FE">
        <w:t xml:space="preserve"> </w:t>
      </w:r>
      <w:r w:rsidR="0027588C">
        <w:t>(</w:t>
      </w:r>
      <w:r w:rsidR="003D5EDC" w:rsidRPr="003D5EDC">
        <w:t>instructor</w:t>
      </w:r>
      <w:r w:rsidR="008E035D">
        <w:t>-</w:t>
      </w:r>
      <w:r w:rsidR="003D5EDC" w:rsidRPr="003D5EDC">
        <w:t xml:space="preserve">led, </w:t>
      </w:r>
      <w:r w:rsidR="003D5EDC">
        <w:t>c</w:t>
      </w:r>
      <w:r w:rsidR="0027588C">
        <w:t xml:space="preserve">ourse 772 in </w:t>
      </w:r>
      <w:r w:rsidR="00743241">
        <w:t>TMS</w:t>
      </w:r>
      <w:r w:rsidR="0027588C">
        <w:t>)</w:t>
      </w:r>
    </w:p>
    <w:p w14:paraId="2870224D" w14:textId="77777777" w:rsidR="00042E40" w:rsidRDefault="00042E40" w:rsidP="00E53E15">
      <w:pPr>
        <w:pStyle w:val="ListParagraph"/>
      </w:pPr>
    </w:p>
    <w:p w14:paraId="70E09E6A" w14:textId="11223EBB" w:rsidR="00497524" w:rsidRPr="0025137F" w:rsidRDefault="00042E40"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r w:rsidRPr="00AE1F2F">
        <w:t xml:space="preserve">Industrial Safety </w:t>
      </w:r>
      <w:r w:rsidR="003D5EDC">
        <w:t>c</w:t>
      </w:r>
      <w:r w:rsidR="00E0247E" w:rsidRPr="00E0247E">
        <w:t>ourses</w:t>
      </w:r>
      <w:r w:rsidRPr="00AE1F2F">
        <w:t xml:space="preserve"> in </w:t>
      </w:r>
      <w:r w:rsidR="00743241">
        <w:t>TMS</w:t>
      </w:r>
      <w:r w:rsidR="00DE45DA">
        <w:t xml:space="preserve"> </w:t>
      </w:r>
      <w:r w:rsidR="0027588C">
        <w:t>(Web-based,</w:t>
      </w:r>
      <w:r w:rsidR="0027588C" w:rsidRPr="0027588C">
        <w:t xml:space="preserve"> </w:t>
      </w:r>
      <w:r w:rsidR="003D5EDC">
        <w:t>c</w:t>
      </w:r>
      <w:r w:rsidR="0027588C" w:rsidRPr="0027588C">
        <w:t>ourse numbers listed in</w:t>
      </w:r>
      <w:r w:rsidRPr="00AE1F2F">
        <w:t xml:space="preserve"> OJT-1</w:t>
      </w:r>
      <w:r w:rsidR="0094515A">
        <w:t>)</w:t>
      </w:r>
    </w:p>
    <w:p w14:paraId="742A3C6B" w14:textId="77777777" w:rsidR="0025137F" w:rsidRDefault="0025137F" w:rsidP="0025137F">
      <w:pPr>
        <w:pStyle w:val="ListParagraph"/>
        <w:rPr>
          <w:b/>
          <w:bCs/>
          <w:u w:val="single"/>
        </w:rPr>
      </w:pPr>
    </w:p>
    <w:p w14:paraId="135CD514" w14:textId="6FE83BEB" w:rsidR="0025137F" w:rsidRPr="0094515A" w:rsidRDefault="00D940B8"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r>
        <w:t xml:space="preserve">Non-Concurrence Process (Web-based, course in </w:t>
      </w:r>
      <w:r w:rsidR="00743241">
        <w:t>TMS</w:t>
      </w:r>
      <w:r>
        <w:t xml:space="preserve">) </w:t>
      </w:r>
      <w:r w:rsidRPr="003678FE">
        <w:t>as part of ISA-</w:t>
      </w:r>
      <w:r>
        <w:t>21</w:t>
      </w:r>
    </w:p>
    <w:p w14:paraId="6B670BA6" w14:textId="77777777" w:rsidR="0094515A" w:rsidRDefault="0094515A" w:rsidP="0094515A">
      <w:pPr>
        <w:pStyle w:val="ListParagraph"/>
        <w:rPr>
          <w:b/>
          <w:bCs/>
          <w:u w:val="single"/>
        </w:rPr>
      </w:pPr>
    </w:p>
    <w:p w14:paraId="6B36BFA9" w14:textId="28917953" w:rsidR="0094515A" w:rsidRPr="0094515A" w:rsidRDefault="0094515A" w:rsidP="004E3A67">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r w:rsidRPr="00A25951">
        <w:rPr>
          <w:bCs/>
        </w:rPr>
        <w:t>Differ</w:t>
      </w:r>
      <w:r w:rsidRPr="008A576B">
        <w:rPr>
          <w:bCs/>
        </w:rPr>
        <w:t>ing</w:t>
      </w:r>
      <w:r>
        <w:rPr>
          <w:bCs/>
        </w:rPr>
        <w:t xml:space="preserve"> Professional Opinion (Web-based, course</w:t>
      </w:r>
      <w:r>
        <w:t xml:space="preserve"> </w:t>
      </w:r>
      <w:r>
        <w:rPr>
          <w:bCs/>
        </w:rPr>
        <w:t xml:space="preserve">in </w:t>
      </w:r>
      <w:r w:rsidR="00743241">
        <w:rPr>
          <w:bCs/>
        </w:rPr>
        <w:t>TMS</w:t>
      </w:r>
      <w:r>
        <w:rPr>
          <w:bCs/>
        </w:rPr>
        <w:t>) as part of ISA-21</w:t>
      </w:r>
    </w:p>
    <w:p w14:paraId="2E63A703" w14:textId="77777777" w:rsidR="0094515A" w:rsidRPr="00497524" w:rsidRDefault="0094515A" w:rsidP="0094515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u w:val="single"/>
        </w:rPr>
      </w:pPr>
    </w:p>
    <w:p w14:paraId="400AF83B" w14:textId="3EF3A03D" w:rsidR="00497524" w:rsidRDefault="004975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97524">
        <w:rPr>
          <w:bCs/>
        </w:rPr>
        <w:t xml:space="preserve">G-115, “Practical Applications of Reactor Technology” is not a required course, </w:t>
      </w:r>
      <w:r w:rsidR="00FB5A7E" w:rsidRPr="00FB5A7E">
        <w:rPr>
          <w:bCs/>
        </w:rPr>
        <w:t xml:space="preserve">but teaches the </w:t>
      </w:r>
      <w:r w:rsidRPr="00497524">
        <w:rPr>
          <w:bCs/>
        </w:rPr>
        <w:t xml:space="preserve">training objectives in OJT-1, 2, and </w:t>
      </w:r>
      <w:r w:rsidR="005174B7">
        <w:rPr>
          <w:bCs/>
        </w:rPr>
        <w:t>4</w:t>
      </w:r>
      <w:r w:rsidR="00292AF7" w:rsidRPr="00292AF7">
        <w:t xml:space="preserve"> </w:t>
      </w:r>
      <w:r w:rsidR="00292AF7" w:rsidRPr="00292AF7">
        <w:rPr>
          <w:bCs/>
        </w:rPr>
        <w:t>(instructor</w:t>
      </w:r>
      <w:r w:rsidR="008D51A2">
        <w:rPr>
          <w:bCs/>
        </w:rPr>
        <w:t>-</w:t>
      </w:r>
      <w:r w:rsidR="00292AF7" w:rsidRPr="00292AF7">
        <w:rPr>
          <w:bCs/>
        </w:rPr>
        <w:t xml:space="preserve">led, course in </w:t>
      </w:r>
      <w:r w:rsidR="00743241">
        <w:rPr>
          <w:bCs/>
        </w:rPr>
        <w:t>TMS</w:t>
      </w:r>
      <w:r w:rsidR="00292AF7" w:rsidRPr="00292AF7">
        <w:rPr>
          <w:bCs/>
        </w:rPr>
        <w:t>)</w:t>
      </w:r>
      <w:r w:rsidR="007C37DA" w:rsidRPr="00497524">
        <w:rPr>
          <w:bCs/>
        </w:rPr>
        <w:t>.</w:t>
      </w:r>
    </w:p>
    <w:p w14:paraId="7FE1B69D" w14:textId="77777777" w:rsidR="00497524" w:rsidRPr="00497524" w:rsidRDefault="004975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127944F" w14:textId="77777777" w:rsidR="00042E40" w:rsidRPr="00321ADB" w:rsidRDefault="00042E40" w:rsidP="000975F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321ADB">
        <w:rPr>
          <w:bCs/>
        </w:rPr>
        <w:lastRenderedPageBreak/>
        <w:t>Interpersonal Skills Training</w:t>
      </w:r>
    </w:p>
    <w:p w14:paraId="324FB75A" w14:textId="67BBDAFB"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 xml:space="preserve">The interpersonal skills training courses listed below are not required until the Proficiency Level for </w:t>
      </w:r>
      <w:r w:rsidRPr="00E331B2">
        <w:rPr>
          <w:bCs/>
          <w:iCs/>
        </w:rPr>
        <w:t>Full Inspector Qualification</w:t>
      </w:r>
      <w:r w:rsidRPr="00321ADB">
        <w:rPr>
          <w:bCs/>
        </w:rPr>
        <w:t xml:space="preserve">.  </w:t>
      </w:r>
      <w:r w:rsidRPr="00321ADB">
        <w:t>However, they can be taken at any time during the inspector qualification process.  It is recommended that</w:t>
      </w:r>
      <w:r w:rsidRPr="003678FE">
        <w:t xml:space="preserve"> trainees observe an entrance and exit meeting, or discuss the objectives of these meetings, with a qualified inspector before attending the Effective Communication for NRC Inspectors course.  Successful completion of any of the</w:t>
      </w:r>
      <w:r w:rsidR="0094515A">
        <w:t xml:space="preserve"> </w:t>
      </w:r>
      <w:r w:rsidRPr="003678FE">
        <w:t>following courses should be documented on the signature card in the General Proficiency Qualification Journal:</w:t>
      </w:r>
    </w:p>
    <w:p w14:paraId="3739B9D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9BEF4F" w14:textId="1D337EBC" w:rsidR="00042E40" w:rsidRDefault="00042E40" w:rsidP="004E3A67">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Effective Communication</w:t>
      </w:r>
      <w:r w:rsidR="00294BB7">
        <w:t>s</w:t>
      </w:r>
      <w:r w:rsidRPr="003678FE">
        <w:t xml:space="preserve"> for NRC Inspectors</w:t>
      </w:r>
      <w:r w:rsidR="00981A5A">
        <w:t xml:space="preserve"> (</w:t>
      </w:r>
      <w:r w:rsidR="00294BB7" w:rsidRPr="00294BB7">
        <w:t>instructor</w:t>
      </w:r>
      <w:r w:rsidR="008D51A2">
        <w:t>-</w:t>
      </w:r>
      <w:r w:rsidR="00294BB7" w:rsidRPr="00294BB7">
        <w:t xml:space="preserve">led, </w:t>
      </w:r>
      <w:r w:rsidR="00294BB7">
        <w:t>c</w:t>
      </w:r>
      <w:r w:rsidR="00981A5A">
        <w:t xml:space="preserve">ourse </w:t>
      </w:r>
      <w:r w:rsidR="006423CF">
        <w:t>5557</w:t>
      </w:r>
      <w:r w:rsidR="00981A5A">
        <w:t xml:space="preserve"> in </w:t>
      </w:r>
      <w:r w:rsidR="006423CF">
        <w:t>TMS</w:t>
      </w:r>
      <w:r w:rsidR="00981A5A">
        <w:t>)</w:t>
      </w:r>
    </w:p>
    <w:p w14:paraId="453880FE" w14:textId="77777777" w:rsid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23B95B34" w14:textId="2F0BEDB6" w:rsidR="005C6AF3" w:rsidRPr="005C6AF3" w:rsidRDefault="005C6AF3" w:rsidP="004E3A67">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6AF3">
        <w:t>Gathering Information for Inspectors through Interviews</w:t>
      </w:r>
      <w:r w:rsidR="00981A5A">
        <w:t xml:space="preserve"> (</w:t>
      </w:r>
      <w:r w:rsidR="00294BB7" w:rsidRPr="00294BB7">
        <w:t>instructor</w:t>
      </w:r>
      <w:r w:rsidR="008D51A2">
        <w:t>-</w:t>
      </w:r>
      <w:r w:rsidR="00294BB7" w:rsidRPr="00294BB7">
        <w:t xml:space="preserve">led, </w:t>
      </w:r>
      <w:r w:rsidR="00294BB7">
        <w:t>c</w:t>
      </w:r>
      <w:r w:rsidR="00981A5A">
        <w:t xml:space="preserve">ourse 135 in </w:t>
      </w:r>
      <w:r w:rsidR="00D86B7A">
        <w:t>TMS</w:t>
      </w:r>
      <w:r w:rsidR="00981A5A">
        <w:t>)</w:t>
      </w:r>
    </w:p>
    <w:p w14:paraId="18ECA5F2" w14:textId="77777777" w:rsid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2F797C1" w14:textId="77777777" w:rsidR="00F8290C" w:rsidRDefault="00F8290C"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9A6F667" w14:textId="708C5722" w:rsidR="005C6AF3" w:rsidRPr="00321ADB"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Technical Training</w:t>
      </w:r>
    </w:p>
    <w:p w14:paraId="25479DD1" w14:textId="77777777" w:rsidR="005C6AF3" w:rsidRPr="00321ADB"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287B78" w14:textId="18153061" w:rsidR="005C6AF3" w:rsidRPr="00321ADB"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Technical training may be started at this level, provided that the training does not require the successful completion of the Basic Level as a prerequisite.</w:t>
      </w:r>
    </w:p>
    <w:p w14:paraId="5F159657" w14:textId="77777777" w:rsidR="005C6AF3" w:rsidRPr="00321ADB" w:rsidRDefault="005C6AF3" w:rsidP="00794A27">
      <w:pPr>
        <w:pStyle w:val="Heading1"/>
      </w:pPr>
      <w:r w:rsidRPr="00321ADB">
        <w:t>Basic-Level Individual Study Activities</w:t>
      </w:r>
      <w:r w:rsidRPr="00321ADB">
        <w:fldChar w:fldCharType="begin"/>
      </w:r>
      <w:r w:rsidRPr="00321ADB">
        <w:instrText>tc \l1 "</w:instrText>
      </w:r>
      <w:bookmarkStart w:id="7" w:name="_Toc311547145"/>
      <w:bookmarkStart w:id="8" w:name="_Toc83124783"/>
      <w:r w:rsidRPr="00321ADB">
        <w:instrText>Basic-Level Individual Study Activities</w:instrText>
      </w:r>
      <w:bookmarkEnd w:id="7"/>
      <w:bookmarkEnd w:id="8"/>
      <w:r w:rsidRPr="00321ADB">
        <w:fldChar w:fldCharType="end"/>
      </w:r>
    </w:p>
    <w:p w14:paraId="4E0D56E5" w14:textId="77777777" w:rsidR="005C6AF3" w:rsidRP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5C6AF3">
        <w:t xml:space="preserve">The individual study activities are designed to direct and focus your efforts as you begin reviewing documents that will be important to the performance of your job.  Each study activity begins with a </w:t>
      </w:r>
      <w:r w:rsidR="00DE146F">
        <w:t>“P</w:t>
      </w:r>
      <w:r w:rsidRPr="00DE146F">
        <w:rPr>
          <w:bCs/>
        </w:rPr>
        <w:t>urpose</w:t>
      </w:r>
      <w:r w:rsidR="00DE146F">
        <w:rPr>
          <w:bCs/>
        </w:rPr>
        <w:t>”</w:t>
      </w:r>
      <w:r w:rsidRPr="005C6AF3">
        <w:rPr>
          <w:b/>
          <w:bCs/>
        </w:rPr>
        <w:t xml:space="preserve"> </w:t>
      </w:r>
      <w:r w:rsidRPr="005C6AF3">
        <w:t xml:space="preserve">statement informing you of why the activity is important and how it relates to the job of an inspector.  The </w:t>
      </w:r>
      <w:r w:rsidR="00DE146F">
        <w:t>“L</w:t>
      </w:r>
      <w:r w:rsidRPr="00DE146F">
        <w:rPr>
          <w:bCs/>
        </w:rPr>
        <w:t xml:space="preserve">evel of </w:t>
      </w:r>
      <w:r w:rsidR="00DE146F">
        <w:rPr>
          <w:bCs/>
        </w:rPr>
        <w:t>E</w:t>
      </w:r>
      <w:r w:rsidRPr="00DE146F">
        <w:rPr>
          <w:bCs/>
        </w:rPr>
        <w:t>ffort</w:t>
      </w:r>
      <w:r w:rsidR="00DE146F" w:rsidRPr="00DE146F">
        <w:rPr>
          <w:bCs/>
        </w:rPr>
        <w:t>”</w:t>
      </w:r>
      <w:r w:rsidRPr="00DE146F">
        <w:t xml:space="preserve"> has been noted so that you have an idea of how much effort should be expended in completing the activity.  (Of course, the times are estimates.  You may need a little more or a little less time.)  The </w:t>
      </w:r>
      <w:r w:rsidR="00DE146F" w:rsidRPr="00DE146F">
        <w:t>“</w:t>
      </w:r>
      <w:r w:rsidR="00DE146F">
        <w:t>E</w:t>
      </w:r>
      <w:r w:rsidRPr="00DE146F">
        <w:rPr>
          <w:bCs/>
        </w:rPr>
        <w:t xml:space="preserve">valuation </w:t>
      </w:r>
      <w:r w:rsidR="00DE146F">
        <w:rPr>
          <w:bCs/>
        </w:rPr>
        <w:t>C</w:t>
      </w:r>
      <w:r w:rsidRPr="00DE146F">
        <w:rPr>
          <w:bCs/>
        </w:rPr>
        <w:t>riteria</w:t>
      </w:r>
      <w:r w:rsidR="00DE146F" w:rsidRPr="00DE146F">
        <w:rPr>
          <w:bCs/>
        </w:rPr>
        <w:t>”</w:t>
      </w:r>
      <w:r w:rsidRPr="00DE146F">
        <w:t xml:space="preserve"> are listed up front so that you will review them first and better understand what you are expected to achieve as a result of completing the activity.  Use the evaluation criteria to help you focus on what is most important.  The</w:t>
      </w:r>
      <w:r w:rsidRPr="00DE146F">
        <w:rPr>
          <w:bCs/>
        </w:rPr>
        <w:t xml:space="preserve"> </w:t>
      </w:r>
      <w:r w:rsidR="00DE146F">
        <w:rPr>
          <w:bCs/>
        </w:rPr>
        <w:t>“T</w:t>
      </w:r>
      <w:r w:rsidRPr="00DE146F">
        <w:rPr>
          <w:bCs/>
        </w:rPr>
        <w:t>asks</w:t>
      </w:r>
      <w:r w:rsidR="00DE146F">
        <w:rPr>
          <w:bCs/>
        </w:rPr>
        <w:t>”</w:t>
      </w:r>
      <w:r w:rsidRPr="00DE146F">
        <w:rPr>
          <w:bCs/>
        </w:rPr>
        <w:t xml:space="preserve"> </w:t>
      </w:r>
      <w:r w:rsidRPr="00DE146F">
        <w:t>outline the things you</w:t>
      </w:r>
      <w:r w:rsidRPr="005C6AF3">
        <w:t xml:space="preserve"> must do to successfully address the evaluation criteria.  </w:t>
      </w:r>
    </w:p>
    <w:p w14:paraId="70CB6A3A" w14:textId="77777777" w:rsidR="005C6AF3" w:rsidRP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46B72782" w14:textId="77777777" w:rsidR="005C6AF3" w:rsidRPr="00321ADB"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The following general guidance applies as you complete the various study activities:</w:t>
      </w:r>
    </w:p>
    <w:p w14:paraId="7B738A8D" w14:textId="77777777" w:rsidR="005C6AF3" w:rsidRPr="00321ADB"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974BBF" w14:textId="77AB295F" w:rsidR="005C6AF3" w:rsidRPr="005C6AF3" w:rsidRDefault="005C6AF3" w:rsidP="009D7A16">
      <w:pPr>
        <w:numPr>
          <w:ilvl w:val="0"/>
          <w:numId w:val="67"/>
        </w:num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The first three activities should be done first.  Becoming familiar with the agency, internal and external Web sites, and your overall role as an inspector is important for successfully completing many of the remaining activities.  You should also become familiar with the content</w:t>
      </w:r>
      <w:r w:rsidRPr="005C6AF3">
        <w:t xml:space="preserve"> of the remaining activities so that you can complete the activities as opportunities arise.  </w:t>
      </w:r>
    </w:p>
    <w:p w14:paraId="39419011" w14:textId="77777777" w:rsidR="005C6AF3" w:rsidRP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40A010" w14:textId="77777777" w:rsidR="005C6AF3" w:rsidRPr="005C6AF3" w:rsidRDefault="005C6AF3" w:rsidP="009D7A16">
      <w:pPr>
        <w:numPr>
          <w:ilvl w:val="0"/>
          <w:numId w:val="67"/>
        </w:num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C6AF3">
        <w:t xml:space="preserve">Complete all parts of each activity. </w:t>
      </w:r>
    </w:p>
    <w:p w14:paraId="01494F06" w14:textId="77777777" w:rsidR="005C6AF3" w:rsidRP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69380C" w14:textId="77777777" w:rsidR="005C6AF3" w:rsidRPr="005C6AF3" w:rsidRDefault="005C6AF3" w:rsidP="009D7A16">
      <w:pPr>
        <w:numPr>
          <w:ilvl w:val="0"/>
          <w:numId w:val="67"/>
        </w:num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C6AF3">
        <w:t xml:space="preserve">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  </w:t>
      </w:r>
    </w:p>
    <w:p w14:paraId="03981E46" w14:textId="77777777" w:rsidR="005C6AF3" w:rsidRPr="005C6AF3" w:rsidRDefault="005C6AF3" w:rsidP="005C6AF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CE1075" w14:textId="77777777" w:rsidR="005C6AF3" w:rsidRDefault="005C6AF3" w:rsidP="009D7A16">
      <w:pPr>
        <w:numPr>
          <w:ilvl w:val="0"/>
          <w:numId w:val="67"/>
        </w:num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C6AF3">
        <w:t>You are responsible for keeping track of what tasks you have completed.  Be sure to complete all the tasks in each activity before meeting with your supervisor for evaluation.</w:t>
      </w:r>
    </w:p>
    <w:p w14:paraId="29417CAA"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651F72E1" w14:textId="77777777" w:rsidR="008A5771" w:rsidRDefault="008A577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655A5F13" w14:textId="5058436C" w:rsidR="008A5771" w:rsidRPr="003678FE" w:rsidRDefault="008A577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sectPr w:rsidR="008A5771" w:rsidRPr="003678FE" w:rsidSect="00D400A3">
          <w:pgSz w:w="12240" w:h="15840" w:code="1"/>
          <w:pgMar w:top="1440" w:right="1440" w:bottom="1440" w:left="1440" w:header="720" w:footer="720" w:gutter="0"/>
          <w:cols w:space="720"/>
          <w:noEndnote/>
          <w:docGrid w:linePitch="326"/>
        </w:sectPr>
      </w:pPr>
    </w:p>
    <w:p w14:paraId="56FE3E6F" w14:textId="77777777" w:rsidR="00042E40" w:rsidRPr="00321ADB" w:rsidRDefault="00042E40" w:rsidP="006C2EC1">
      <w:pPr>
        <w:pStyle w:val="StyleCentered"/>
        <w:spacing w:before="0"/>
      </w:pPr>
      <w:r w:rsidRPr="00321ADB">
        <w:t>Basic-Level Individual Study Activity</w:t>
      </w:r>
    </w:p>
    <w:p w14:paraId="72ADFCB1"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C40060"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TOPIC:</w:t>
      </w:r>
      <w:r w:rsidRPr="00321ADB">
        <w:tab/>
      </w:r>
      <w:r w:rsidRPr="00321ADB">
        <w:tab/>
      </w:r>
      <w:r w:rsidRPr="00321ADB">
        <w:tab/>
        <w:t>(ISA-1) History and Organization of the U.S. Nuclear Regulatory Commission</w:t>
      </w:r>
    </w:p>
    <w:p w14:paraId="554F0FE8"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fldChar w:fldCharType="begin"/>
      </w:r>
      <w:r w:rsidRPr="00321ADB">
        <w:instrText>tc \l2 "</w:instrText>
      </w:r>
      <w:bookmarkStart w:id="9" w:name="_Toc311547146"/>
      <w:bookmarkStart w:id="10" w:name="_Toc83124784"/>
      <w:r w:rsidRPr="00321ADB">
        <w:instrText>(ISA-1) History and Organization of the U.S. Nuclear Regulatory Commission</w:instrText>
      </w:r>
      <w:bookmarkEnd w:id="9"/>
      <w:bookmarkEnd w:id="10"/>
      <w:r w:rsidRPr="00321ADB">
        <w:fldChar w:fldCharType="end"/>
      </w:r>
    </w:p>
    <w:p w14:paraId="5522177D"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PURPOSE:</w:t>
      </w:r>
      <w:r w:rsidRPr="00321ADB">
        <w:rPr>
          <w:bCs/>
        </w:rPr>
        <w:tab/>
      </w:r>
      <w:r w:rsidRPr="00321ADB">
        <w:rPr>
          <w:bCs/>
        </w:rPr>
        <w:tab/>
      </w:r>
      <w:r w:rsidRPr="00321ADB">
        <w:t>The purpose of this activity is to familiarize you with the regulatory history of the commercial nuclear industry and the evolution of the regulatory framework under which today</w:t>
      </w:r>
      <w:r w:rsidR="00CF15B8" w:rsidRPr="00321ADB">
        <w:t>’</w:t>
      </w:r>
      <w:r w:rsidRPr="00321ADB">
        <w:t>s NRC staff functions.  During this activity you will review the organization of the agency and its staff and the relationships between the major offices.</w:t>
      </w:r>
    </w:p>
    <w:p w14:paraId="17EBF8F2"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2BA09EB"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COMPETENCY </w:t>
      </w:r>
    </w:p>
    <w:p w14:paraId="461B6A71"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w:t>
      </w:r>
      <w:r w:rsidRPr="00321ADB">
        <w:rPr>
          <w:bCs/>
        </w:rPr>
        <w:tab/>
      </w:r>
      <w:r w:rsidRPr="00321ADB">
        <w:rPr>
          <w:bCs/>
        </w:rPr>
        <w:tab/>
      </w:r>
      <w:r w:rsidRPr="00321ADB">
        <w:rPr>
          <w:bCs/>
        </w:rPr>
        <w:tab/>
      </w:r>
      <w:r w:rsidRPr="00321ADB">
        <w:t>REGULATORY FRAMEWORK</w:t>
      </w:r>
    </w:p>
    <w:p w14:paraId="24CF445F"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E7EC9C0"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LEVEL OF </w:t>
      </w:r>
    </w:p>
    <w:p w14:paraId="210EB167" w14:textId="03558794"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001B498E" w:rsidRPr="00321ADB">
        <w:tab/>
        <w:t>11</w:t>
      </w:r>
      <w:r w:rsidRPr="00321ADB">
        <w:t xml:space="preserve"> hours</w:t>
      </w:r>
    </w:p>
    <w:p w14:paraId="4BB8906A"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88FDBD"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REFERENCES:</w:t>
      </w:r>
      <w:r w:rsidRPr="00321ADB">
        <w:tab/>
        <w:t>1.</w:t>
      </w:r>
      <w:r w:rsidRPr="00321ADB">
        <w:tab/>
        <w:t>Title 10 of the Code of Federal Regulations (CFR)</w:t>
      </w:r>
    </w:p>
    <w:p w14:paraId="5C7AFD39"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514B13" w14:textId="033EE68D" w:rsidR="00042E40" w:rsidRPr="00321ADB" w:rsidRDefault="00042E40" w:rsidP="004E3A67">
      <w:pPr>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 xml:space="preserve">NUREG-1350, </w:t>
      </w:r>
      <w:r w:rsidR="00CF15B8" w:rsidRPr="00321ADB">
        <w:t>“</w:t>
      </w:r>
      <w:r w:rsidRPr="00321ADB">
        <w:t>Information Digest,</w:t>
      </w:r>
      <w:r w:rsidR="00CF15B8" w:rsidRPr="00321ADB">
        <w:t>”</w:t>
      </w:r>
      <w:r w:rsidRPr="00321ADB">
        <w:t xml:space="preserve"> (NUREGs </w:t>
      </w:r>
      <w:r w:rsidR="001B498E" w:rsidRPr="00321ADB">
        <w:t>are in</w:t>
      </w:r>
      <w:r w:rsidRPr="00321ADB">
        <w:t xml:space="preserve"> the Document Collections section of the NRC Library on the public Web page</w:t>
      </w:r>
      <w:r w:rsidR="004A43DC">
        <w:t>, select the latest edition</w:t>
      </w:r>
      <w:r w:rsidRPr="00321ADB">
        <w:t xml:space="preserve">)  </w:t>
      </w:r>
    </w:p>
    <w:p w14:paraId="4ABA00CD"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BD9DB3" w14:textId="66589559" w:rsidR="00042E40" w:rsidRDefault="00042E40" w:rsidP="004E3A67">
      <w:pPr>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 xml:space="preserve">NUREG/BR-0175, </w:t>
      </w:r>
      <w:r w:rsidR="00CF15B8" w:rsidRPr="00321ADB">
        <w:t>“</w:t>
      </w:r>
      <w:r w:rsidRPr="00321ADB">
        <w:t>A Short History of Nuclear Regulation,</w:t>
      </w:r>
      <w:r w:rsidR="00CF15B8" w:rsidRPr="00321ADB">
        <w:t>”</w:t>
      </w:r>
      <w:r w:rsidRPr="00321ADB">
        <w:t xml:space="preserve"> Revision </w:t>
      </w:r>
      <w:r w:rsidR="0094515A">
        <w:t>2</w:t>
      </w:r>
      <w:r w:rsidRPr="00321ADB">
        <w:t xml:space="preserve">, June </w:t>
      </w:r>
      <w:r w:rsidR="0094515A">
        <w:t>2010</w:t>
      </w:r>
    </w:p>
    <w:p w14:paraId="63681CCD" w14:textId="77777777" w:rsidR="00C75C3B" w:rsidRDefault="00C75C3B" w:rsidP="00DE45DA">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16ECD613" w14:textId="37FE2AC7" w:rsidR="00C75C3B" w:rsidRPr="00321ADB" w:rsidRDefault="00F712B4" w:rsidP="004E3A67">
      <w:pPr>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TMS course:</w:t>
      </w:r>
      <w:r w:rsidR="00903897">
        <w:t xml:space="preserve"> </w:t>
      </w:r>
      <w:r>
        <w:t xml:space="preserve"> “</w:t>
      </w:r>
      <w:r w:rsidR="00A91F17">
        <w:t>The NRC</w:t>
      </w:r>
      <w:r>
        <w:t>:</w:t>
      </w:r>
      <w:r w:rsidR="0033230D">
        <w:t xml:space="preserve"> </w:t>
      </w:r>
      <w:r>
        <w:t>An Agency Overview”</w:t>
      </w:r>
    </w:p>
    <w:p w14:paraId="40DD0434" w14:textId="77777777" w:rsidR="00C75C3B" w:rsidRPr="00321ADB" w:rsidRDefault="00C75C3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305D11"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EVALUATION </w:t>
      </w:r>
    </w:p>
    <w:p w14:paraId="0D6F3610"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CRITERIA:</w:t>
      </w:r>
      <w:r w:rsidRPr="00321ADB">
        <w:rPr>
          <w:bCs/>
        </w:rPr>
        <w:tab/>
      </w:r>
      <w:r w:rsidRPr="00321ADB">
        <w:rPr>
          <w:bCs/>
        </w:rPr>
        <w:tab/>
      </w:r>
      <w:r w:rsidRPr="00321ADB">
        <w:t>Upon</w:t>
      </w:r>
      <w:r w:rsidRPr="003678FE">
        <w:t xml:space="preserve"> completion of this activity, you will be asked to demonstrate your understanding of the agency</w:t>
      </w:r>
      <w:r w:rsidR="00CF15B8">
        <w:t>’</w:t>
      </w:r>
      <w:r w:rsidRPr="003678FE">
        <w:t>s regulatory history and development of the commercial applications of nuclear energy by successfully doing the following:</w:t>
      </w:r>
    </w:p>
    <w:p w14:paraId="7E79B1F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AD4CBD" w14:textId="77777777" w:rsidR="00042E40" w:rsidRPr="003678FE" w:rsidRDefault="00042E40" w:rsidP="004E3A67">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purpose of the Atomic Energy Act of 1954, as amended.</w:t>
      </w:r>
    </w:p>
    <w:p w14:paraId="1C65B9D1"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964186" w14:textId="77777777" w:rsidR="00042E40" w:rsidRPr="003678FE" w:rsidRDefault="00042E40" w:rsidP="004E3A67">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Discuss the major regulatory impacts of the Energy Reorganization Act of 1974, as amended. </w:t>
      </w:r>
    </w:p>
    <w:p w14:paraId="705C66CD"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E0BE5C" w14:textId="6B1B94B8" w:rsidR="00042E40" w:rsidRPr="003678FE" w:rsidRDefault="00042E40" w:rsidP="004E3A67">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Outline the major offices and briefly describe the functioning of the Commission, the Office of the Inspector General, Office of the Secretary (SECY), the Atomic Safety and Licensing Board, the Advisory Committee on Reactor Safeguards, and Commission staff and program offices</w:t>
      </w:r>
      <w:r w:rsidR="005C7768">
        <w:t xml:space="preserve"> such as the offices of Nuclear Reactor Regulation</w:t>
      </w:r>
      <w:r w:rsidR="006138AB">
        <w:t xml:space="preserve"> (NRR) and Nuclear Security and Incident Response (NSIR)</w:t>
      </w:r>
      <w:r w:rsidRPr="003678FE">
        <w:t xml:space="preserve"> including the Chief Financial Officer and Executive Director for Operations.</w:t>
      </w:r>
    </w:p>
    <w:p w14:paraId="7FF39AD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8959D8" w14:textId="77777777" w:rsidR="00042E40" w:rsidRPr="003678FE" w:rsidRDefault="00042E40" w:rsidP="004E3A67">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your region or office</w:t>
      </w:r>
      <w:r w:rsidR="00CF15B8">
        <w:t>’</w:t>
      </w:r>
      <w:r w:rsidRPr="003678FE">
        <w:t>s organization and key management positions.</w:t>
      </w:r>
    </w:p>
    <w:p w14:paraId="5F2E7AB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26C056" w14:textId="77777777" w:rsidR="00042E40" w:rsidRPr="003678FE" w:rsidRDefault="00042E40" w:rsidP="004E3A67">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3678FE">
        <w:t>Discuss the relationship between the NRC and the Department of Energy (DOE).</w:t>
      </w:r>
    </w:p>
    <w:p w14:paraId="0AAD4E6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pPr>
    </w:p>
    <w:p w14:paraId="35A590DF" w14:textId="336A9068"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Pr="00321ADB">
        <w:tab/>
      </w:r>
      <w:r w:rsidR="00D87838">
        <w:tab/>
      </w:r>
      <w:r w:rsidRPr="00321ADB">
        <w:tab/>
        <w:t>1.</w:t>
      </w:r>
      <w:r w:rsidRPr="00321ADB">
        <w:tab/>
      </w:r>
      <w:r w:rsidR="006827E3">
        <w:t>L</w:t>
      </w:r>
      <w:r w:rsidRPr="00321ADB">
        <w:t>ocate and bookmark electronic locations of the above-stated reference material for personal use and future reference.</w:t>
      </w:r>
      <w:r w:rsidR="001F39EF">
        <w:t xml:space="preserve"> </w:t>
      </w:r>
      <w:r w:rsidRPr="00321ADB">
        <w:t xml:space="preserve"> Some documents may be available through the regional public affairs office.  You can find electronic copies of </w:t>
      </w:r>
      <w:r w:rsidR="001F39EF">
        <w:t xml:space="preserve">the above </w:t>
      </w:r>
      <w:r w:rsidR="001B498E">
        <w:t>reference documents</w:t>
      </w:r>
      <w:r w:rsidRPr="00321ADB">
        <w:t xml:space="preserve"> on the NRC external Web site in the Electronic Reading Room.</w:t>
      </w:r>
    </w:p>
    <w:p w14:paraId="2BB3917B"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22E0E6B0" w14:textId="7C6F737A" w:rsidR="00042E40" w:rsidRDefault="00042E40" w:rsidP="00F8232B">
      <w:pPr>
        <w:numPr>
          <w:ilvl w:val="0"/>
          <w:numId w:val="11"/>
        </w:numPr>
      </w:pPr>
      <w:r w:rsidRPr="00321ADB">
        <w:t>Review the reference material to gain an understanding of the principles discussed in the evaluation criteria.</w:t>
      </w:r>
    </w:p>
    <w:p w14:paraId="5AAE1B0F" w14:textId="77777777" w:rsidR="00B42739" w:rsidRDefault="00B42739" w:rsidP="007C37DA">
      <w:pPr>
        <w:ind w:left="2074"/>
      </w:pPr>
    </w:p>
    <w:p w14:paraId="3E4F616F" w14:textId="6618159B" w:rsidR="00F712B4" w:rsidRPr="00321ADB" w:rsidRDefault="002C7BC6" w:rsidP="00F8232B">
      <w:pPr>
        <w:numPr>
          <w:ilvl w:val="0"/>
          <w:numId w:val="11"/>
        </w:numPr>
      </w:pPr>
      <w:r>
        <w:t xml:space="preserve">Complete the course in TMS “The NRC: An Agency Overview”. </w:t>
      </w:r>
      <w:r w:rsidR="00F9144E">
        <w:t xml:space="preserve"> </w:t>
      </w:r>
      <w:r w:rsidR="007217D8">
        <w:t>Note:</w:t>
      </w:r>
      <w:r w:rsidR="00F9144E">
        <w:t xml:space="preserve"> </w:t>
      </w:r>
      <w:r w:rsidR="007217D8">
        <w:t>T</w:t>
      </w:r>
      <w:r w:rsidR="00F9144E">
        <w:t xml:space="preserve">wo offices discussed in the course: </w:t>
      </w:r>
      <w:r w:rsidR="0033230D">
        <w:t xml:space="preserve"> </w:t>
      </w:r>
      <w:r w:rsidR="007217D8">
        <w:t>“</w:t>
      </w:r>
      <w:r w:rsidR="002D610A">
        <w:t>The</w:t>
      </w:r>
      <w:r w:rsidR="00F9144E">
        <w:t xml:space="preserve"> Office of New Reactors</w:t>
      </w:r>
      <w:r w:rsidR="007217D8">
        <w:t>”</w:t>
      </w:r>
      <w:r w:rsidR="00F9144E">
        <w:t xml:space="preserve"> and </w:t>
      </w:r>
      <w:r w:rsidR="007217D8">
        <w:t>“T</w:t>
      </w:r>
      <w:r w:rsidR="004F2479">
        <w:t xml:space="preserve">he </w:t>
      </w:r>
      <w:r w:rsidR="005945B1">
        <w:t xml:space="preserve">Office of Federal and State </w:t>
      </w:r>
      <w:r w:rsidR="002D610A">
        <w:t>Materials and</w:t>
      </w:r>
      <w:r w:rsidR="00856033">
        <w:t xml:space="preserve"> Environmental Management Programs</w:t>
      </w:r>
      <w:r w:rsidR="007217D8">
        <w:t>,”</w:t>
      </w:r>
      <w:r w:rsidR="00856033">
        <w:t xml:space="preserve"> no longer exist</w:t>
      </w:r>
      <w:r w:rsidR="00AB0A25">
        <w:t xml:space="preserve"> as separate stand-alone organizations</w:t>
      </w:r>
      <w:r w:rsidR="007217D8">
        <w:t xml:space="preserve">. </w:t>
      </w:r>
      <w:r w:rsidR="001B3009">
        <w:t xml:space="preserve"> </w:t>
      </w:r>
    </w:p>
    <w:p w14:paraId="28FEC0F6" w14:textId="77777777" w:rsidR="00042E40" w:rsidRPr="00321ADB" w:rsidRDefault="00042E40" w:rsidP="00E53E15"/>
    <w:p w14:paraId="503D5ABC" w14:textId="77777777" w:rsidR="00042E40" w:rsidRPr="00321ADB" w:rsidRDefault="00042E40" w:rsidP="00F8232B">
      <w:pPr>
        <w:numPr>
          <w:ilvl w:val="0"/>
          <w:numId w:val="11"/>
        </w:numPr>
      </w:pPr>
      <w:r w:rsidRPr="00321ADB">
        <w:t xml:space="preserve">Review and discuss the evaluation criteria with your supervisor. </w:t>
      </w:r>
    </w:p>
    <w:p w14:paraId="5CCEAF11" w14:textId="77777777" w:rsidR="00042E40" w:rsidRPr="00321ADB" w:rsidRDefault="00042E40" w:rsidP="00E53E15"/>
    <w:p w14:paraId="001F180A" w14:textId="4EABA3BE"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Pr="00321ADB">
        <w:tab/>
      </w:r>
      <w:r w:rsidR="00B243AE">
        <w:t xml:space="preserve"> </w:t>
      </w:r>
      <w:r w:rsidR="00015095">
        <w:tab/>
      </w:r>
      <w:r w:rsidRPr="00321ADB">
        <w:t>Obtain your supervisor</w:t>
      </w:r>
      <w:r w:rsidR="00CF15B8" w:rsidRPr="00321ADB">
        <w:t>’</w:t>
      </w:r>
      <w:r w:rsidRPr="00321ADB">
        <w:t>s signature in the line item for Basic-Level Certification Signature Card Item ISA-1.</w:t>
      </w:r>
    </w:p>
    <w:p w14:paraId="43E9EA96"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RPr="00321ADB" w:rsidSect="00D400A3">
          <w:pgSz w:w="12240" w:h="15840" w:code="1"/>
          <w:pgMar w:top="1440" w:right="1440" w:bottom="1440" w:left="1440" w:header="720" w:footer="720" w:gutter="0"/>
          <w:cols w:space="720"/>
          <w:noEndnote/>
          <w:docGrid w:linePitch="326"/>
        </w:sectPr>
      </w:pPr>
    </w:p>
    <w:p w14:paraId="7FD943BF" w14:textId="77777777" w:rsidR="00042E40" w:rsidRPr="00321ADB" w:rsidRDefault="00042E40" w:rsidP="00EB3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4D08FB0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92690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(ISA-2) Navigating the NRC Internal and External Web Sites</w:t>
      </w:r>
      <w:r w:rsidRPr="00321ADB">
        <w:fldChar w:fldCharType="begin"/>
      </w:r>
      <w:r w:rsidRPr="00321ADB">
        <w:instrText>tc \l2 "</w:instrText>
      </w:r>
      <w:bookmarkStart w:id="11" w:name="_Toc311547147"/>
      <w:bookmarkStart w:id="12" w:name="_Toc83124785"/>
      <w:r w:rsidRPr="00321ADB">
        <w:instrText>(ISA-2) Navigating the NRC Internal and External Web Sites</w:instrText>
      </w:r>
      <w:bookmarkEnd w:id="11"/>
      <w:bookmarkEnd w:id="12"/>
      <w:r w:rsidRPr="00321ADB">
        <w:fldChar w:fldCharType="end"/>
      </w:r>
    </w:p>
    <w:p w14:paraId="47D4CBB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985472" w14:textId="4501C016"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familiarize you with the NRC</w:t>
      </w:r>
      <w:r w:rsidR="00CF15B8" w:rsidRPr="00321ADB">
        <w:t>’</w:t>
      </w:r>
      <w:r w:rsidRPr="00321ADB">
        <w:t>s internal and external Web sites and to acquaint you with the information available.  Inspectors must routinely review a variety of documents to support their inspection activities.  M</w:t>
      </w:r>
      <w:r w:rsidR="001F39EF">
        <w:t>ost</w:t>
      </w:r>
      <w:r w:rsidRPr="00321ADB">
        <w:t xml:space="preserve"> </w:t>
      </w:r>
      <w:r w:rsidR="001F39EF">
        <w:t xml:space="preserve">of the documents you will need </w:t>
      </w:r>
      <w:r w:rsidRPr="00321ADB">
        <w:t xml:space="preserve">are available electronically.  This individual study activity will familiarize you with the Web locations of documents and information vital to your job.  Thus, you will begin to build the knowledge you will need later to successfully perform your assigned responsibilities. </w:t>
      </w:r>
    </w:p>
    <w:p w14:paraId="73EC63E4"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4EC110C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bCs/>
        </w:rPr>
      </w:pPr>
      <w:r w:rsidRPr="00321ADB">
        <w:rPr>
          <w:bCs/>
        </w:rPr>
        <w:t xml:space="preserve">COMPETENCY </w:t>
      </w:r>
    </w:p>
    <w:p w14:paraId="5FAE3C6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90" w:hanging="2340"/>
      </w:pPr>
      <w:r w:rsidRPr="00321ADB">
        <w:rPr>
          <w:bCs/>
        </w:rPr>
        <w:t>AREA:</w:t>
      </w:r>
      <w:r w:rsidRPr="00321ADB">
        <w:rPr>
          <w:bCs/>
        </w:rPr>
        <w:tab/>
      </w:r>
      <w:r w:rsidRPr="00321ADB">
        <w:tab/>
      </w:r>
      <w:r w:rsidRPr="00321ADB">
        <w:tab/>
        <w:t xml:space="preserve">INFORMATION TECHNOLOGY </w:t>
      </w:r>
    </w:p>
    <w:p w14:paraId="3A4FEA2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26D7810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bCs/>
        </w:rPr>
      </w:pPr>
      <w:r w:rsidRPr="00321ADB">
        <w:rPr>
          <w:bCs/>
        </w:rPr>
        <w:t xml:space="preserve">LEVEL OF </w:t>
      </w:r>
    </w:p>
    <w:p w14:paraId="347D2090" w14:textId="77777777" w:rsidR="00042E40" w:rsidRPr="00321ADB" w:rsidRDefault="00042E40" w:rsidP="00A96D7D">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7" w:hanging="1987"/>
      </w:pPr>
      <w:r w:rsidRPr="00321ADB">
        <w:rPr>
          <w:bCs/>
        </w:rPr>
        <w:t>EFFORT:</w:t>
      </w:r>
      <w:r w:rsidRPr="00321ADB">
        <w:rPr>
          <w:bCs/>
        </w:rPr>
        <w:tab/>
      </w:r>
      <w:r w:rsidRPr="00321ADB">
        <w:tab/>
        <w:t>8 hours</w:t>
      </w:r>
    </w:p>
    <w:p w14:paraId="3F57114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0A3F7A6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r w:rsidRPr="00321ADB">
        <w:t>REFERENCES:</w:t>
      </w:r>
      <w:r w:rsidRPr="00321ADB">
        <w:tab/>
        <w:t>1.</w:t>
      </w:r>
      <w:r w:rsidRPr="00321ADB">
        <w:tab/>
        <w:t>NRC internal and external Web sites</w:t>
      </w:r>
    </w:p>
    <w:p w14:paraId="4047D3E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1E9922E1" w14:textId="77777777" w:rsidR="00042E40" w:rsidRPr="00321ADB" w:rsidRDefault="00042E40" w:rsidP="005240D4">
      <w:pPr>
        <w:numPr>
          <w:ilvl w:val="0"/>
          <w:numId w:val="1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Regional or office Guidance (as applicable)</w:t>
      </w:r>
    </w:p>
    <w:p w14:paraId="73DBE30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55A1AD2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bCs/>
        </w:rPr>
      </w:pPr>
      <w:r w:rsidRPr="00321ADB">
        <w:rPr>
          <w:bCs/>
        </w:rPr>
        <w:t>EVALUATION</w:t>
      </w:r>
    </w:p>
    <w:p w14:paraId="367DA08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2070"/>
        <w:rPr>
          <w:b/>
          <w:bCs/>
        </w:rPr>
      </w:pPr>
      <w:r w:rsidRPr="00321ADB">
        <w:rPr>
          <w:bCs/>
        </w:rPr>
        <w:t>CRITERIA:</w:t>
      </w:r>
      <w:r w:rsidRPr="00321ADB">
        <w:rPr>
          <w:bCs/>
        </w:rPr>
        <w:tab/>
      </w:r>
      <w:r w:rsidRPr="00321ADB">
        <w:rPr>
          <w:bCs/>
        </w:rPr>
        <w:tab/>
      </w:r>
      <w:r w:rsidRPr="00321ADB">
        <w:t>Ther</w:t>
      </w:r>
      <w:r w:rsidRPr="003678FE">
        <w:t>e are no specific evaluation criteria for this activity.  Use your supervisor or other agency personnel as a resource as you complete this activity.</w:t>
      </w:r>
    </w:p>
    <w:p w14:paraId="0C84BE61"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5B884676"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1603F1B0" w14:textId="77777777" w:rsidR="00042E40" w:rsidRPr="00321ADB" w:rsidRDefault="00042E40" w:rsidP="007C37DA">
      <w:pPr>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634"/>
      </w:pPr>
      <w:r w:rsidRPr="00321ADB">
        <w:t>NOTE:  Circumstances may result in some parts of the Web sites being unavailable at times. Complete as much as possible.</w:t>
      </w:r>
    </w:p>
    <w:p w14:paraId="305BB81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49B22B5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5334778D" w14:textId="37E83A3D" w:rsidR="00042E40" w:rsidRPr="003678FE" w:rsidRDefault="00042E40" w:rsidP="007C37DA">
      <w:pPr>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634"/>
      </w:pPr>
      <w:r w:rsidRPr="00321ADB">
        <w:t xml:space="preserve">NOTE:  There are often several ways to reach a </w:t>
      </w:r>
      <w:r w:rsidR="001B498E" w:rsidRPr="00321ADB">
        <w:t>piece</w:t>
      </w:r>
      <w:r w:rsidRPr="00321ADB">
        <w:t xml:space="preserve"> of information.</w:t>
      </w:r>
      <w:r w:rsidR="00C12D66">
        <w:t xml:space="preserve"> </w:t>
      </w:r>
      <w:r w:rsidRPr="00321ADB">
        <w:t xml:space="preserve"> As you navigate</w:t>
      </w:r>
      <w:r w:rsidRPr="003678FE">
        <w:t xml:space="preserve"> the various Web sites you will be directed to bookmark specific information that you will need to access later to complete other activities in this manual chapter.</w:t>
      </w:r>
    </w:p>
    <w:p w14:paraId="1EDB2DB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p>
    <w:p w14:paraId="5976C3D7" w14:textId="77777777" w:rsidR="00042E40" w:rsidRPr="003678FE" w:rsidRDefault="00042E40"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pPr>
    </w:p>
    <w:p w14:paraId="3C43E593" w14:textId="77777777" w:rsidR="00042E40" w:rsidRPr="003678FE" w:rsidRDefault="00042E40" w:rsidP="00321ADB">
      <w:pPr>
        <w:tabs>
          <w:tab w:val="left" w:pos="274"/>
          <w:tab w:val="left" w:pos="1440"/>
          <w:tab w:val="left" w:pos="2070"/>
          <w:tab w:val="left" w:pos="2707"/>
          <w:tab w:val="left" w:pos="3240"/>
          <w:tab w:val="left" w:pos="3787"/>
          <w:tab w:val="left" w:pos="4507"/>
          <w:tab w:val="left" w:pos="5040"/>
          <w:tab w:val="left" w:pos="5674"/>
          <w:tab w:val="left" w:pos="6307"/>
          <w:tab w:val="left" w:pos="7474"/>
          <w:tab w:val="left" w:pos="8107"/>
          <w:tab w:val="left" w:pos="8726"/>
        </w:tabs>
      </w:pPr>
      <w:r w:rsidRPr="00321ADB">
        <w:t>TASKS</w:t>
      </w:r>
      <w:r w:rsidR="00321ADB">
        <w:rPr>
          <w:b/>
        </w:rPr>
        <w:t>:</w:t>
      </w:r>
      <w:r w:rsidR="00321ADB">
        <w:rPr>
          <w:b/>
        </w:rPr>
        <w:tab/>
      </w:r>
      <w:r w:rsidRPr="003678FE">
        <w:t xml:space="preserve">Open your Web browser and do the following: </w:t>
      </w:r>
    </w:p>
    <w:p w14:paraId="13CB0369" w14:textId="77777777" w:rsidR="00042E40" w:rsidRPr="003678FE" w:rsidRDefault="00042E40"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pPr>
    </w:p>
    <w:p w14:paraId="6C0E2709" w14:textId="77777777" w:rsidR="001D2456" w:rsidRDefault="00042E40" w:rsidP="009D7A16">
      <w:pPr>
        <w:numPr>
          <w:ilvl w:val="0"/>
          <w:numId w:val="10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634"/>
      </w:pPr>
      <w:r w:rsidRPr="003678FE">
        <w:t>Explore the NRC</w:t>
      </w:r>
      <w:r w:rsidR="00CF15B8">
        <w:t>’</w:t>
      </w:r>
      <w:r w:rsidRPr="003678FE">
        <w:t>s internal home page.</w:t>
      </w:r>
    </w:p>
    <w:p w14:paraId="6E4E7FCD" w14:textId="25805917" w:rsidR="00042E40" w:rsidRPr="003678FE" w:rsidRDefault="00042E40" w:rsidP="008A5771">
      <w:pPr>
        <w:ind w:left="1440"/>
      </w:pPr>
    </w:p>
    <w:p w14:paraId="5489BF34" w14:textId="1CEE852C" w:rsidR="00042E40" w:rsidRPr="003678FE" w:rsidRDefault="002E1C4D" w:rsidP="00E962D5">
      <w:pPr>
        <w:numPr>
          <w:ilvl w:val="1"/>
          <w:numId w:val="13"/>
        </w:numPr>
        <w:ind w:left="2708" w:hanging="634"/>
      </w:pPr>
      <w:r>
        <w:t xml:space="preserve">Explore </w:t>
      </w:r>
      <w:r w:rsidR="00042E40" w:rsidRPr="003678FE">
        <w:t xml:space="preserve">the </w:t>
      </w:r>
      <w:r>
        <w:t>applications that are available on this website</w:t>
      </w:r>
      <w:r w:rsidR="00FB5A78">
        <w:t xml:space="preserve"> with a special focus on the </w:t>
      </w:r>
      <w:r w:rsidR="00C373F6">
        <w:t>Agency Document and Management System (ADAMS)</w:t>
      </w:r>
      <w:r w:rsidR="00EF6C87">
        <w:t>.</w:t>
      </w:r>
    </w:p>
    <w:p w14:paraId="4378FEBD" w14:textId="77777777" w:rsidR="00042E40" w:rsidRDefault="00042E40" w:rsidP="00E53E15">
      <w:pPr>
        <w:sectPr w:rsidR="00042E40" w:rsidSect="00BD4882">
          <w:pgSz w:w="12240" w:h="15840" w:code="1"/>
          <w:pgMar w:top="1440" w:right="1440" w:bottom="1440" w:left="1440" w:header="720" w:footer="720" w:gutter="0"/>
          <w:pgNumType w:start="8"/>
          <w:cols w:space="720"/>
          <w:noEndnote/>
          <w:docGrid w:linePitch="326"/>
        </w:sectPr>
      </w:pPr>
    </w:p>
    <w:p w14:paraId="13D17221" w14:textId="77777777" w:rsidR="00042E40" w:rsidRDefault="00042E40" w:rsidP="00E53E15"/>
    <w:p w14:paraId="65140AD1" w14:textId="21E473BE" w:rsidR="00042E40" w:rsidRDefault="00042E40" w:rsidP="00043179">
      <w:pPr>
        <w:numPr>
          <w:ilvl w:val="1"/>
          <w:numId w:val="13"/>
        </w:numPr>
        <w:ind w:left="2708" w:hanging="634"/>
      </w:pPr>
      <w:r w:rsidRPr="003678FE">
        <w:t>Locate the Ethics area</w:t>
      </w:r>
      <w:r w:rsidR="002E1C4D">
        <w:t xml:space="preserve"> which is managed by the Office of General Counsel</w:t>
      </w:r>
      <w:r w:rsidR="007217D8">
        <w:t xml:space="preserve"> (OGC)</w:t>
      </w:r>
      <w:r w:rsidRPr="003678FE">
        <w:t>.</w:t>
      </w:r>
    </w:p>
    <w:p w14:paraId="0A81F5FE" w14:textId="77777777" w:rsidR="008D5369" w:rsidRPr="003678FE" w:rsidRDefault="008D5369" w:rsidP="008A5771">
      <w:pPr>
        <w:ind w:left="2074"/>
      </w:pPr>
    </w:p>
    <w:p w14:paraId="4CEFE1EC" w14:textId="6F32F198" w:rsidR="00042E40" w:rsidRPr="003678FE" w:rsidRDefault="00042E40" w:rsidP="009D7A16">
      <w:pPr>
        <w:numPr>
          <w:ilvl w:val="1"/>
          <w:numId w:val="64"/>
        </w:numPr>
      </w:pPr>
      <w:r w:rsidRPr="003678FE">
        <w:t xml:space="preserve">Review the information </w:t>
      </w:r>
      <w:r w:rsidR="002E1C4D">
        <w:t xml:space="preserve">that is </w:t>
      </w:r>
      <w:r w:rsidRPr="003678FE">
        <w:t>available</w:t>
      </w:r>
      <w:r w:rsidR="00310E98">
        <w:t xml:space="preserve"> for new employees</w:t>
      </w:r>
    </w:p>
    <w:p w14:paraId="29BAE717" w14:textId="77777777" w:rsidR="00042E40" w:rsidRPr="003678FE" w:rsidRDefault="00042E40" w:rsidP="009D7A16">
      <w:pPr>
        <w:numPr>
          <w:ilvl w:val="1"/>
          <w:numId w:val="64"/>
        </w:numPr>
      </w:pPr>
      <w:r w:rsidRPr="003678FE">
        <w:t>Note the various sources of ethics advice.</w:t>
      </w:r>
    </w:p>
    <w:p w14:paraId="0240145B" w14:textId="77777777" w:rsidR="00042E40" w:rsidRDefault="00042E40" w:rsidP="00E53E15">
      <w:pPr>
        <w:ind w:left="2074"/>
      </w:pPr>
    </w:p>
    <w:p w14:paraId="6F59A6F8" w14:textId="77777777" w:rsidR="00042E40" w:rsidRPr="003678FE" w:rsidRDefault="00042E40" w:rsidP="00530BD6">
      <w:pPr>
        <w:numPr>
          <w:ilvl w:val="1"/>
          <w:numId w:val="13"/>
        </w:numPr>
        <w:ind w:left="2708" w:hanging="634"/>
      </w:pPr>
      <w:r w:rsidRPr="003678FE">
        <w:t>Locate the Library Services area (NRC Technical Library) and</w:t>
      </w:r>
      <w:r>
        <w:t xml:space="preserve"> r</w:t>
      </w:r>
      <w:r w:rsidRPr="003678FE">
        <w:t>eview the available information.</w:t>
      </w:r>
    </w:p>
    <w:p w14:paraId="5D6775F9" w14:textId="77777777" w:rsidR="00042E40" w:rsidRPr="003678FE" w:rsidRDefault="00042E40" w:rsidP="00E53E15"/>
    <w:p w14:paraId="455D7F6A" w14:textId="06289BF4" w:rsidR="008D5369" w:rsidRDefault="00042E40" w:rsidP="00BD7BDE">
      <w:pPr>
        <w:numPr>
          <w:ilvl w:val="1"/>
          <w:numId w:val="13"/>
        </w:numPr>
        <w:ind w:left="2708" w:hanging="634"/>
      </w:pPr>
      <w:r w:rsidRPr="003678FE">
        <w:t>Locate the Office of Nuclear Reactor Regulation</w:t>
      </w:r>
      <w:r w:rsidR="00CF15B8">
        <w:t>’</w:t>
      </w:r>
      <w:r w:rsidRPr="003678FE">
        <w:t>s (NRR) home page.  (Hint:  NRR is a program office.)</w:t>
      </w:r>
    </w:p>
    <w:p w14:paraId="055C6A0F" w14:textId="77777777" w:rsidR="008D5369" w:rsidRPr="003678FE" w:rsidRDefault="008D5369" w:rsidP="008A5771">
      <w:pPr>
        <w:ind w:left="2074"/>
      </w:pPr>
    </w:p>
    <w:p w14:paraId="7584A21A" w14:textId="77777777" w:rsidR="00042E40" w:rsidRPr="003678FE" w:rsidRDefault="00042E40" w:rsidP="009D7A16">
      <w:pPr>
        <w:numPr>
          <w:ilvl w:val="1"/>
          <w:numId w:val="109"/>
        </w:numPr>
      </w:pPr>
      <w:r w:rsidRPr="003678FE">
        <w:t>Identify the Director, NRR.</w:t>
      </w:r>
    </w:p>
    <w:p w14:paraId="7C4BA51F" w14:textId="6FC034F2" w:rsidR="00042E40" w:rsidRPr="003678FE" w:rsidRDefault="00042E40" w:rsidP="009D7A16">
      <w:pPr>
        <w:numPr>
          <w:ilvl w:val="1"/>
          <w:numId w:val="109"/>
        </w:numPr>
      </w:pPr>
      <w:r w:rsidRPr="003678FE">
        <w:t xml:space="preserve">For research and test reactor inspectors, find and review the </w:t>
      </w:r>
      <w:r w:rsidR="00DD0CEB">
        <w:t>d</w:t>
      </w:r>
      <w:r w:rsidR="001D6579">
        <w:t>i</w:t>
      </w:r>
      <w:r w:rsidR="00DD0CEB">
        <w:t xml:space="preserve">vision </w:t>
      </w:r>
      <w:r w:rsidRPr="003678FE">
        <w:t xml:space="preserve">organization, and Office Instructions </w:t>
      </w:r>
    </w:p>
    <w:p w14:paraId="7D0A82D4" w14:textId="0AD8E0E3" w:rsidR="00042E40" w:rsidRPr="003678FE" w:rsidRDefault="00042E40" w:rsidP="009D7A16">
      <w:pPr>
        <w:numPr>
          <w:ilvl w:val="1"/>
          <w:numId w:val="109"/>
        </w:numPr>
      </w:pPr>
      <w:r w:rsidRPr="003678FE">
        <w:t>For power reactor inspectors, find the Reactor Oversight Process (ROP)</w:t>
      </w:r>
      <w:ins w:id="13" w:author="Author">
        <w:r w:rsidR="006A3505">
          <w:fldChar w:fldCharType="begin"/>
        </w:r>
        <w:r w:rsidR="006A3505">
          <w:instrText xml:space="preserve"> HYPERLINK "https://usnrc.sharepoint.com/sites/NRR-DRO/SitePages/ROP-Digital-City.aspx" </w:instrText>
        </w:r>
        <w:r w:rsidR="006A3505">
          <w:fldChar w:fldCharType="separate"/>
        </w:r>
        <w:r w:rsidRPr="006A3505">
          <w:rPr>
            <w:rStyle w:val="Hyperlink"/>
            <w:rFonts w:cs="Arial"/>
          </w:rPr>
          <w:t xml:space="preserve"> Digital City </w:t>
        </w:r>
        <w:r w:rsidR="00AA6BFA" w:rsidRPr="006A3505">
          <w:rPr>
            <w:rStyle w:val="Hyperlink"/>
            <w:rFonts w:cs="Arial"/>
          </w:rPr>
          <w:t>SharePoint</w:t>
        </w:r>
        <w:r w:rsidR="006A3505">
          <w:fldChar w:fldCharType="end"/>
        </w:r>
        <w:r w:rsidR="00AA6BFA">
          <w:t xml:space="preserve"> site </w:t>
        </w:r>
      </w:ins>
      <w:r w:rsidRPr="003678FE">
        <w:t>and bookmark it.  You will need the location of Digital City to complete other individual study activities.</w:t>
      </w:r>
    </w:p>
    <w:p w14:paraId="53B9DBAC" w14:textId="77777777" w:rsidR="00147F95" w:rsidRDefault="00147F95" w:rsidP="007C37DA">
      <w:pPr>
        <w:tabs>
          <w:tab w:val="left" w:pos="3240"/>
        </w:tabs>
      </w:pPr>
    </w:p>
    <w:p w14:paraId="1C2D4761" w14:textId="71EDA0AA" w:rsidR="00042E40" w:rsidRDefault="00042E40" w:rsidP="0024162F">
      <w:pPr>
        <w:numPr>
          <w:ilvl w:val="1"/>
          <w:numId w:val="13"/>
        </w:numPr>
        <w:ind w:left="2708" w:hanging="634"/>
      </w:pPr>
      <w:r w:rsidRPr="003678FE">
        <w:t xml:space="preserve">Locate the Office of </w:t>
      </w:r>
      <w:r w:rsidR="00147F95">
        <w:t>Nuclear Materials Safety and Safeguards’ (NMSS) home page and review the function of the office.</w:t>
      </w:r>
    </w:p>
    <w:p w14:paraId="10180B50" w14:textId="77777777" w:rsidR="00147F95" w:rsidRDefault="00147F95" w:rsidP="00147F95">
      <w:pPr>
        <w:pStyle w:val="ListParagraph"/>
        <w:tabs>
          <w:tab w:val="left" w:pos="3240"/>
        </w:tabs>
        <w:ind w:left="3240" w:hanging="540"/>
      </w:pPr>
    </w:p>
    <w:p w14:paraId="0576C2F3" w14:textId="574F598F" w:rsidR="00147F95" w:rsidRDefault="00147F95" w:rsidP="0024162F">
      <w:pPr>
        <w:numPr>
          <w:ilvl w:val="1"/>
          <w:numId w:val="13"/>
        </w:numPr>
        <w:ind w:left="2708" w:hanging="634"/>
      </w:pPr>
      <w:r w:rsidRPr="003678FE">
        <w:t>Locate the Office of Enforcement</w:t>
      </w:r>
      <w:r>
        <w:t>’</w:t>
      </w:r>
      <w:r w:rsidRPr="003678FE">
        <w:t>s home page and bookmark it.  Review the functions of the office.</w:t>
      </w:r>
    </w:p>
    <w:p w14:paraId="3821914F" w14:textId="77777777" w:rsidR="00147F95" w:rsidRPr="003678FE" w:rsidRDefault="00147F95" w:rsidP="00147F95">
      <w:pPr>
        <w:pStyle w:val="ListParagraph"/>
        <w:tabs>
          <w:tab w:val="left" w:pos="3240"/>
        </w:tabs>
        <w:ind w:left="3240" w:hanging="540"/>
      </w:pPr>
    </w:p>
    <w:p w14:paraId="7D6C889D" w14:textId="7527883C" w:rsidR="008D5369" w:rsidRDefault="00042E40" w:rsidP="0024162F">
      <w:pPr>
        <w:numPr>
          <w:ilvl w:val="1"/>
          <w:numId w:val="13"/>
        </w:numPr>
        <w:ind w:left="2708" w:hanging="634"/>
      </w:pPr>
      <w:r w:rsidRPr="003678FE">
        <w:t>Locate the SECY home page</w:t>
      </w:r>
      <w:r w:rsidR="008D5369">
        <w:t>.</w:t>
      </w:r>
    </w:p>
    <w:p w14:paraId="7AD063E7" w14:textId="77DD3CA5" w:rsidR="00042E40" w:rsidRPr="003678FE" w:rsidRDefault="00042E40" w:rsidP="001F717C">
      <w:pPr>
        <w:ind w:left="2707" w:hanging="637"/>
      </w:pPr>
      <w:r w:rsidRPr="003678FE">
        <w:t xml:space="preserve"> </w:t>
      </w:r>
    </w:p>
    <w:p w14:paraId="27959DD0" w14:textId="77777777" w:rsidR="00042E40" w:rsidRPr="003678FE" w:rsidRDefault="00042E40" w:rsidP="009D7A16">
      <w:pPr>
        <w:numPr>
          <w:ilvl w:val="1"/>
          <w:numId w:val="110"/>
        </w:numPr>
      </w:pPr>
      <w:r w:rsidRPr="003678FE">
        <w:t>Review the functions of the office.</w:t>
      </w:r>
    </w:p>
    <w:p w14:paraId="31D40902" w14:textId="77777777" w:rsidR="00042E40" w:rsidRPr="003678FE" w:rsidRDefault="00042E40" w:rsidP="009D7A16">
      <w:pPr>
        <w:numPr>
          <w:ilvl w:val="1"/>
          <w:numId w:val="110"/>
        </w:numPr>
      </w:pPr>
      <w:r w:rsidRPr="003678FE">
        <w:t>Review the purpose of a SECY paper.</w:t>
      </w:r>
    </w:p>
    <w:p w14:paraId="2E6A6067" w14:textId="77777777" w:rsidR="00042E40" w:rsidRPr="003678FE" w:rsidRDefault="00042E40" w:rsidP="009D7A16">
      <w:pPr>
        <w:numPr>
          <w:ilvl w:val="1"/>
          <w:numId w:val="110"/>
        </w:numPr>
      </w:pPr>
      <w:r w:rsidRPr="003678FE">
        <w:t>Review the purpose of staff requirements memoranda.</w:t>
      </w:r>
    </w:p>
    <w:p w14:paraId="42011E9E" w14:textId="77777777" w:rsidR="00042E40" w:rsidRPr="003678FE" w:rsidRDefault="00042E40" w:rsidP="00E53E15">
      <w:pPr>
        <w:ind w:left="2707"/>
      </w:pPr>
    </w:p>
    <w:p w14:paraId="40006D03" w14:textId="77777777" w:rsidR="00042E40" w:rsidRPr="003678FE" w:rsidRDefault="00042E40" w:rsidP="00D32925">
      <w:pPr>
        <w:numPr>
          <w:ilvl w:val="1"/>
          <w:numId w:val="13"/>
        </w:numPr>
        <w:ind w:left="2708" w:hanging="634"/>
      </w:pPr>
      <w:r w:rsidRPr="003678FE">
        <w:t xml:space="preserve">Review the information found on </w:t>
      </w:r>
      <w:r w:rsidR="00DD0CEB">
        <w:t xml:space="preserve">the home page of </w:t>
      </w:r>
      <w:r w:rsidRPr="003678FE">
        <w:t>each of the NRC regional Web sites</w:t>
      </w:r>
      <w:r w:rsidR="00DD0CEB">
        <w:t xml:space="preserve"> and the NRC Technical Training Center</w:t>
      </w:r>
      <w:r w:rsidRPr="003678FE">
        <w:t xml:space="preserve"> (if available).</w:t>
      </w:r>
    </w:p>
    <w:p w14:paraId="6B62EF38" w14:textId="77777777" w:rsidR="00042E40" w:rsidRPr="003678FE" w:rsidRDefault="00042E40" w:rsidP="00E53E15"/>
    <w:p w14:paraId="4D801D19" w14:textId="40D512F5" w:rsidR="00042E40" w:rsidRDefault="00042E40" w:rsidP="00D32925">
      <w:pPr>
        <w:numPr>
          <w:ilvl w:val="1"/>
          <w:numId w:val="13"/>
        </w:numPr>
        <w:ind w:left="2708" w:hanging="634"/>
      </w:pPr>
      <w:r w:rsidRPr="003678FE">
        <w:t>Locate the site for NRC management directives (MDs)</w:t>
      </w:r>
      <w:r w:rsidR="007D1626">
        <w:t xml:space="preserve"> </w:t>
      </w:r>
      <w:r w:rsidR="00936358">
        <w:t>i</w:t>
      </w:r>
      <w:r w:rsidR="008A5DA0">
        <w:t>n Volume 8, “Licensee Oversight Programs</w:t>
      </w:r>
      <w:r w:rsidR="007D1626">
        <w:t>.”</w:t>
      </w:r>
    </w:p>
    <w:p w14:paraId="724DDE0C" w14:textId="77777777" w:rsidR="00AE7C21" w:rsidRPr="003678FE" w:rsidRDefault="00AE7C21" w:rsidP="007C37DA"/>
    <w:p w14:paraId="46E91555" w14:textId="77777777" w:rsidR="00042E40" w:rsidRPr="003678FE" w:rsidRDefault="00042E40" w:rsidP="009D7A16">
      <w:pPr>
        <w:numPr>
          <w:ilvl w:val="1"/>
          <w:numId w:val="111"/>
        </w:numPr>
      </w:pPr>
      <w:r w:rsidRPr="003678FE">
        <w:t>Find the MD dealing with the NRC Incident Investigation Program; review the purpose of the program.</w:t>
      </w:r>
    </w:p>
    <w:p w14:paraId="4801CF51" w14:textId="49450A5C" w:rsidR="00BA20F9" w:rsidRDefault="00042E40" w:rsidP="009D7A16">
      <w:pPr>
        <w:numPr>
          <w:ilvl w:val="1"/>
          <w:numId w:val="111"/>
        </w:numPr>
      </w:pPr>
      <w:r w:rsidRPr="003678FE">
        <w:t>Find the MD dealing with the management of allegations; describe the general policy on disclosure of the identity of an alleger.</w:t>
      </w:r>
    </w:p>
    <w:p w14:paraId="1BC64965" w14:textId="36C91142" w:rsidR="007D1626" w:rsidRDefault="007D1626" w:rsidP="009D7A16">
      <w:pPr>
        <w:numPr>
          <w:ilvl w:val="1"/>
          <w:numId w:val="111"/>
        </w:numPr>
      </w:pPr>
      <w:r>
        <w:t>Find the MD that discusses backfitting.</w:t>
      </w:r>
      <w:r w:rsidR="006C581D">
        <w:t xml:space="preserve"> </w:t>
      </w:r>
      <w:r>
        <w:t xml:space="preserve"> Be able to </w:t>
      </w:r>
      <w:r w:rsidR="00884F6E">
        <w:t xml:space="preserve">describe </w:t>
      </w:r>
      <w:r>
        <w:t xml:space="preserve">what is a backfit </w:t>
      </w:r>
      <w:r w:rsidR="00BA20F9">
        <w:t>or forward</w:t>
      </w:r>
      <w:r w:rsidR="00EF6C87">
        <w:t xml:space="preserve"> </w:t>
      </w:r>
      <w:r w:rsidR="00BA20F9">
        <w:t xml:space="preserve">fit </w:t>
      </w:r>
      <w:r>
        <w:t>and provide example</w:t>
      </w:r>
      <w:r w:rsidR="002F4731">
        <w:t>s.</w:t>
      </w:r>
    </w:p>
    <w:p w14:paraId="43A462F6" w14:textId="77777777" w:rsidR="008A5771" w:rsidRDefault="008A5771" w:rsidP="008A5771"/>
    <w:p w14:paraId="4B447E40" w14:textId="5A083176" w:rsidR="00042E40" w:rsidRPr="003678FE" w:rsidRDefault="00042E40" w:rsidP="00F9734D">
      <w:pPr>
        <w:keepNext/>
        <w:numPr>
          <w:ilvl w:val="1"/>
          <w:numId w:val="13"/>
        </w:numPr>
        <w:ind w:left="2708" w:hanging="634"/>
      </w:pPr>
      <w:r w:rsidRPr="003678FE">
        <w:t>Locate the agency</w:t>
      </w:r>
      <w:r w:rsidR="00CF15B8">
        <w:t>’</w:t>
      </w:r>
      <w:r w:rsidRPr="003678FE">
        <w:t xml:space="preserve">s </w:t>
      </w:r>
      <w:r w:rsidR="007D1626">
        <w:t>TMS application</w:t>
      </w:r>
      <w:r w:rsidRPr="003678FE">
        <w:t>.</w:t>
      </w:r>
      <w:ins w:id="14" w:author="Author">
        <w:r w:rsidR="00DB763A">
          <w:tab/>
        </w:r>
        <w:r w:rsidR="00DB763A">
          <w:tab/>
        </w:r>
        <w:r w:rsidR="00DB763A">
          <w:tab/>
        </w:r>
        <w:r w:rsidR="00DB763A">
          <w:tab/>
        </w:r>
        <w:r w:rsidR="00DB763A">
          <w:tab/>
        </w:r>
        <w:r w:rsidR="00DB763A">
          <w:tab/>
        </w:r>
      </w:ins>
    </w:p>
    <w:p w14:paraId="1DAC2E1A" w14:textId="5D9DAB96" w:rsidR="002432C1" w:rsidRDefault="00042E40" w:rsidP="009D7A16">
      <w:pPr>
        <w:numPr>
          <w:ilvl w:val="1"/>
          <w:numId w:val="112"/>
        </w:numPr>
      </w:pPr>
      <w:r w:rsidRPr="002432C1">
        <w:t>Locate the schedule</w:t>
      </w:r>
      <w:r w:rsidR="00596A25">
        <w:t xml:space="preserve"> and </w:t>
      </w:r>
      <w:r w:rsidRPr="002432C1">
        <w:t>find the next presentation of the Westinghouse Simulator Refresher course (R-704P) or the Health Physics Technology course (H-201).</w:t>
      </w:r>
    </w:p>
    <w:p w14:paraId="71714E8B" w14:textId="77777777" w:rsidR="00042E40" w:rsidRPr="002432C1" w:rsidRDefault="00042E40" w:rsidP="009D7A16">
      <w:pPr>
        <w:numPr>
          <w:ilvl w:val="1"/>
          <w:numId w:val="112"/>
        </w:numPr>
      </w:pPr>
      <w:r w:rsidRPr="002432C1">
        <w:t>Review how to enroll in a course.</w:t>
      </w:r>
    </w:p>
    <w:p w14:paraId="22DF260E" w14:textId="05BD1E84" w:rsidR="00042E40" w:rsidRPr="003678FE" w:rsidRDefault="00042E40" w:rsidP="009D7A16">
      <w:pPr>
        <w:numPr>
          <w:ilvl w:val="1"/>
          <w:numId w:val="112"/>
        </w:numPr>
      </w:pPr>
      <w:r w:rsidRPr="003678FE">
        <w:t>Locate the Self-Paced Learning area</w:t>
      </w:r>
      <w:ins w:id="15" w:author="Author">
        <w:r w:rsidR="0011609F">
          <w:t>.</w:t>
        </w:r>
      </w:ins>
    </w:p>
    <w:p w14:paraId="65C3AECA" w14:textId="77777777" w:rsidR="00042E40" w:rsidRPr="003678FE" w:rsidRDefault="00042E40" w:rsidP="009D7A16">
      <w:pPr>
        <w:numPr>
          <w:ilvl w:val="1"/>
          <w:numId w:val="112"/>
        </w:numPr>
      </w:pPr>
      <w:r w:rsidRPr="003678FE">
        <w:t>Find the Web-based allegation management training.</w:t>
      </w:r>
    </w:p>
    <w:p w14:paraId="1F157512" w14:textId="77777777" w:rsidR="00042E40" w:rsidRPr="003678FE" w:rsidRDefault="00042E40" w:rsidP="009D7A16">
      <w:pPr>
        <w:numPr>
          <w:ilvl w:val="1"/>
          <w:numId w:val="112"/>
        </w:numPr>
      </w:pPr>
      <w:r w:rsidRPr="003678FE">
        <w:t>Review the list of available Web-based learning opportunities.</w:t>
      </w:r>
    </w:p>
    <w:p w14:paraId="1538E66B" w14:textId="77777777" w:rsidR="00042E40" w:rsidRPr="003678FE" w:rsidRDefault="00042E40" w:rsidP="009D7A16">
      <w:pPr>
        <w:numPr>
          <w:ilvl w:val="1"/>
          <w:numId w:val="112"/>
        </w:numPr>
      </w:pPr>
      <w:r w:rsidRPr="003678FE">
        <w:t>Review the list of other available self-paced learning opportunities.</w:t>
      </w:r>
    </w:p>
    <w:p w14:paraId="42EC5729" w14:textId="77777777" w:rsidR="00042E40" w:rsidRPr="003678FE" w:rsidRDefault="00042E40" w:rsidP="00E53E15"/>
    <w:p w14:paraId="7FD893E3" w14:textId="7B084B3F" w:rsidR="00042E40" w:rsidRDefault="00042E40" w:rsidP="00F9734D">
      <w:pPr>
        <w:keepNext/>
        <w:numPr>
          <w:ilvl w:val="1"/>
          <w:numId w:val="13"/>
        </w:numPr>
        <w:ind w:left="2708" w:hanging="634"/>
      </w:pPr>
      <w:bookmarkStart w:id="16" w:name="_Hlk28944661"/>
      <w:r>
        <w:t>Under the NRC Web Applications link, l</w:t>
      </w:r>
      <w:r w:rsidRPr="003678FE">
        <w:t>ocate the NRC Knowledge Center (NKC)</w:t>
      </w:r>
      <w:r>
        <w:t>.</w:t>
      </w:r>
    </w:p>
    <w:p w14:paraId="083BAC0C" w14:textId="77777777" w:rsidR="002F4731" w:rsidRPr="003678FE" w:rsidRDefault="002F4731" w:rsidP="008A5771">
      <w:pPr>
        <w:ind w:left="2074"/>
      </w:pPr>
    </w:p>
    <w:p w14:paraId="5682D666" w14:textId="77777777" w:rsidR="00042E40" w:rsidRPr="003678FE" w:rsidRDefault="00042E40" w:rsidP="009D7A16">
      <w:pPr>
        <w:numPr>
          <w:ilvl w:val="1"/>
          <w:numId w:val="113"/>
        </w:numPr>
      </w:pPr>
      <w:r w:rsidRPr="003678FE">
        <w:t>Review the Communities of Practice (CoP) available on the NKC.</w:t>
      </w:r>
    </w:p>
    <w:p w14:paraId="7467F559" w14:textId="77777777" w:rsidR="00042E40" w:rsidRPr="003678FE" w:rsidRDefault="00042E40" w:rsidP="009D7A16">
      <w:pPr>
        <w:numPr>
          <w:ilvl w:val="1"/>
          <w:numId w:val="113"/>
        </w:numPr>
      </w:pPr>
      <w:r w:rsidRPr="003678FE">
        <w:t>Select a CoP in an area of interest to you.  (It may be necessary to become a member of the CoP to view the information if SUNSI material is there.)</w:t>
      </w:r>
    </w:p>
    <w:p w14:paraId="533C3F8E" w14:textId="77777777" w:rsidR="00042E40" w:rsidRPr="003678FE" w:rsidRDefault="00042E40" w:rsidP="009D7A16">
      <w:pPr>
        <w:numPr>
          <w:ilvl w:val="0"/>
          <w:numId w:val="65"/>
        </w:numPr>
      </w:pPr>
      <w:r w:rsidRPr="003678FE">
        <w:t>Review the documents posted in that CoP.</w:t>
      </w:r>
    </w:p>
    <w:p w14:paraId="495F1DE6" w14:textId="77777777" w:rsidR="00042E40" w:rsidRDefault="00042E40" w:rsidP="009D7A16">
      <w:pPr>
        <w:numPr>
          <w:ilvl w:val="0"/>
          <w:numId w:val="65"/>
        </w:numPr>
      </w:pPr>
      <w:r w:rsidRPr="003678FE">
        <w:t>Review past questions and answers in the CoP.</w:t>
      </w:r>
    </w:p>
    <w:p w14:paraId="610AEF4C" w14:textId="77777777" w:rsidR="00042E40" w:rsidRDefault="00042E40" w:rsidP="009D7A16">
      <w:pPr>
        <w:numPr>
          <w:ilvl w:val="0"/>
          <w:numId w:val="65"/>
        </w:numPr>
        <w:spacing w:after="220"/>
      </w:pPr>
      <w:r w:rsidRPr="003678FE">
        <w:t>Review the subscription options available to be notified of updates to the CoPs</w:t>
      </w:r>
    </w:p>
    <w:p w14:paraId="23AEFEAC" w14:textId="0DDC00EB" w:rsidR="00042E40" w:rsidRPr="007C37DA" w:rsidRDefault="00042E40" w:rsidP="00CF2017">
      <w:pPr>
        <w:keepNext/>
        <w:numPr>
          <w:ilvl w:val="1"/>
          <w:numId w:val="13"/>
        </w:numPr>
        <w:ind w:left="2708" w:hanging="634"/>
        <w:rPr>
          <w:color w:val="000000" w:themeColor="text1"/>
        </w:rPr>
      </w:pPr>
      <w:bookmarkStart w:id="17" w:name="_Hlk28956074"/>
      <w:bookmarkEnd w:id="16"/>
      <w:r w:rsidRPr="007C37DA">
        <w:rPr>
          <w:color w:val="000000" w:themeColor="text1"/>
        </w:rPr>
        <w:t xml:space="preserve">Locate the Reactor </w:t>
      </w:r>
      <w:proofErr w:type="spellStart"/>
      <w:r w:rsidRPr="007C37DA">
        <w:rPr>
          <w:color w:val="000000" w:themeColor="text1"/>
        </w:rPr>
        <w:t>OpE</w:t>
      </w:r>
      <w:proofErr w:type="spellEnd"/>
      <w:r w:rsidRPr="007C37DA">
        <w:rPr>
          <w:color w:val="000000" w:themeColor="text1"/>
        </w:rPr>
        <w:t xml:space="preserve"> Information Gateway (NRR Website). </w:t>
      </w:r>
    </w:p>
    <w:p w14:paraId="4C1BF8EF" w14:textId="77777777" w:rsidR="00E50157" w:rsidRPr="007C37DA" w:rsidRDefault="00E50157" w:rsidP="008A5771">
      <w:pPr>
        <w:ind w:left="2074"/>
        <w:rPr>
          <w:color w:val="000000" w:themeColor="text1"/>
        </w:rPr>
      </w:pPr>
    </w:p>
    <w:p w14:paraId="0B6CD026" w14:textId="77777777" w:rsidR="00042E40" w:rsidRPr="005A4403" w:rsidRDefault="00042E40" w:rsidP="009D7A16">
      <w:pPr>
        <w:numPr>
          <w:ilvl w:val="1"/>
          <w:numId w:val="114"/>
        </w:numPr>
      </w:pPr>
      <w:r w:rsidRPr="007C37DA">
        <w:rPr>
          <w:color w:val="000000" w:themeColor="text1"/>
        </w:rPr>
        <w:t>Determine what information is available and how to conduct specific searches</w:t>
      </w:r>
      <w:r w:rsidRPr="005A4403">
        <w:t xml:space="preserve">.  </w:t>
      </w:r>
    </w:p>
    <w:p w14:paraId="6879F61A" w14:textId="7251C3CF" w:rsidR="00042E40" w:rsidRPr="00284A7A" w:rsidRDefault="0071773D" w:rsidP="009D7A16">
      <w:pPr>
        <w:numPr>
          <w:ilvl w:val="1"/>
          <w:numId w:val="114"/>
        </w:numPr>
      </w:pPr>
      <w:r w:rsidRPr="005A4403">
        <w:t>For search guidan</w:t>
      </w:r>
      <w:r w:rsidRPr="007C37DA">
        <w:rPr>
          <w:color w:val="000000" w:themeColor="text1"/>
        </w:rPr>
        <w:t xml:space="preserve">ce or to subscribe </w:t>
      </w:r>
      <w:r w:rsidR="00042E40" w:rsidRPr="007C37DA">
        <w:rPr>
          <w:color w:val="000000" w:themeColor="text1"/>
        </w:rPr>
        <w:t xml:space="preserve">to </w:t>
      </w:r>
      <w:r w:rsidR="008A7ADE" w:rsidRPr="007C37DA">
        <w:rPr>
          <w:color w:val="000000" w:themeColor="text1"/>
        </w:rPr>
        <w:t xml:space="preserve">OpE Communications (COMMs), Technical Review Groups (TRG) </w:t>
      </w:r>
      <w:r w:rsidR="004B2D3E" w:rsidRPr="007C37DA">
        <w:rPr>
          <w:color w:val="000000" w:themeColor="text1"/>
        </w:rPr>
        <w:t>or</w:t>
      </w:r>
      <w:r w:rsidR="008A7ADE" w:rsidRPr="007C37DA">
        <w:rPr>
          <w:color w:val="000000" w:themeColor="text1"/>
        </w:rPr>
        <w:t xml:space="preserve"> OpE clearinghouse emails</w:t>
      </w:r>
      <w:r w:rsidRPr="007C37DA">
        <w:rPr>
          <w:color w:val="000000" w:themeColor="text1"/>
        </w:rPr>
        <w:t>,</w:t>
      </w:r>
      <w:r w:rsidR="008A7ADE" w:rsidRPr="007C37DA">
        <w:rPr>
          <w:color w:val="000000" w:themeColor="text1"/>
        </w:rPr>
        <w:t xml:space="preserve"> send</w:t>
      </w:r>
      <w:r w:rsidR="00D01289" w:rsidRPr="007C37DA">
        <w:rPr>
          <w:color w:val="000000" w:themeColor="text1"/>
        </w:rPr>
        <w:t xml:space="preserve"> an</w:t>
      </w:r>
      <w:r w:rsidR="008A7ADE" w:rsidRPr="007C37DA">
        <w:rPr>
          <w:color w:val="000000" w:themeColor="text1"/>
        </w:rPr>
        <w:t xml:space="preserve"> email to </w:t>
      </w:r>
      <w:hyperlink r:id="rId12" w:history="1">
        <w:r w:rsidR="001577F0" w:rsidRPr="001577F0">
          <w:rPr>
            <w:rStyle w:val="Hyperlink"/>
          </w:rPr>
          <w:t>NRR_DRO_IOEB.Resource@nrc.gov</w:t>
        </w:r>
      </w:hyperlink>
      <w:r w:rsidR="001577F0">
        <w:t xml:space="preserve"> </w:t>
      </w:r>
      <w:hyperlink r:id="rId13" w:history="1"/>
    </w:p>
    <w:p w14:paraId="29E33B68" w14:textId="7E7E275E" w:rsidR="005107E3" w:rsidRPr="007C37DA" w:rsidRDefault="00042E40" w:rsidP="009D7A16">
      <w:pPr>
        <w:numPr>
          <w:ilvl w:val="1"/>
          <w:numId w:val="114"/>
        </w:numPr>
        <w:rPr>
          <w:color w:val="000000" w:themeColor="text1"/>
        </w:rPr>
      </w:pPr>
      <w:r w:rsidRPr="007C37DA">
        <w:rPr>
          <w:color w:val="000000" w:themeColor="text1"/>
        </w:rPr>
        <w:t xml:space="preserve">Determine the purpose of the OpE Smart Sample Program </w:t>
      </w:r>
      <w:bookmarkEnd w:id="17"/>
      <w:r w:rsidRPr="007C37DA">
        <w:rPr>
          <w:color w:val="000000" w:themeColor="text1"/>
        </w:rPr>
        <w:t>and review several recent examples</w:t>
      </w:r>
    </w:p>
    <w:p w14:paraId="6B700B08" w14:textId="44640FF1" w:rsidR="003410E8" w:rsidRPr="007C37DA" w:rsidRDefault="003410E8">
      <w:pPr>
        <w:ind w:left="2613"/>
        <w:rPr>
          <w:color w:val="000000" w:themeColor="text1"/>
        </w:rPr>
      </w:pPr>
    </w:p>
    <w:p w14:paraId="11FF3A2C" w14:textId="2E3E4BCB" w:rsidR="00B84CDB" w:rsidRPr="007C37DA" w:rsidRDefault="00DE33FC" w:rsidP="00284A7A">
      <w:pPr>
        <w:keepNext/>
        <w:numPr>
          <w:ilvl w:val="1"/>
          <w:numId w:val="13"/>
        </w:numPr>
        <w:ind w:left="2708" w:hanging="634"/>
        <w:rPr>
          <w:color w:val="000000" w:themeColor="text1"/>
        </w:rPr>
      </w:pPr>
      <w:r w:rsidRPr="007C37DA">
        <w:rPr>
          <w:color w:val="000000" w:themeColor="text1"/>
        </w:rPr>
        <w:t xml:space="preserve">Locate the </w:t>
      </w:r>
      <w:r w:rsidR="00694B5E" w:rsidRPr="007C37DA">
        <w:rPr>
          <w:color w:val="000000" w:themeColor="text1"/>
        </w:rPr>
        <w:t>R</w:t>
      </w:r>
      <w:r w:rsidRPr="007C37DA">
        <w:rPr>
          <w:color w:val="000000" w:themeColor="text1"/>
        </w:rPr>
        <w:t>eactor</w:t>
      </w:r>
      <w:r w:rsidR="00B27D0D" w:rsidRPr="007C37DA">
        <w:rPr>
          <w:color w:val="000000" w:themeColor="text1"/>
        </w:rPr>
        <w:t xml:space="preserve"> Program System (RPS) </w:t>
      </w:r>
      <w:r w:rsidRPr="007C37DA">
        <w:rPr>
          <w:color w:val="000000" w:themeColor="text1"/>
        </w:rPr>
        <w:t>applicatio</w:t>
      </w:r>
      <w:r w:rsidR="000D611B" w:rsidRPr="007C37DA">
        <w:rPr>
          <w:color w:val="000000" w:themeColor="text1"/>
        </w:rPr>
        <w:t>n</w:t>
      </w:r>
      <w:r w:rsidR="00F40B00" w:rsidRPr="007C37DA">
        <w:rPr>
          <w:color w:val="000000" w:themeColor="text1"/>
        </w:rPr>
        <w:t xml:space="preserve"> located on the NRC intranet</w:t>
      </w:r>
      <w:r w:rsidR="00B84CDB" w:rsidRPr="007C37DA">
        <w:rPr>
          <w:color w:val="000000" w:themeColor="text1"/>
        </w:rPr>
        <w:t>.</w:t>
      </w:r>
    </w:p>
    <w:p w14:paraId="24C0FACC" w14:textId="77777777" w:rsidR="00B84CDB" w:rsidRPr="007C37DA" w:rsidRDefault="00B84CDB" w:rsidP="00F57841">
      <w:pPr>
        <w:ind w:left="2420" w:hanging="545"/>
        <w:rPr>
          <w:color w:val="000000" w:themeColor="text1"/>
        </w:rPr>
      </w:pPr>
    </w:p>
    <w:p w14:paraId="6E656FF0" w14:textId="18EC9ED2" w:rsidR="00E77830" w:rsidRPr="007C37DA" w:rsidRDefault="00E14843" w:rsidP="009D7A16">
      <w:pPr>
        <w:numPr>
          <w:ilvl w:val="1"/>
          <w:numId w:val="115"/>
        </w:numPr>
        <w:rPr>
          <w:color w:val="000000" w:themeColor="text1"/>
        </w:rPr>
      </w:pPr>
      <w:r w:rsidRPr="007C37DA">
        <w:rPr>
          <w:color w:val="000000" w:themeColor="text1"/>
        </w:rPr>
        <w:t>Review</w:t>
      </w:r>
      <w:r w:rsidR="00FF426E" w:rsidRPr="007C37DA">
        <w:rPr>
          <w:color w:val="000000" w:themeColor="text1"/>
        </w:rPr>
        <w:t xml:space="preserve"> the </w:t>
      </w:r>
      <w:r w:rsidR="00342DD2" w:rsidRPr="007C37DA">
        <w:rPr>
          <w:color w:val="000000" w:themeColor="text1"/>
        </w:rPr>
        <w:t xml:space="preserve">various </w:t>
      </w:r>
      <w:r w:rsidR="00982CA8" w:rsidRPr="007C37DA">
        <w:rPr>
          <w:color w:val="000000" w:themeColor="text1"/>
        </w:rPr>
        <w:t xml:space="preserve">dropdown boxes </w:t>
      </w:r>
      <w:r w:rsidR="007E6013" w:rsidRPr="007C37DA">
        <w:rPr>
          <w:color w:val="000000" w:themeColor="text1"/>
        </w:rPr>
        <w:t>in the application</w:t>
      </w:r>
      <w:r w:rsidR="00E54D62" w:rsidRPr="007C37DA">
        <w:rPr>
          <w:color w:val="000000" w:themeColor="text1"/>
        </w:rPr>
        <w:t>.</w:t>
      </w:r>
      <w:r w:rsidRPr="007C37DA">
        <w:rPr>
          <w:color w:val="000000" w:themeColor="text1"/>
        </w:rPr>
        <w:t xml:space="preserve">  If you have a reference site</w:t>
      </w:r>
      <w:r w:rsidR="00A60795" w:rsidRPr="007C37DA">
        <w:rPr>
          <w:color w:val="000000" w:themeColor="text1"/>
        </w:rPr>
        <w:t>/licensee</w:t>
      </w:r>
      <w:r w:rsidR="003568A8" w:rsidRPr="007C37DA">
        <w:rPr>
          <w:color w:val="000000" w:themeColor="text1"/>
        </w:rPr>
        <w:t>,</w:t>
      </w:r>
      <w:r w:rsidR="00A60795" w:rsidRPr="007C37DA">
        <w:rPr>
          <w:color w:val="000000" w:themeColor="text1"/>
        </w:rPr>
        <w:t xml:space="preserve"> locate the inspection</w:t>
      </w:r>
      <w:r w:rsidR="00E54D62" w:rsidRPr="007C37DA">
        <w:rPr>
          <w:color w:val="000000" w:themeColor="text1"/>
        </w:rPr>
        <w:t xml:space="preserve"> </w:t>
      </w:r>
      <w:r w:rsidR="00A60795" w:rsidRPr="007C37DA">
        <w:rPr>
          <w:color w:val="000000" w:themeColor="text1"/>
        </w:rPr>
        <w:t>plan for that assigned facility</w:t>
      </w:r>
      <w:r w:rsidR="00E77830" w:rsidRPr="007C37DA">
        <w:rPr>
          <w:color w:val="000000" w:themeColor="text1"/>
        </w:rPr>
        <w:t>.</w:t>
      </w:r>
    </w:p>
    <w:p w14:paraId="27DBE676" w14:textId="1066CF10" w:rsidR="00AA4A12" w:rsidRPr="007C37DA" w:rsidRDefault="007124D4" w:rsidP="00F962AF">
      <w:pPr>
        <w:numPr>
          <w:ilvl w:val="1"/>
          <w:numId w:val="115"/>
        </w:numPr>
        <w:spacing w:after="220"/>
        <w:rPr>
          <w:color w:val="44546A"/>
        </w:rPr>
      </w:pPr>
      <w:r w:rsidRPr="007C37DA">
        <w:rPr>
          <w:color w:val="000000" w:themeColor="text1"/>
        </w:rPr>
        <w:t>Famili</w:t>
      </w:r>
      <w:r w:rsidR="0019691A" w:rsidRPr="007C37DA">
        <w:rPr>
          <w:color w:val="000000" w:themeColor="text1"/>
        </w:rPr>
        <w:t>arize yourself with the capabilitie</w:t>
      </w:r>
      <w:r w:rsidR="006F2046" w:rsidRPr="007C37DA">
        <w:rPr>
          <w:color w:val="000000" w:themeColor="text1"/>
        </w:rPr>
        <w:t>s</w:t>
      </w:r>
      <w:r w:rsidR="0019691A" w:rsidRPr="007C37DA">
        <w:rPr>
          <w:color w:val="000000" w:themeColor="text1"/>
        </w:rPr>
        <w:t xml:space="preserve"> of the RPS system by s</w:t>
      </w:r>
      <w:r w:rsidR="00E54D62" w:rsidRPr="007C37DA">
        <w:rPr>
          <w:color w:val="000000" w:themeColor="text1"/>
        </w:rPr>
        <w:t>kim</w:t>
      </w:r>
      <w:r w:rsidR="0019691A" w:rsidRPr="007C37DA">
        <w:rPr>
          <w:color w:val="000000" w:themeColor="text1"/>
        </w:rPr>
        <w:t>ming</w:t>
      </w:r>
      <w:r w:rsidR="00E54D62" w:rsidRPr="007C37DA">
        <w:rPr>
          <w:color w:val="000000" w:themeColor="text1"/>
        </w:rPr>
        <w:t xml:space="preserve"> the RPS desk</w:t>
      </w:r>
      <w:r w:rsidR="009D3CFF" w:rsidRPr="007C37DA">
        <w:rPr>
          <w:color w:val="000000" w:themeColor="text1"/>
        </w:rPr>
        <w:t xml:space="preserve">top guide located </w:t>
      </w:r>
      <w:r w:rsidR="00F57841" w:rsidRPr="007C37DA">
        <w:rPr>
          <w:color w:val="000000" w:themeColor="text1"/>
        </w:rPr>
        <w:t xml:space="preserve">at the following url: </w:t>
      </w:r>
      <w:hyperlink r:id="rId14" w:history="1">
        <w:r w:rsidR="00F57841">
          <w:rPr>
            <w:rStyle w:val="Hyperlink"/>
          </w:rPr>
          <w:t>https://rrps.nrc.gov/inspections/assets/Help_Documentation.pdf</w:t>
        </w:r>
      </w:hyperlink>
    </w:p>
    <w:p w14:paraId="0D6AD735" w14:textId="6829CBB1" w:rsidR="00042E40" w:rsidRDefault="00042E40" w:rsidP="00982636">
      <w:pPr>
        <w:keepNext/>
        <w:numPr>
          <w:ilvl w:val="0"/>
          <w:numId w:val="10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20"/>
        <w:ind w:left="2074" w:hanging="634"/>
      </w:pPr>
      <w:r w:rsidRPr="003678FE">
        <w:t>Explore the NRC</w:t>
      </w:r>
      <w:r w:rsidR="00CF15B8">
        <w:t>’</w:t>
      </w:r>
      <w:r w:rsidRPr="003678FE">
        <w:t>s external (public) server.</w:t>
      </w:r>
    </w:p>
    <w:p w14:paraId="56CEB83C" w14:textId="12C3F7E4" w:rsidR="00042E40" w:rsidRDefault="00042E40" w:rsidP="00982636">
      <w:pPr>
        <w:keepNext/>
        <w:numPr>
          <w:ilvl w:val="1"/>
          <w:numId w:val="116"/>
        </w:numPr>
        <w:spacing w:after="220"/>
        <w:ind w:left="2708" w:hanging="634"/>
      </w:pPr>
      <w:r w:rsidRPr="003678FE">
        <w:t>Go to the</w:t>
      </w:r>
      <w:r>
        <w:t xml:space="preserve"> NRC Library</w:t>
      </w:r>
      <w:r w:rsidRPr="003678FE">
        <w:t>.</w:t>
      </w:r>
    </w:p>
    <w:p w14:paraId="537EC78A" w14:textId="77777777" w:rsidR="00042E40" w:rsidRPr="003678FE" w:rsidRDefault="00042E40" w:rsidP="009D7A16">
      <w:pPr>
        <w:numPr>
          <w:ilvl w:val="1"/>
          <w:numId w:val="117"/>
        </w:numPr>
      </w:pPr>
      <w:r w:rsidRPr="003678FE">
        <w:t>Find the Glossary (Basic References).</w:t>
      </w:r>
    </w:p>
    <w:p w14:paraId="41B9C8A2" w14:textId="77777777" w:rsidR="00042E40" w:rsidRPr="003678FE" w:rsidRDefault="00042E40" w:rsidP="009D7A16">
      <w:pPr>
        <w:numPr>
          <w:ilvl w:val="1"/>
          <w:numId w:val="117"/>
        </w:numPr>
      </w:pPr>
      <w:r w:rsidRPr="003678FE">
        <w:t>Find the NRC Inspection Manual and bookmark it (</w:t>
      </w:r>
      <w:r>
        <w:t xml:space="preserve">Document </w:t>
      </w:r>
      <w:r w:rsidRPr="003678FE">
        <w:t>Collection</w:t>
      </w:r>
      <w:r>
        <w:t>s</w:t>
      </w:r>
      <w:r w:rsidRPr="003678FE">
        <w:t>).</w:t>
      </w:r>
    </w:p>
    <w:p w14:paraId="0F52BDFB" w14:textId="7E1FBB6A" w:rsidR="00042E40" w:rsidRPr="003678FE" w:rsidRDefault="00042E40" w:rsidP="009D7A16">
      <w:pPr>
        <w:numPr>
          <w:ilvl w:val="1"/>
          <w:numId w:val="117"/>
        </w:numPr>
        <w:tabs>
          <w:tab w:val="num" w:pos="2707"/>
        </w:tabs>
      </w:pPr>
      <w:r w:rsidRPr="003678FE">
        <w:t>Find Regulatory Guides.  Read about the purpose of a regulatory guide (RG).</w:t>
      </w:r>
    </w:p>
    <w:p w14:paraId="787C03D6" w14:textId="48AC2C77" w:rsidR="00843B07" w:rsidRDefault="00042E40" w:rsidP="009D7A16">
      <w:pPr>
        <w:numPr>
          <w:ilvl w:val="1"/>
          <w:numId w:val="117"/>
        </w:numPr>
        <w:tabs>
          <w:tab w:val="num" w:pos="2707"/>
        </w:tabs>
      </w:pPr>
      <w:r w:rsidRPr="004379ED">
        <w:t>Locate Generic Communications documents.  Review the purpose of each type of generic communications.  Review several recently issued documents of each type.</w:t>
      </w:r>
    </w:p>
    <w:p w14:paraId="06466AFC" w14:textId="75A79101" w:rsidR="00642BC6" w:rsidRPr="004379ED" w:rsidRDefault="00042E40" w:rsidP="009D7A16">
      <w:pPr>
        <w:numPr>
          <w:ilvl w:val="1"/>
          <w:numId w:val="117"/>
        </w:numPr>
        <w:tabs>
          <w:tab w:val="num" w:pos="2707"/>
        </w:tabs>
      </w:pPr>
      <w:r w:rsidRPr="004379ED">
        <w:t>Find NUREGs.  Read about the different types of NUREG documents and determine how you can tell the difference.</w:t>
      </w:r>
    </w:p>
    <w:p w14:paraId="2DD7A236" w14:textId="77777777" w:rsidR="00042E40" w:rsidRPr="003678FE" w:rsidRDefault="00042E40" w:rsidP="009D7A16">
      <w:pPr>
        <w:numPr>
          <w:ilvl w:val="1"/>
          <w:numId w:val="117"/>
        </w:numPr>
        <w:tabs>
          <w:tab w:val="num" w:pos="2707"/>
        </w:tabs>
      </w:pPr>
      <w:r w:rsidRPr="003678FE">
        <w:t>Find the NRC Regulations contained in Title 10 of the CFR</w:t>
      </w:r>
      <w:r>
        <w:t>.</w:t>
      </w:r>
    </w:p>
    <w:p w14:paraId="4476D02D" w14:textId="77777777" w:rsidR="00042E40" w:rsidRPr="003678FE" w:rsidRDefault="00042E40" w:rsidP="009D7A16">
      <w:pPr>
        <w:numPr>
          <w:ilvl w:val="0"/>
          <w:numId w:val="65"/>
        </w:numPr>
      </w:pPr>
      <w:r w:rsidRPr="003678FE">
        <w:t>How many volumes comprise Title 10?  What parts are applicable to the NRC?</w:t>
      </w:r>
    </w:p>
    <w:p w14:paraId="1D1D3108" w14:textId="77777777" w:rsidR="00042E40" w:rsidRPr="003678FE" w:rsidRDefault="00042E40" w:rsidP="009D7A16">
      <w:pPr>
        <w:numPr>
          <w:ilvl w:val="0"/>
          <w:numId w:val="65"/>
        </w:numPr>
      </w:pPr>
      <w:r w:rsidRPr="003678FE">
        <w:t xml:space="preserve">Use the search feature and search on </w:t>
      </w:r>
      <w:r w:rsidR="00CF15B8">
        <w:t>“</w:t>
      </w:r>
      <w:r w:rsidRPr="003678FE">
        <w:t>radiation protection.</w:t>
      </w:r>
      <w:r w:rsidR="00CF15B8">
        <w:t>”</w:t>
      </w:r>
      <w:r w:rsidRPr="003678FE">
        <w:t xml:space="preserve">  View one of the documents to read about what a recent change to the CFR involved. </w:t>
      </w:r>
    </w:p>
    <w:p w14:paraId="03EEBBDA" w14:textId="568307A2" w:rsidR="00042E40" w:rsidRDefault="00042E40" w:rsidP="009D7A16">
      <w:pPr>
        <w:numPr>
          <w:ilvl w:val="0"/>
          <w:numId w:val="65"/>
        </w:numPr>
      </w:pPr>
      <w:r w:rsidRPr="003678FE">
        <w:t>View a part of the CFR.  Look for the information that indicates when the regulation was issued and amended.</w:t>
      </w:r>
    </w:p>
    <w:p w14:paraId="7BC8B3A1" w14:textId="77777777" w:rsidR="00642BC6" w:rsidRPr="003678FE" w:rsidRDefault="00642BC6" w:rsidP="007C37DA">
      <w:pPr>
        <w:ind w:left="3874"/>
      </w:pPr>
    </w:p>
    <w:p w14:paraId="78A959A8" w14:textId="77777777" w:rsidR="00042E40" w:rsidRDefault="00042E40" w:rsidP="009D7A16">
      <w:pPr>
        <w:numPr>
          <w:ilvl w:val="1"/>
          <w:numId w:val="117"/>
        </w:numPr>
        <w:tabs>
          <w:tab w:val="num" w:pos="2707"/>
        </w:tabs>
      </w:pPr>
      <w:r w:rsidRPr="003678FE">
        <w:t>Find and review the general purposes and procedures associated with the Privacy Act and the Freedom of Information Act (FOIA).</w:t>
      </w:r>
    </w:p>
    <w:p w14:paraId="13E17C78" w14:textId="77777777" w:rsidR="00042E40" w:rsidRPr="003678FE" w:rsidRDefault="00042E40" w:rsidP="00E53E15"/>
    <w:p w14:paraId="4C70B394" w14:textId="1577F2D8" w:rsidR="00042E40" w:rsidRPr="003678FE" w:rsidRDefault="00042E40" w:rsidP="009D7A16">
      <w:pPr>
        <w:keepNext/>
        <w:numPr>
          <w:ilvl w:val="1"/>
          <w:numId w:val="116"/>
        </w:numPr>
        <w:ind w:left="2708" w:hanging="634"/>
      </w:pPr>
      <w:r w:rsidRPr="003678FE">
        <w:t>Go to About NRC.  Locate and review the rulemaking process under How We Regulate.</w:t>
      </w:r>
    </w:p>
    <w:p w14:paraId="1AA60025" w14:textId="77777777" w:rsidR="00042E40" w:rsidRPr="003678FE" w:rsidRDefault="00042E40" w:rsidP="00E53E15">
      <w:pPr>
        <w:ind w:left="2074"/>
      </w:pPr>
    </w:p>
    <w:p w14:paraId="6D605AF0" w14:textId="0D016E92" w:rsidR="00042E40" w:rsidRDefault="00042E40" w:rsidP="009D7A16">
      <w:pPr>
        <w:keepNext/>
        <w:numPr>
          <w:ilvl w:val="1"/>
          <w:numId w:val="116"/>
        </w:numPr>
        <w:ind w:left="2708" w:hanging="634"/>
      </w:pPr>
      <w:r w:rsidRPr="003678FE">
        <w:t>Go to Nuclear Reactors (For power reactor inspectors only).</w:t>
      </w:r>
    </w:p>
    <w:p w14:paraId="61343506" w14:textId="77777777" w:rsidR="00FA6C98" w:rsidRPr="003678FE" w:rsidRDefault="00FA6C98" w:rsidP="00E53E15">
      <w:pPr>
        <w:ind w:left="2074"/>
      </w:pPr>
    </w:p>
    <w:p w14:paraId="248D9EAD" w14:textId="67AA6119" w:rsidR="00042E40" w:rsidRPr="003678FE" w:rsidRDefault="00FA6C98" w:rsidP="009D7A16">
      <w:pPr>
        <w:numPr>
          <w:ilvl w:val="1"/>
          <w:numId w:val="118"/>
        </w:numPr>
      </w:pPr>
      <w:r>
        <w:t>R</w:t>
      </w:r>
      <w:r w:rsidR="00042E40" w:rsidRPr="003678FE">
        <w:t xml:space="preserve">eview the information relating to </w:t>
      </w:r>
      <w:r w:rsidR="00042E40">
        <w:t>Operating Reactor Oversight and the ROP.</w:t>
      </w:r>
    </w:p>
    <w:p w14:paraId="680D257E" w14:textId="0E5BEE47" w:rsidR="00042E40" w:rsidRPr="003678FE" w:rsidRDefault="00FA6C98" w:rsidP="009D7A16">
      <w:pPr>
        <w:numPr>
          <w:ilvl w:val="1"/>
          <w:numId w:val="118"/>
        </w:numPr>
      </w:pPr>
      <w:r>
        <w:t>R</w:t>
      </w:r>
      <w:r w:rsidR="00042E40" w:rsidRPr="003678FE">
        <w:t>eview the information found in the Performance Indicator</w:t>
      </w:r>
      <w:r w:rsidR="00042E40">
        <w:t>s Summary</w:t>
      </w:r>
      <w:r w:rsidR="00042E40" w:rsidRPr="003678FE">
        <w:t xml:space="preserve"> and Inspection Findings</w:t>
      </w:r>
      <w:r w:rsidR="00042E40">
        <w:t xml:space="preserve"> </w:t>
      </w:r>
      <w:r w:rsidR="00042E40" w:rsidRPr="008345B2">
        <w:t>Summary located under Reactor Oversight Process (ROP)</w:t>
      </w:r>
      <w:r w:rsidR="00042E40">
        <w:t xml:space="preserve"> </w:t>
      </w:r>
      <w:r w:rsidR="00042E40" w:rsidRPr="008345B2">
        <w:t>&gt;</w:t>
      </w:r>
      <w:r w:rsidR="00042E40">
        <w:t xml:space="preserve"> “</w:t>
      </w:r>
      <w:r w:rsidR="00042E40" w:rsidRPr="008345B2">
        <w:t>Performance Summaries.”</w:t>
      </w:r>
      <w:r w:rsidR="00042E40">
        <w:t xml:space="preserve"> </w:t>
      </w:r>
      <w:r w:rsidR="00042E40" w:rsidRPr="008345B2">
        <w:t xml:space="preserve"> Choose a plant and review that dat</w:t>
      </w:r>
      <w:r w:rsidR="00042E40" w:rsidRPr="003678FE">
        <w:t>a.</w:t>
      </w:r>
    </w:p>
    <w:p w14:paraId="5B643A06" w14:textId="77777777" w:rsidR="00042E40" w:rsidRPr="003678FE" w:rsidRDefault="00042E40" w:rsidP="00E53E15"/>
    <w:p w14:paraId="2F12DD8F" w14:textId="24AC3381" w:rsidR="00042E40" w:rsidRDefault="00042E40"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pPr>
      <w:r w:rsidRPr="00321ADB">
        <w:t>DOCUMENTATION:</w:t>
      </w:r>
      <w:r w:rsidR="001B498E" w:rsidRPr="003678FE">
        <w:tab/>
      </w:r>
      <w:ins w:id="18" w:author="Author">
        <w:r w:rsidR="003D5AFC">
          <w:t xml:space="preserve">          </w:t>
        </w:r>
      </w:ins>
      <w:r w:rsidR="001B498E">
        <w:t>Obtain</w:t>
      </w:r>
      <w:r w:rsidRPr="003678FE">
        <w:t xml:space="preserve"> your supervisor</w:t>
      </w:r>
      <w:r w:rsidR="00CF15B8">
        <w:t>’</w:t>
      </w:r>
      <w:r w:rsidRPr="003678FE">
        <w:t>s signature in the line item for Basic</w:t>
      </w:r>
      <w:ins w:id="19" w:author="Author">
        <w:r w:rsidR="009C6962">
          <w:t xml:space="preserve"> </w:t>
        </w:r>
      </w:ins>
      <w:r w:rsidRPr="003678FE">
        <w:t>-</w:t>
      </w:r>
      <w:r w:rsidR="009C6962">
        <w:t xml:space="preserve"> </w:t>
      </w:r>
      <w:r w:rsidR="00F95820" w:rsidRPr="003678FE">
        <w:t xml:space="preserve">Level </w:t>
      </w:r>
      <w:ins w:id="20" w:author="Author">
        <w:r w:rsidR="00F95820" w:rsidRPr="003678FE">
          <w:t>Certification</w:t>
        </w:r>
      </w:ins>
      <w:r w:rsidRPr="003678FE">
        <w:t xml:space="preserve"> Signature Card Item ISA-2.</w:t>
      </w:r>
    </w:p>
    <w:p w14:paraId="01CA8794" w14:textId="77777777" w:rsidR="00042E40" w:rsidRDefault="00042E40"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sectPr w:rsidR="00042E40" w:rsidSect="007C37DA">
          <w:pgSz w:w="12240" w:h="15840" w:code="1"/>
          <w:pgMar w:top="1440" w:right="1260" w:bottom="1440" w:left="1440" w:header="720" w:footer="720" w:gutter="0"/>
          <w:cols w:space="720"/>
          <w:noEndnote/>
          <w:docGrid w:linePitch="326"/>
        </w:sectPr>
      </w:pPr>
    </w:p>
    <w:p w14:paraId="51BFD6F6" w14:textId="77777777" w:rsidR="00042E40" w:rsidRPr="003678FE" w:rsidRDefault="00042E40"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pPr>
    </w:p>
    <w:p w14:paraId="47A67CED" w14:textId="77777777" w:rsidR="00042E40" w:rsidRPr="00321ADB" w:rsidRDefault="00042E40" w:rsidP="001747A0">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59136D9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960C78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TOPIC:</w:t>
      </w:r>
      <w:r w:rsidRPr="00321ADB">
        <w:rPr>
          <w:bCs/>
        </w:rPr>
        <w:tab/>
      </w:r>
      <w:r w:rsidRPr="00321ADB">
        <w:rPr>
          <w:bCs/>
        </w:rPr>
        <w:tab/>
      </w:r>
      <w:r w:rsidRPr="00321ADB">
        <w:rPr>
          <w:bCs/>
        </w:rPr>
        <w:tab/>
      </w:r>
      <w:r w:rsidRPr="00321ADB">
        <w:t>(ISA-3) Inspector Objectivity, Protocol, and Professional Conduct</w:t>
      </w:r>
      <w:r w:rsidRPr="00321ADB">
        <w:fldChar w:fldCharType="begin"/>
      </w:r>
      <w:r w:rsidRPr="00321ADB">
        <w:instrText>tc \l2 "</w:instrText>
      </w:r>
      <w:bookmarkStart w:id="21" w:name="_Toc311547148"/>
      <w:bookmarkStart w:id="22" w:name="_Toc83124786"/>
      <w:r w:rsidRPr="00321ADB">
        <w:instrText>(ISA-3) Inspector Objectivity, Protocol, and Professional Conduct</w:instrText>
      </w:r>
      <w:bookmarkEnd w:id="21"/>
      <w:bookmarkEnd w:id="22"/>
      <w:r w:rsidRPr="00321ADB">
        <w:fldChar w:fldCharType="end"/>
      </w:r>
    </w:p>
    <w:p w14:paraId="70D32EF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BD273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acquaint you with the NRC</w:t>
      </w:r>
      <w:r w:rsidR="00CF15B8" w:rsidRPr="00321ADB">
        <w:t>’</w:t>
      </w:r>
      <w:r w:rsidRPr="00321ADB">
        <w:t>s expectations of inspector conduct and protocol.  Professionalism is essential to the agency</w:t>
      </w:r>
      <w:r w:rsidR="00CF15B8" w:rsidRPr="00321ADB">
        <w:t>’</w:t>
      </w:r>
      <w:r w:rsidRPr="00321ADB">
        <w:t>s ability to fulfill its goals of protecting public health and safety.  Inspector conduct is a vital component of NRC</w:t>
      </w:r>
      <w:r w:rsidR="00CF15B8" w:rsidRPr="00321ADB">
        <w:t>’</w:t>
      </w:r>
      <w:r w:rsidRPr="00321ADB">
        <w:t xml:space="preserve">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 </w:t>
      </w:r>
    </w:p>
    <w:p w14:paraId="239694C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2D6F68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6BBD720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INSPECTION</w:t>
      </w:r>
    </w:p>
    <w:p w14:paraId="5DCBC16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321ADB">
        <w:t xml:space="preserve">SELF-MANAGEMENT </w:t>
      </w:r>
    </w:p>
    <w:p w14:paraId="6CC8081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EBAC4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LEVEL OF </w:t>
      </w:r>
    </w:p>
    <w:p w14:paraId="7C3E04AC" w14:textId="1C02E9B5"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001B498E" w:rsidRPr="00321ADB">
        <w:tab/>
        <w:t xml:space="preserve"> 8</w:t>
      </w:r>
      <w:r w:rsidRPr="00321ADB">
        <w:t xml:space="preserve"> hours</w:t>
      </w:r>
    </w:p>
    <w:p w14:paraId="7246409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29598C" w14:textId="77777777" w:rsidR="00042E40" w:rsidRPr="00453F36"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REFERENCES:</w:t>
      </w:r>
      <w:r w:rsidRPr="00321ADB">
        <w:tab/>
        <w:t>1.</w:t>
      </w:r>
      <w:r w:rsidRPr="00321ADB">
        <w:tab/>
        <w:t xml:space="preserve">NRC Inspection Manual Chapter (IMC) 0102, </w:t>
      </w:r>
      <w:r w:rsidR="00CF15B8" w:rsidRPr="00321ADB">
        <w:t>“</w:t>
      </w:r>
      <w:r w:rsidRPr="00321ADB">
        <w:t>Oversight and Objectivity of Inspectors and Examiners</w:t>
      </w:r>
      <w:r w:rsidRPr="00453F36">
        <w:t xml:space="preserve"> at Reactor Facilities</w:t>
      </w:r>
      <w:r w:rsidR="00CF15B8">
        <w:t>”</w:t>
      </w:r>
    </w:p>
    <w:p w14:paraId="295CFE3E" w14:textId="77777777" w:rsidR="00042E40" w:rsidRPr="00453F36"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9254B5" w14:textId="36CC9707" w:rsidR="00042E40" w:rsidRPr="00453F36"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53F36">
        <w:t xml:space="preserve">MD 7.5, </w:t>
      </w:r>
      <w:r w:rsidR="00CF15B8">
        <w:t>“</w:t>
      </w:r>
      <w:r w:rsidRPr="00453F36">
        <w:t>Ethics Counseling and Training</w:t>
      </w:r>
      <w:r w:rsidR="00CF15B8">
        <w:t>”</w:t>
      </w:r>
    </w:p>
    <w:p w14:paraId="5BC888D5" w14:textId="77777777" w:rsidR="00042E40" w:rsidRPr="00453F36"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362E91" w14:textId="77777777" w:rsidR="00042E40" w:rsidRPr="00453F36"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53F36">
        <w:t xml:space="preserve">IMC 1201, </w:t>
      </w:r>
      <w:r w:rsidR="00CF15B8">
        <w:t>“</w:t>
      </w:r>
      <w:r w:rsidRPr="00453F36">
        <w:t>Conduct of Employees</w:t>
      </w:r>
      <w:r w:rsidR="00CF15B8">
        <w:t>”</w:t>
      </w:r>
    </w:p>
    <w:p w14:paraId="34A54CB0" w14:textId="77777777" w:rsidR="00042E40" w:rsidRPr="00453F36"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7BD7E0" w14:textId="77777777" w:rsidR="00042E40" w:rsidRPr="00C63957"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C63957">
        <w:t>IMC 2515 Section 12.06, “Witnessing Unsafe Situations</w:t>
      </w:r>
      <w:r w:rsidR="00CF15B8">
        <w:t>”</w:t>
      </w:r>
    </w:p>
    <w:p w14:paraId="5E158158" w14:textId="77777777" w:rsidR="00042E40" w:rsidRDefault="00042E40" w:rsidP="00E53E15">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7A0FE60E" w14:textId="77777777" w:rsidR="00042E40" w:rsidRPr="00453F36"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53F36">
        <w:t>Regional or office guidance relate</w:t>
      </w:r>
      <w:r w:rsidR="009545F4">
        <w:t>d to inspector/employee conduct</w:t>
      </w:r>
    </w:p>
    <w:p w14:paraId="4EF9A62A" w14:textId="77777777" w:rsidR="00042E40" w:rsidRPr="00453F36"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68757E" w14:textId="77777777" w:rsidR="00042E40"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8A050C">
        <w:t xml:space="preserve">Appendix </w:t>
      </w:r>
      <w:r w:rsidR="009545F4">
        <w:t>C</w:t>
      </w:r>
      <w:r w:rsidR="00C2063D">
        <w:t xml:space="preserve"> (</w:t>
      </w:r>
      <w:r w:rsidR="00C2063D" w:rsidRPr="00C2063D">
        <w:t>Plant Response and Event Follow-up</w:t>
      </w:r>
      <w:r w:rsidR="00C2063D">
        <w:t>)</w:t>
      </w:r>
      <w:r w:rsidRPr="008A050C">
        <w:t xml:space="preserve"> of Inspection Procedure 71153, </w:t>
      </w:r>
      <w:r w:rsidR="00CF15B8" w:rsidRPr="008A050C">
        <w:t>“</w:t>
      </w:r>
      <w:r w:rsidR="00C2063D">
        <w:t>Follow-up of Events and Notices of Enforcement Discretion</w:t>
      </w:r>
      <w:r w:rsidR="009545F4">
        <w:t>”</w:t>
      </w:r>
    </w:p>
    <w:p w14:paraId="7470539D" w14:textId="77777777" w:rsidR="008A050C" w:rsidRPr="008A050C" w:rsidRDefault="008A050C" w:rsidP="008A050C">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4449D02" w14:textId="77777777" w:rsidR="00042E40" w:rsidRPr="00C63957"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C63957">
        <w:rPr>
          <w:noProof/>
        </w:rPr>
        <w:t>Management Directive 8.17 "Licensee Complaints Against NRC Employees"</w:t>
      </w:r>
    </w:p>
    <w:p w14:paraId="274809A7" w14:textId="77777777" w:rsidR="00042E40" w:rsidRDefault="00042E40" w:rsidP="00E53E15">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11A720CA" w14:textId="77777777" w:rsidR="00042E40" w:rsidRDefault="00042E40"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The Ethics page of OGC’s Website</w:t>
      </w:r>
    </w:p>
    <w:p w14:paraId="53A1A60C" w14:textId="77777777" w:rsidR="00E3487E" w:rsidRDefault="00E3487E" w:rsidP="00E3487E">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6688C37F" w14:textId="49D2BCF1" w:rsidR="008216B3" w:rsidRDefault="00E3487E" w:rsidP="007B33FE">
      <w:pPr>
        <w:numPr>
          <w:ilvl w:val="0"/>
          <w:numId w:val="11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487E">
        <w:t>IMC 2506, “Construction Reactor Oversight Process General Guidance and Basis Document,” Appendix A, “Construction Inspection Program Guidance”</w:t>
      </w:r>
      <w:r w:rsidR="00FC33A6">
        <w:t xml:space="preserve"> </w:t>
      </w:r>
      <w:r w:rsidR="000B6495">
        <w:t>(construction inspectors only)</w:t>
      </w:r>
    </w:p>
    <w:p w14:paraId="0E6F94E9" w14:textId="77777777" w:rsidR="00FC33A6" w:rsidRDefault="00FC33A6" w:rsidP="00AC6811">
      <w:pPr>
        <w:pStyle w:val="ListParagraph"/>
      </w:pPr>
    </w:p>
    <w:p w14:paraId="69B069D6" w14:textId="225C824E" w:rsidR="00FC33A6" w:rsidRPr="003678FE" w:rsidRDefault="00FC33A6" w:rsidP="007B33FE">
      <w:pPr>
        <w:numPr>
          <w:ilvl w:val="0"/>
          <w:numId w:val="119"/>
        </w:num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Ethics </w:t>
      </w:r>
      <w:r>
        <w:t>Training for New Employees (</w:t>
      </w:r>
      <w:r w:rsidRPr="003678FE">
        <w:t>Web-based</w:t>
      </w:r>
      <w:r>
        <w:t>, c</w:t>
      </w:r>
      <w:r w:rsidRPr="008F0C11">
        <w:t xml:space="preserve">ourse in </w:t>
      </w:r>
      <w:r>
        <w:t>TMS).</w:t>
      </w:r>
    </w:p>
    <w:p w14:paraId="34A73A2D" w14:textId="77777777" w:rsidR="00FC33A6" w:rsidRDefault="00FC33A6" w:rsidP="00AC6811">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7B6BEAD4" w14:textId="2541C0A8" w:rsidR="00FC33A6" w:rsidRDefault="00FC33A6" w:rsidP="000E5BD7">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FC33A6" w:rsidSect="00D400A3">
          <w:pgSz w:w="12240" w:h="15840" w:code="1"/>
          <w:pgMar w:top="1440" w:right="1440" w:bottom="1440" w:left="1440" w:header="720" w:footer="720" w:gutter="0"/>
          <w:cols w:space="720"/>
          <w:noEndnote/>
          <w:docGrid w:linePitch="326"/>
        </w:sectPr>
      </w:pPr>
    </w:p>
    <w:p w14:paraId="761CCA5D" w14:textId="77777777" w:rsidR="00042E40" w:rsidRPr="00321ADB" w:rsidRDefault="00042E40" w:rsidP="00A72AEB">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498C3BA9" w14:textId="61CAABF3" w:rsidR="00A72AEB" w:rsidRPr="00A72AEB" w:rsidRDefault="00042E40" w:rsidP="00A72AEB">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CRITERIA:</w:t>
      </w:r>
      <w:r w:rsidRPr="00321ADB">
        <w:rPr>
          <w:bCs/>
        </w:rPr>
        <w:tab/>
      </w:r>
      <w:r w:rsidRPr="00321ADB">
        <w:rPr>
          <w:bCs/>
        </w:rPr>
        <w:tab/>
      </w:r>
      <w:r w:rsidRPr="00321ADB">
        <w:t>Upon completion of the tasks in this activity, you will be asked to</w:t>
      </w:r>
      <w:r w:rsidRPr="00453F36">
        <w:t xml:space="preserve"> demonstrate your understanding of proper</w:t>
      </w:r>
      <w:r w:rsidRPr="003678FE">
        <w:t xml:space="preserve"> NRC inspector conduct during inspections at nuclear facilities by successfully </w:t>
      </w:r>
      <w:r w:rsidR="00AE1AC0">
        <w:t>complet</w:t>
      </w:r>
      <w:r w:rsidR="000566B0">
        <w:t>ing</w:t>
      </w:r>
      <w:r w:rsidRPr="003678FE">
        <w:t xml:space="preserve"> the following:</w:t>
      </w:r>
    </w:p>
    <w:p w14:paraId="23D98F33" w14:textId="77777777" w:rsidR="00A72AEB" w:rsidRDefault="00A72AEB" w:rsidP="00A72AEB">
      <w:pPr>
        <w:ind w:left="2707"/>
      </w:pPr>
    </w:p>
    <w:p w14:paraId="6C5751F8" w14:textId="688C1478" w:rsidR="00042E40" w:rsidRPr="003678FE" w:rsidRDefault="00042E40" w:rsidP="007B33FE">
      <w:pPr>
        <w:numPr>
          <w:ilvl w:val="0"/>
          <w:numId w:val="120"/>
        </w:numPr>
        <w:spacing w:after="220"/>
      </w:pPr>
      <w:r w:rsidRPr="003678FE">
        <w:t>What are the expectations of NRC employees regarding</w:t>
      </w:r>
      <w:r w:rsidR="00F87352">
        <w:t xml:space="preserve"> the </w:t>
      </w:r>
      <w:r w:rsidR="002D610A">
        <w:t>following</w:t>
      </w:r>
      <w:r w:rsidR="002D610A" w:rsidRPr="003678FE">
        <w:t>?</w:t>
      </w:r>
    </w:p>
    <w:p w14:paraId="6CF08B01" w14:textId="6AAC505B" w:rsidR="00042E40" w:rsidRPr="003678FE" w:rsidRDefault="006A1C7E" w:rsidP="007B33FE">
      <w:pPr>
        <w:numPr>
          <w:ilvl w:val="1"/>
          <w:numId w:val="120"/>
        </w:numPr>
      </w:pPr>
      <w:r w:rsidRPr="003678FE">
        <w:t>A</w:t>
      </w:r>
      <w:r w:rsidR="00042E40" w:rsidRPr="003678FE">
        <w:t>lcohol</w:t>
      </w:r>
      <w:r>
        <w:t>,</w:t>
      </w:r>
      <w:r w:rsidR="00D2410E">
        <w:t xml:space="preserve"> </w:t>
      </w:r>
      <w:r w:rsidR="00042E40" w:rsidRPr="003678FE">
        <w:t>illegal drug</w:t>
      </w:r>
      <w:r w:rsidR="00BE1624">
        <w:t>s</w:t>
      </w:r>
      <w:r w:rsidR="002B2C26">
        <w:t>,</w:t>
      </w:r>
      <w:r w:rsidR="00D2410E">
        <w:t xml:space="preserve"> </w:t>
      </w:r>
      <w:r>
        <w:t xml:space="preserve">and </w:t>
      </w:r>
      <w:r w:rsidR="00981788">
        <w:t>cannabinoid use</w:t>
      </w:r>
      <w:r>
        <w:t xml:space="preserve">? </w:t>
      </w:r>
    </w:p>
    <w:p w14:paraId="6311A590" w14:textId="77777777" w:rsidR="00042E40" w:rsidRPr="003678FE" w:rsidRDefault="00042E40" w:rsidP="007B33FE">
      <w:pPr>
        <w:numPr>
          <w:ilvl w:val="1"/>
          <w:numId w:val="120"/>
        </w:numPr>
      </w:pPr>
      <w:r w:rsidRPr="003678FE">
        <w:t>official business and personal relationships?</w:t>
      </w:r>
    </w:p>
    <w:p w14:paraId="37097D6C" w14:textId="77777777" w:rsidR="00042E40" w:rsidRPr="003678FE" w:rsidRDefault="00042E40" w:rsidP="007B33FE">
      <w:pPr>
        <w:numPr>
          <w:ilvl w:val="1"/>
          <w:numId w:val="120"/>
        </w:numPr>
      </w:pPr>
      <w:r w:rsidRPr="003678FE">
        <w:t>business partnerships with licensees?</w:t>
      </w:r>
    </w:p>
    <w:p w14:paraId="3FA82953" w14:textId="424819AB" w:rsidR="00042E40" w:rsidRPr="003678FE" w:rsidRDefault="00042E40" w:rsidP="007B33FE">
      <w:pPr>
        <w:numPr>
          <w:ilvl w:val="1"/>
          <w:numId w:val="120"/>
        </w:numPr>
      </w:pPr>
      <w:r w:rsidRPr="003678FE">
        <w:t>work habits and professional demeanor?</w:t>
      </w:r>
    </w:p>
    <w:p w14:paraId="31462148" w14:textId="77777777" w:rsidR="00042E40" w:rsidRPr="003678FE" w:rsidRDefault="00042E40" w:rsidP="00E53E15"/>
    <w:p w14:paraId="6A77A69D" w14:textId="08016A1D" w:rsidR="00042E40" w:rsidRPr="003678FE" w:rsidRDefault="00042E40" w:rsidP="007B33FE">
      <w:pPr>
        <w:numPr>
          <w:ilvl w:val="0"/>
          <w:numId w:val="120"/>
        </w:numPr>
        <w:spacing w:after="220"/>
        <w:ind w:left="2708" w:hanging="634"/>
      </w:pPr>
      <w:r w:rsidRPr="003678FE">
        <w:t>Describe the restrictions regarding the following specific employee activities which could result in a loss of impartiality (or the perception thereof)</w:t>
      </w:r>
      <w:r w:rsidR="00EB5B2F">
        <w:t>:</w:t>
      </w:r>
    </w:p>
    <w:p w14:paraId="0B3FBE9D" w14:textId="56E8448C" w:rsidR="00042E40" w:rsidRPr="003678FE" w:rsidRDefault="00042E40" w:rsidP="007B33FE">
      <w:pPr>
        <w:numPr>
          <w:ilvl w:val="1"/>
          <w:numId w:val="120"/>
        </w:numPr>
      </w:pPr>
      <w:r w:rsidRPr="003678FE">
        <w:t>accepting transportation</w:t>
      </w:r>
      <w:r w:rsidR="00C23D70">
        <w:t xml:space="preserve"> </w:t>
      </w:r>
      <w:r w:rsidRPr="003678FE">
        <w:t>from licensee</w:t>
      </w:r>
      <w:r w:rsidR="00F5300E">
        <w:t xml:space="preserve"> personnel</w:t>
      </w:r>
    </w:p>
    <w:p w14:paraId="27803DE4" w14:textId="23673CFF" w:rsidR="00042E40" w:rsidRPr="003678FE" w:rsidRDefault="00042E40" w:rsidP="007B33FE">
      <w:pPr>
        <w:numPr>
          <w:ilvl w:val="1"/>
          <w:numId w:val="120"/>
        </w:numPr>
      </w:pPr>
      <w:r w:rsidRPr="003678FE">
        <w:t xml:space="preserve">attending social functions </w:t>
      </w:r>
      <w:r w:rsidR="00C23D70">
        <w:t xml:space="preserve">that are </w:t>
      </w:r>
      <w:r w:rsidR="00CD6467">
        <w:t>not open to the genera</w:t>
      </w:r>
      <w:r w:rsidR="00EB23E0">
        <w:t xml:space="preserve">l public and are </w:t>
      </w:r>
      <w:r w:rsidRPr="003678FE">
        <w:t xml:space="preserve">essentially limited to licensee and </w:t>
      </w:r>
      <w:r w:rsidR="000A2AEE">
        <w:t xml:space="preserve">licensee </w:t>
      </w:r>
      <w:r w:rsidRPr="003678FE">
        <w:t xml:space="preserve">contractor </w:t>
      </w:r>
      <w:r w:rsidR="00982D6F">
        <w:t>personnel</w:t>
      </w:r>
    </w:p>
    <w:p w14:paraId="4181F1A2" w14:textId="3F97E743" w:rsidR="005D0A09" w:rsidRDefault="005D0A09" w:rsidP="007B33FE">
      <w:pPr>
        <w:numPr>
          <w:ilvl w:val="1"/>
          <w:numId w:val="120"/>
        </w:numPr>
      </w:pPr>
      <w:r>
        <w:t xml:space="preserve">use of licensee fitness </w:t>
      </w:r>
      <w:r w:rsidR="00116818">
        <w:t>facilities</w:t>
      </w:r>
    </w:p>
    <w:p w14:paraId="7DD317C9" w14:textId="1BFC84DE" w:rsidR="00042E40" w:rsidRPr="003678FE" w:rsidRDefault="00042E40" w:rsidP="007B33FE">
      <w:pPr>
        <w:numPr>
          <w:ilvl w:val="1"/>
          <w:numId w:val="120"/>
        </w:numPr>
      </w:pPr>
      <w:r w:rsidRPr="003678FE">
        <w:t>coffee clubs, cafeterias, credit unions</w:t>
      </w:r>
    </w:p>
    <w:p w14:paraId="2644708F" w14:textId="77777777" w:rsidR="00042E40" w:rsidRPr="003678FE" w:rsidRDefault="00042E40" w:rsidP="007B33FE">
      <w:pPr>
        <w:numPr>
          <w:ilvl w:val="1"/>
          <w:numId w:val="120"/>
        </w:numPr>
      </w:pPr>
      <w:r w:rsidRPr="003678FE">
        <w:t>property and neighborhood relationships</w:t>
      </w:r>
    </w:p>
    <w:p w14:paraId="2A9EDF37" w14:textId="77777777" w:rsidR="00042E40" w:rsidRPr="003678FE" w:rsidRDefault="00042E40" w:rsidP="007B33FE">
      <w:pPr>
        <w:numPr>
          <w:ilvl w:val="1"/>
          <w:numId w:val="120"/>
        </w:numPr>
      </w:pPr>
      <w:r w:rsidRPr="003678FE">
        <w:t>community activities</w:t>
      </w:r>
    </w:p>
    <w:p w14:paraId="2BE5FC7A" w14:textId="224640E2" w:rsidR="00042E40" w:rsidRDefault="00042E40" w:rsidP="007B33FE">
      <w:pPr>
        <w:numPr>
          <w:ilvl w:val="1"/>
          <w:numId w:val="120"/>
        </w:numPr>
      </w:pPr>
      <w:r w:rsidRPr="003678FE">
        <w:t xml:space="preserve">employment of spouse and children </w:t>
      </w:r>
    </w:p>
    <w:p w14:paraId="7C33D326" w14:textId="04B5F9AB" w:rsidR="00214508" w:rsidRPr="003678FE" w:rsidRDefault="00214508" w:rsidP="007B33FE">
      <w:pPr>
        <w:numPr>
          <w:ilvl w:val="1"/>
          <w:numId w:val="120"/>
        </w:numPr>
      </w:pPr>
      <w:r>
        <w:t>conversing with licensee personnel on social media</w:t>
      </w:r>
    </w:p>
    <w:p w14:paraId="31139057" w14:textId="77777777" w:rsidR="00042E40" w:rsidRPr="003678FE" w:rsidRDefault="00042E40" w:rsidP="00E53E15"/>
    <w:p w14:paraId="56952009" w14:textId="0378FFC6" w:rsidR="00042E40" w:rsidRPr="003678FE" w:rsidRDefault="00042E40" w:rsidP="007B33FE">
      <w:pPr>
        <w:numPr>
          <w:ilvl w:val="0"/>
          <w:numId w:val="120"/>
        </w:numPr>
      </w:pPr>
      <w:r w:rsidRPr="003678FE">
        <w:t>Explain the Office of Government Ethics standards of ethical conduct for the following areas as applicable to NRC inspectors:</w:t>
      </w:r>
      <w:ins w:id="23" w:author="Author">
        <w:r w:rsidR="005A2138">
          <w:tab/>
        </w:r>
        <w:r w:rsidR="005A2138">
          <w:tab/>
        </w:r>
        <w:r w:rsidR="005A2138">
          <w:tab/>
        </w:r>
      </w:ins>
    </w:p>
    <w:p w14:paraId="31FAEF95" w14:textId="77777777" w:rsidR="00042E40" w:rsidRPr="003678FE" w:rsidRDefault="00042E40" w:rsidP="007B33FE">
      <w:pPr>
        <w:numPr>
          <w:ilvl w:val="1"/>
          <w:numId w:val="120"/>
        </w:numPr>
      </w:pPr>
      <w:r w:rsidRPr="003678FE">
        <w:t>gifts from outside sources</w:t>
      </w:r>
    </w:p>
    <w:p w14:paraId="02C5F9B4" w14:textId="77777777" w:rsidR="00042E40" w:rsidRPr="003678FE" w:rsidRDefault="00042E40" w:rsidP="007B33FE">
      <w:pPr>
        <w:numPr>
          <w:ilvl w:val="1"/>
          <w:numId w:val="120"/>
        </w:numPr>
      </w:pPr>
      <w:r w:rsidRPr="003678FE">
        <w:t>gifts between employees</w:t>
      </w:r>
    </w:p>
    <w:p w14:paraId="00092850" w14:textId="77777777" w:rsidR="00042E40" w:rsidRPr="003678FE" w:rsidRDefault="00042E40" w:rsidP="007B33FE">
      <w:pPr>
        <w:numPr>
          <w:ilvl w:val="1"/>
          <w:numId w:val="120"/>
        </w:numPr>
      </w:pPr>
      <w:r w:rsidRPr="003678FE">
        <w:t xml:space="preserve">conflicting financial interests </w:t>
      </w:r>
    </w:p>
    <w:p w14:paraId="7A5C4833" w14:textId="77777777" w:rsidR="00042E40" w:rsidRPr="003678FE" w:rsidRDefault="00042E40" w:rsidP="007B33FE">
      <w:pPr>
        <w:numPr>
          <w:ilvl w:val="1"/>
          <w:numId w:val="120"/>
        </w:numPr>
      </w:pPr>
      <w:r w:rsidRPr="003678FE">
        <w:t>impartiality in performing official duties</w:t>
      </w:r>
    </w:p>
    <w:p w14:paraId="414AB3C6" w14:textId="4A9BB8BC" w:rsidR="00042E40" w:rsidRPr="003678FE" w:rsidRDefault="00042E40" w:rsidP="007B33FE">
      <w:pPr>
        <w:numPr>
          <w:ilvl w:val="1"/>
          <w:numId w:val="120"/>
        </w:numPr>
      </w:pPr>
      <w:r w:rsidRPr="003678FE">
        <w:t>seeking employment</w:t>
      </w:r>
      <w:r w:rsidR="000A2251">
        <w:t xml:space="preserve"> at NRC regulated facilities </w:t>
      </w:r>
    </w:p>
    <w:p w14:paraId="69DF875F" w14:textId="63CD6CD1" w:rsidR="00042E40" w:rsidRPr="003678FE" w:rsidRDefault="00042E40" w:rsidP="007B33FE">
      <w:pPr>
        <w:numPr>
          <w:ilvl w:val="1"/>
          <w:numId w:val="120"/>
        </w:numPr>
      </w:pPr>
      <w:r w:rsidRPr="003678FE">
        <w:t xml:space="preserve">misuse of </w:t>
      </w:r>
      <w:r w:rsidR="00BC03BC">
        <w:t xml:space="preserve">regulatory authority </w:t>
      </w:r>
    </w:p>
    <w:p w14:paraId="3F593C8D" w14:textId="5AD46943" w:rsidR="00042E40" w:rsidRDefault="001F5156" w:rsidP="007B33FE">
      <w:pPr>
        <w:numPr>
          <w:ilvl w:val="1"/>
          <w:numId w:val="120"/>
        </w:numPr>
      </w:pPr>
      <w:r>
        <w:t xml:space="preserve">political </w:t>
      </w:r>
      <w:r w:rsidR="00042E40" w:rsidRPr="003678FE">
        <w:t>activities</w:t>
      </w:r>
      <w:r w:rsidR="00E06CCE">
        <w:t xml:space="preserve"> at work</w:t>
      </w:r>
    </w:p>
    <w:p w14:paraId="7B56DD80" w14:textId="05E6A67D" w:rsidR="007E47F0" w:rsidRPr="003678FE" w:rsidRDefault="00777DAE" w:rsidP="007B33FE">
      <w:pPr>
        <w:numPr>
          <w:ilvl w:val="1"/>
          <w:numId w:val="120"/>
        </w:numPr>
      </w:pPr>
      <w:r>
        <w:t xml:space="preserve">employee </w:t>
      </w:r>
      <w:r w:rsidR="00301627">
        <w:t>responsibilities</w:t>
      </w:r>
      <w:r w:rsidR="00E06D2E">
        <w:t xml:space="preserve"> </w:t>
      </w:r>
      <w:r>
        <w:t xml:space="preserve">regarding </w:t>
      </w:r>
      <w:r w:rsidR="00E06D2E">
        <w:t xml:space="preserve">the workplace environment </w:t>
      </w:r>
    </w:p>
    <w:p w14:paraId="5D74BC6C" w14:textId="77777777" w:rsidR="00042E40" w:rsidRPr="003678FE" w:rsidRDefault="00042E40" w:rsidP="00E53E15"/>
    <w:p w14:paraId="626D54D9" w14:textId="63692F96" w:rsidR="00042E40" w:rsidRPr="003678FE" w:rsidRDefault="00042E40" w:rsidP="007B33FE">
      <w:pPr>
        <w:numPr>
          <w:ilvl w:val="0"/>
          <w:numId w:val="120"/>
        </w:numPr>
      </w:pPr>
      <w:r w:rsidRPr="003678FE">
        <w:t>What are the actions expected to be performed by NRC personnel when they identify unsafe work practices or violations which could lead to an unsafe situation</w:t>
      </w:r>
      <w:r w:rsidR="00DD49BB">
        <w:t xml:space="preserve"> at a</w:t>
      </w:r>
      <w:r w:rsidR="007057AF">
        <w:t>n NRC licensed facili</w:t>
      </w:r>
      <w:r w:rsidR="005675AE">
        <w:t xml:space="preserve">ty? </w:t>
      </w:r>
    </w:p>
    <w:p w14:paraId="175CEBF7" w14:textId="77777777" w:rsidR="00042E40" w:rsidRPr="003678FE" w:rsidRDefault="00042E40" w:rsidP="00E53E15"/>
    <w:p w14:paraId="62D5221E" w14:textId="7CA16EAF" w:rsidR="00042E40" w:rsidRPr="003678FE" w:rsidRDefault="00042E40" w:rsidP="007B33FE">
      <w:pPr>
        <w:numPr>
          <w:ilvl w:val="0"/>
          <w:numId w:val="120"/>
        </w:numPr>
      </w:pPr>
      <w:r w:rsidRPr="003678FE">
        <w:t xml:space="preserve">What are </w:t>
      </w:r>
      <w:r w:rsidR="0029701E">
        <w:t xml:space="preserve">some of the techniques </w:t>
      </w:r>
      <w:r w:rsidRPr="003678FE">
        <w:t>used by NRC managers to verify the performance and objectivity of individual inspectors and team leaders during onsite activities at reactor facilities?</w:t>
      </w:r>
      <w:r w:rsidR="007E4D31">
        <w:t xml:space="preserve"> </w:t>
      </w:r>
      <w:r w:rsidR="009F6C03">
        <w:t xml:space="preserve"> </w:t>
      </w:r>
      <w:r w:rsidR="007E4D31" w:rsidRPr="00A72AEB">
        <w:t>Your answer should include discussion of the specific areas that NRC management should focus on in assessing inspectors.</w:t>
      </w:r>
    </w:p>
    <w:p w14:paraId="258ACC5D" w14:textId="77777777" w:rsidR="00042E40" w:rsidRPr="003678FE" w:rsidRDefault="00042E40" w:rsidP="00E53E15"/>
    <w:p w14:paraId="034086A4" w14:textId="4AEE719A" w:rsidR="00042E40" w:rsidRPr="003678FE" w:rsidRDefault="004B3403" w:rsidP="006B0BB5">
      <w:pPr>
        <w:pStyle w:val="ListParagraph"/>
        <w:numPr>
          <w:ilvl w:val="0"/>
          <w:numId w:val="120"/>
        </w:numPr>
        <w:spacing w:after="220"/>
      </w:pPr>
      <w:r w:rsidRPr="003678FE">
        <w:t xml:space="preserve">What </w:t>
      </w:r>
      <w:proofErr w:type="gramStart"/>
      <w:r w:rsidRPr="003678FE">
        <w:t>are</w:t>
      </w:r>
      <w:proofErr w:type="gramEnd"/>
      <w:r w:rsidRPr="003678FE">
        <w:t xml:space="preserve"> the expectations of inspector conduct in a reactor control room during normal, transient, and emergency conditions?</w:t>
      </w:r>
    </w:p>
    <w:p w14:paraId="5D79FE32" w14:textId="77777777" w:rsidR="00042E40" w:rsidRPr="003678FE" w:rsidRDefault="00042E40" w:rsidP="007B33FE">
      <w:pPr>
        <w:numPr>
          <w:ilvl w:val="0"/>
          <w:numId w:val="120"/>
        </w:numPr>
      </w:pPr>
      <w:r w:rsidRPr="003678FE">
        <w:t xml:space="preserve">What are NRC employees supposed to do if they receive an allegation of improper action by an NRC staff member or contractor involved in inspection or other oversight activities? </w:t>
      </w:r>
    </w:p>
    <w:p w14:paraId="2C199BF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81D887" w14:textId="788A6AE2"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0078273E">
        <w:tab/>
      </w:r>
      <w:r w:rsidRPr="00321ADB">
        <w:tab/>
      </w:r>
      <w:r w:rsidRPr="00321ADB">
        <w:tab/>
        <w:t>1.</w:t>
      </w:r>
      <w:r w:rsidRPr="00321ADB">
        <w:tab/>
        <w:t xml:space="preserve">Explore the information available on the Ethics page of OGC’s Website particularly the information on the Ethics Advice and Articles tab.  Find and read the Summary of Major Ethics Rules for NRC Employees (Ethics Articles) and </w:t>
      </w:r>
      <w:r w:rsidR="007018AF">
        <w:t>the Ethics Ori</w:t>
      </w:r>
      <w:r w:rsidR="00F60E4A">
        <w:t xml:space="preserve">entation for New Employees </w:t>
      </w:r>
      <w:r w:rsidRPr="00321ADB">
        <w:t xml:space="preserve">Complete the Ethics Training </w:t>
      </w:r>
      <w:r w:rsidR="002D5887">
        <w:t xml:space="preserve">for </w:t>
      </w:r>
      <w:r w:rsidR="002D5887" w:rsidRPr="002D5887">
        <w:t>New Employee</w:t>
      </w:r>
      <w:r w:rsidR="002D5887">
        <w:t>s</w:t>
      </w:r>
      <w:r w:rsidR="002D5887" w:rsidRPr="002D5887">
        <w:t xml:space="preserve"> in </w:t>
      </w:r>
      <w:r w:rsidR="00455E0F">
        <w:t>TMS</w:t>
      </w:r>
      <w:r w:rsidRPr="00321ADB">
        <w:t xml:space="preserve">.  </w:t>
      </w:r>
    </w:p>
    <w:p w14:paraId="295CA5E9" w14:textId="77777777" w:rsidR="00042E40" w:rsidRPr="00321ADB" w:rsidRDefault="00042E40" w:rsidP="00E53E15"/>
    <w:p w14:paraId="6255A0A7" w14:textId="6D269EDE" w:rsidR="00042E40" w:rsidRPr="00321ADB" w:rsidRDefault="00042E40" w:rsidP="00F8232B">
      <w:pPr>
        <w:numPr>
          <w:ilvl w:val="0"/>
          <w:numId w:val="14"/>
        </w:numPr>
      </w:pPr>
      <w:r w:rsidRPr="00321ADB">
        <w:t xml:space="preserve">Locate and review the material specifically listed in the reference section of this activity.  Although the agency has a code </w:t>
      </w:r>
      <w:r w:rsidR="00630A3C">
        <w:t xml:space="preserve">of ethics </w:t>
      </w:r>
      <w:r w:rsidRPr="00321ADB">
        <w:t xml:space="preserve">for employee/inspector conduct, not all regions or offices have specific guidance in this area.  You should closely review the guidance applicable to your position. Some of this guidance may be located in directives which describe the duties and responsibilities of specific positions (e.g., resident staff or project engineer guidance). </w:t>
      </w:r>
    </w:p>
    <w:p w14:paraId="0A010BAD" w14:textId="77777777" w:rsidR="00042E40" w:rsidRPr="00321ADB" w:rsidRDefault="00042E40" w:rsidP="00E53E15">
      <w:pPr>
        <w:ind w:firstLine="120"/>
      </w:pPr>
    </w:p>
    <w:p w14:paraId="652999A0" w14:textId="77777777" w:rsidR="00042E40" w:rsidRPr="00321ADB" w:rsidRDefault="00042E40" w:rsidP="00F8232B">
      <w:pPr>
        <w:numPr>
          <w:ilvl w:val="0"/>
          <w:numId w:val="14"/>
        </w:numPr>
      </w:pPr>
      <w:r w:rsidRPr="00321ADB">
        <w:t xml:space="preserve">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 </w:t>
      </w:r>
    </w:p>
    <w:p w14:paraId="07F78EA8" w14:textId="77777777" w:rsidR="00042E40" w:rsidRPr="00321ADB" w:rsidRDefault="00042E40" w:rsidP="00E53E15"/>
    <w:p w14:paraId="3F287C5A" w14:textId="77777777" w:rsidR="00042E40" w:rsidRPr="00321ADB" w:rsidRDefault="00042E40" w:rsidP="00F8232B">
      <w:pPr>
        <w:numPr>
          <w:ilvl w:val="0"/>
          <w:numId w:val="14"/>
        </w:numPr>
      </w:pPr>
      <w:r w:rsidRPr="00321ADB">
        <w:t>Meet with your supervisor, your regional counsel, or other designated ethics expert to discuss any questions you may have as a result of this activity.  Discuss the items listed under the evaluation criteria section of this study activity with your supervisor.</w:t>
      </w:r>
    </w:p>
    <w:p w14:paraId="0F3760D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89D66A" w14:textId="29B5988D" w:rsidR="00042E40" w:rsidRPr="00321ADB" w:rsidRDefault="00042E40" w:rsidP="00A1277B">
      <w:pPr>
        <w:tabs>
          <w:tab w:val="left" w:pos="-1080"/>
          <w:tab w:val="left" w:pos="-720"/>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Pr="00321ADB">
        <w:tab/>
      </w:r>
      <w:r w:rsidR="00015095">
        <w:tab/>
      </w:r>
      <w:r w:rsidRPr="00321ADB">
        <w:t>Obtain your supervisor</w:t>
      </w:r>
      <w:r w:rsidR="00CF15B8" w:rsidRPr="00321ADB">
        <w:t>’</w:t>
      </w:r>
      <w:r w:rsidRPr="00321ADB">
        <w:t>s signature in the line item for Basic-Level Certification Signature Card Item ISA-3.</w:t>
      </w:r>
    </w:p>
    <w:p w14:paraId="74F38BF4"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RPr="00321ADB" w:rsidSect="00D400A3">
          <w:pgSz w:w="12240" w:h="15840" w:code="1"/>
          <w:pgMar w:top="1440" w:right="1440" w:bottom="1440" w:left="1440" w:header="720" w:footer="720" w:gutter="0"/>
          <w:cols w:space="720"/>
          <w:noEndnote/>
          <w:docGrid w:linePitch="326"/>
        </w:sectPr>
      </w:pPr>
    </w:p>
    <w:p w14:paraId="3E4CFB9D" w14:textId="77777777" w:rsidR="00042E40" w:rsidRPr="00321ADB" w:rsidRDefault="00042E40" w:rsidP="00EB3F9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321ADB">
        <w:rPr>
          <w:bCs/>
        </w:rPr>
        <w:t>Basic-Level Individual Study Activity</w:t>
      </w:r>
    </w:p>
    <w:p w14:paraId="2A5D862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EFA6D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 xml:space="preserve">(ISA-4) Fitness-for-Duty Rule </w:t>
      </w:r>
      <w:r w:rsidRPr="00321ADB">
        <w:fldChar w:fldCharType="begin"/>
      </w:r>
      <w:r w:rsidRPr="00321ADB">
        <w:instrText>tc \l2 "</w:instrText>
      </w:r>
      <w:bookmarkStart w:id="24" w:name="_Toc311547149"/>
      <w:bookmarkStart w:id="25" w:name="_Toc83124787"/>
      <w:r w:rsidRPr="00321ADB">
        <w:instrText>(ISA-4) Fitness-for-Duty Rule</w:instrText>
      </w:r>
      <w:bookmarkEnd w:id="24"/>
      <w:bookmarkEnd w:id="25"/>
      <w:r w:rsidRPr="00321ADB">
        <w:fldChar w:fldCharType="end"/>
      </w:r>
      <w:r w:rsidRPr="00321ADB">
        <w:tab/>
      </w:r>
    </w:p>
    <w:p w14:paraId="64E11DF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47509E" w14:textId="37338343"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w:t>
      </w:r>
      <w:r w:rsidR="001B498E" w:rsidRPr="00321ADB">
        <w:t>can operate</w:t>
      </w:r>
      <w:r w:rsidRPr="00321ADB">
        <w:t xml:space="preserve"> the facilities safely.  </w:t>
      </w:r>
    </w:p>
    <w:p w14:paraId="69EC869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F4AD8B" w14:textId="583C68C3" w:rsidR="00042E40" w:rsidRPr="00321ADB" w:rsidRDefault="007D33F3"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t xml:space="preserve">Note: </w:t>
      </w:r>
      <w:r w:rsidR="00E33F6F">
        <w:t xml:space="preserve"> </w:t>
      </w:r>
      <w:r w:rsidR="00042E40" w:rsidRPr="00321ADB">
        <w:t xml:space="preserve">Research and test reactors are not subject to 10 CFR Part 26, </w:t>
      </w:r>
      <w:r w:rsidR="00CF15B8" w:rsidRPr="00321ADB">
        <w:t>“</w:t>
      </w:r>
      <w:r w:rsidR="00042E40" w:rsidRPr="00321ADB">
        <w:t>Fitness for Duty Programs,</w:t>
      </w:r>
      <w:r w:rsidR="00CF15B8" w:rsidRPr="00321ADB">
        <w:t>”</w:t>
      </w:r>
      <w:r w:rsidR="00042E40" w:rsidRPr="00321ADB">
        <w:t xml:space="preserve"> but according to 10 CFR 55.53(j) each licensed operator is required to meet FFD performance standards and according to 10 CFR 55.53(k), each licensed operator </w:t>
      </w:r>
      <w:r w:rsidR="00CF15B8" w:rsidRPr="00321ADB">
        <w:t>“</w:t>
      </w:r>
      <w:r w:rsidR="00042E40" w:rsidRPr="00321ADB">
        <w:t>...shall participate in any drug and alcohol testing program that may be established for that non-power facility.</w:t>
      </w:r>
      <w:r w:rsidR="00CF15B8" w:rsidRPr="00321ADB">
        <w:t>”</w:t>
      </w:r>
      <w:r w:rsidR="00042E40" w:rsidRPr="00321ADB">
        <w:t xml:space="preserve">  </w:t>
      </w:r>
    </w:p>
    <w:p w14:paraId="12B2810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321ADB">
        <w:t xml:space="preserve">  </w:t>
      </w:r>
    </w:p>
    <w:p w14:paraId="650D4AC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49FA8E9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rPr>
          <w:bCs/>
        </w:rPr>
        <w:t>AREAS:</w:t>
      </w:r>
      <w:r w:rsidRPr="00321ADB">
        <w:rPr>
          <w:bCs/>
        </w:rPr>
        <w:tab/>
      </w:r>
      <w:r w:rsidRPr="00321ADB">
        <w:rPr>
          <w:bCs/>
        </w:rPr>
        <w:tab/>
      </w:r>
      <w:r w:rsidRPr="00321ADB">
        <w:t>INSPECTION</w:t>
      </w:r>
    </w:p>
    <w:p w14:paraId="2C3CBF4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321ADB">
        <w:t xml:space="preserve">SELF-MANAGEMENT </w:t>
      </w:r>
    </w:p>
    <w:p w14:paraId="3181BAE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EC737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LEVEL OF </w:t>
      </w:r>
    </w:p>
    <w:p w14:paraId="021712AC" w14:textId="303A022D"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001B498E" w:rsidRPr="00321ADB">
        <w:tab/>
        <w:t xml:space="preserve"> 3</w:t>
      </w:r>
      <w:r w:rsidRPr="00321ADB">
        <w:t xml:space="preserve"> hours</w:t>
      </w:r>
    </w:p>
    <w:p w14:paraId="4A3413E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AED0A7F" w14:textId="77777777" w:rsidR="00042E40" w:rsidRPr="003678FE" w:rsidRDefault="00042E40" w:rsidP="00E53E15">
      <w:pPr>
        <w:tabs>
          <w:tab w:val="left" w:pos="-1080"/>
          <w:tab w:val="left" w:pos="-720"/>
          <w:tab w:val="left" w:pos="274"/>
          <w:tab w:val="left" w:pos="806"/>
          <w:tab w:val="left" w:pos="1440"/>
          <w:tab w:val="left" w:pos="207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2520"/>
      </w:pPr>
      <w:r w:rsidRPr="00321ADB">
        <w:rPr>
          <w:bCs/>
        </w:rPr>
        <w:t>REFERENCES:</w:t>
      </w:r>
      <w:r w:rsidRPr="00321ADB">
        <w:rPr>
          <w:bCs/>
        </w:rPr>
        <w:tab/>
        <w:t>1.</w:t>
      </w:r>
      <w:r w:rsidRPr="00321ADB">
        <w:rPr>
          <w:bCs/>
        </w:rPr>
        <w:tab/>
      </w:r>
      <w:r w:rsidRPr="00321ADB">
        <w:t>Enforcement</w:t>
      </w:r>
      <w:r w:rsidRPr="003678FE">
        <w:t xml:space="preserve"> Manual, </w:t>
      </w:r>
      <w:r w:rsidR="003467BA">
        <w:t>Part II, Section 2.4</w:t>
      </w:r>
      <w:r w:rsidRPr="003678FE">
        <w:t xml:space="preserve">, </w:t>
      </w:r>
      <w:r w:rsidR="00CF15B8">
        <w:t>“</w:t>
      </w:r>
      <w:r w:rsidRPr="003678FE">
        <w:t>Enforcement Actions Involving Fitness</w:t>
      </w:r>
      <w:r w:rsidR="005142BE">
        <w:t>-</w:t>
      </w:r>
      <w:r w:rsidRPr="003678FE">
        <w:t>For</w:t>
      </w:r>
      <w:r w:rsidR="005142BE">
        <w:t>-</w:t>
      </w:r>
      <w:r w:rsidRPr="003678FE">
        <w:t>Duty (FFD)</w:t>
      </w:r>
      <w:r w:rsidR="00CF15B8">
        <w:t>”</w:t>
      </w:r>
      <w:r w:rsidRPr="003678FE">
        <w:t xml:space="preserve"> (research and test reactors [non-power reactors] are subject to this enforcement guidance only if there has been a program for drug and alcohol testing established for that non-power reactor.)</w:t>
      </w:r>
    </w:p>
    <w:p w14:paraId="02B878BE" w14:textId="77777777" w:rsidR="00042E40" w:rsidRPr="003678FE" w:rsidRDefault="00042E40" w:rsidP="00E53E15">
      <w:pPr>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79FCB2E3" w14:textId="77777777" w:rsidR="00042E40" w:rsidRPr="00932750" w:rsidRDefault="00042E40" w:rsidP="009D7A16">
      <w:pPr>
        <w:numPr>
          <w:ilvl w:val="0"/>
          <w:numId w:val="107"/>
        </w:numPr>
        <w:tabs>
          <w:tab w:val="left" w:pos="-1080"/>
          <w:tab w:val="left" w:pos="-720"/>
          <w:tab w:val="left" w:pos="274"/>
          <w:tab w:val="left" w:pos="806"/>
          <w:tab w:val="left" w:pos="1440"/>
          <w:tab w:val="left" w:pos="2520"/>
          <w:tab w:val="left" w:pos="3240"/>
          <w:tab w:val="left" w:pos="3874"/>
          <w:tab w:val="left" w:pos="4507"/>
          <w:tab w:val="left" w:pos="5040"/>
          <w:tab w:val="left" w:pos="5674"/>
          <w:tab w:val="left" w:pos="6307"/>
          <w:tab w:val="left" w:pos="7474"/>
          <w:tab w:val="left" w:pos="8107"/>
          <w:tab w:val="left" w:pos="8726"/>
        </w:tabs>
      </w:pPr>
      <w:r w:rsidRPr="00932750">
        <w:t>10 CFR Part 26</w:t>
      </w:r>
      <w:r>
        <w:t>, “Fitness for Duty Programs”</w:t>
      </w:r>
      <w:r w:rsidRPr="00932750">
        <w:t xml:space="preserve">  </w:t>
      </w:r>
    </w:p>
    <w:p w14:paraId="6E67B290" w14:textId="77777777" w:rsidR="00042E40" w:rsidRPr="00932750" w:rsidRDefault="00042E40" w:rsidP="00E53E15">
      <w:pPr>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pPr>
    </w:p>
    <w:p w14:paraId="1B3A3813" w14:textId="77777777" w:rsidR="00042E40" w:rsidRPr="00932750" w:rsidRDefault="00042E40" w:rsidP="009D7A16">
      <w:pPr>
        <w:numPr>
          <w:ilvl w:val="0"/>
          <w:numId w:val="107"/>
        </w:numPr>
        <w:ind w:left="2520" w:hanging="450"/>
      </w:pPr>
      <w:r w:rsidRPr="00932750">
        <w:t>SECY 00-0022</w:t>
      </w:r>
      <w:r>
        <w:t>,</w:t>
      </w:r>
      <w:r w:rsidRPr="00932750">
        <w:t xml:space="preserve"> “Rulemaking Plan, "Decrease in the Scope of Random Fitness-for-Duty Testing Requirements for Nuclear Power Reactor Licensees," for Amendments to 10 CFR Part 26”</w:t>
      </w:r>
    </w:p>
    <w:p w14:paraId="2385EAD3" w14:textId="77777777" w:rsidR="00042E40" w:rsidRPr="00932750" w:rsidRDefault="00042E40" w:rsidP="00E53E15">
      <w:pPr>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pPr>
    </w:p>
    <w:p w14:paraId="638E63C9" w14:textId="77777777" w:rsidR="00042E40" w:rsidRPr="00CC2AD8" w:rsidRDefault="00042E40" w:rsidP="009D7A16">
      <w:pPr>
        <w:numPr>
          <w:ilvl w:val="0"/>
          <w:numId w:val="107"/>
        </w:numPr>
        <w:tabs>
          <w:tab w:val="left" w:pos="-1080"/>
          <w:tab w:val="left" w:pos="-720"/>
          <w:tab w:val="left" w:pos="274"/>
          <w:tab w:val="left" w:pos="806"/>
          <w:tab w:val="left" w:pos="1440"/>
          <w:tab w:val="left" w:pos="2520"/>
          <w:tab w:val="left" w:pos="3240"/>
          <w:tab w:val="left" w:pos="3874"/>
          <w:tab w:val="left" w:pos="4507"/>
          <w:tab w:val="left" w:pos="5040"/>
          <w:tab w:val="left" w:pos="5674"/>
          <w:tab w:val="left" w:pos="6307"/>
          <w:tab w:val="left" w:pos="7474"/>
          <w:tab w:val="left" w:pos="8107"/>
          <w:tab w:val="left" w:pos="8726"/>
        </w:tabs>
        <w:ind w:left="2520" w:hanging="450"/>
      </w:pPr>
      <w:r w:rsidRPr="00932750">
        <w:t>NUREG-1912</w:t>
      </w:r>
      <w:r w:rsidRPr="00CC2AD8">
        <w:t>, “Summary and Analysis of Public Comments Received on Proposed Revisions to 10 CFR Part 26 – Fitness for Duty Programs” Section 4.2, “Performance Objectives” and Section 4.4.3, “Procedures”</w:t>
      </w:r>
    </w:p>
    <w:p w14:paraId="68970CA1" w14:textId="77777777" w:rsidR="00042E40" w:rsidRPr="00CC2AD8" w:rsidRDefault="00042E40" w:rsidP="00E53E15">
      <w:pPr>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pPr>
    </w:p>
    <w:p w14:paraId="05CC6AF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0E2F22A0" w14:textId="766CC725" w:rsidR="00042E40" w:rsidRPr="00321ADB" w:rsidRDefault="00042E40" w:rsidP="00321ADB">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321ADB">
        <w:rPr>
          <w:bCs/>
        </w:rPr>
        <w:t>CRITERIA:</w:t>
      </w:r>
      <w:r w:rsidRPr="00321ADB">
        <w:rPr>
          <w:bCs/>
        </w:rPr>
        <w:tab/>
      </w:r>
      <w:r w:rsidRPr="00321ADB">
        <w:rPr>
          <w:bCs/>
        </w:rPr>
        <w:tab/>
      </w:r>
      <w:r w:rsidRPr="00321ADB">
        <w:t>Upon completion of this activity, you will be asked to demonstrate your understanding of the NRC</w:t>
      </w:r>
      <w:r w:rsidR="00CF15B8" w:rsidRPr="00321ADB">
        <w:t>’</w:t>
      </w:r>
      <w:r w:rsidRPr="00321ADB">
        <w:t xml:space="preserve">s FFD rule by successfully </w:t>
      </w:r>
      <w:r w:rsidR="000566B0">
        <w:t>completing</w:t>
      </w:r>
      <w:r w:rsidRPr="00321ADB">
        <w:t xml:space="preserve"> the following: </w:t>
      </w:r>
    </w:p>
    <w:p w14:paraId="415018C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D2B301" w14:textId="77777777" w:rsidR="00042E40" w:rsidRPr="00321ADB" w:rsidRDefault="00042E40"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State the purpose of the NRC</w:t>
      </w:r>
      <w:r w:rsidR="00CF15B8" w:rsidRPr="00321ADB">
        <w:t>’</w:t>
      </w:r>
      <w:r w:rsidRPr="00321ADB">
        <w:t>s FFD rule and which licensees are required to meet this rule.</w:t>
      </w:r>
    </w:p>
    <w:p w14:paraId="0629EFC1" w14:textId="77777777" w:rsidR="00042E40" w:rsidRPr="00321ADB" w:rsidRDefault="00042E40" w:rsidP="00E53E15">
      <w:pPr>
        <w:sectPr w:rsidR="00042E40" w:rsidRPr="00321ADB" w:rsidSect="00D400A3">
          <w:pgSz w:w="12240" w:h="15840" w:code="1"/>
          <w:pgMar w:top="1440" w:right="1440" w:bottom="1440" w:left="1440" w:header="720" w:footer="720" w:gutter="0"/>
          <w:cols w:space="720"/>
          <w:noEndnote/>
          <w:docGrid w:linePitch="326"/>
        </w:sectPr>
      </w:pPr>
    </w:p>
    <w:p w14:paraId="11DF700B" w14:textId="77777777" w:rsidR="00042E40" w:rsidRPr="00321ADB" w:rsidRDefault="00042E40" w:rsidP="00E53E15"/>
    <w:p w14:paraId="43DA20ED" w14:textId="77777777" w:rsidR="00042E40" w:rsidRPr="00321ADB" w:rsidRDefault="00042E40"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 xml:space="preserve">Explain why the FFD rule (10 CFR Part 26) is not considered an </w:t>
      </w:r>
      <w:r w:rsidR="00CF15B8" w:rsidRPr="00321ADB">
        <w:t>“</w:t>
      </w:r>
      <w:r w:rsidRPr="00321ADB">
        <w:t>unwarranted</w:t>
      </w:r>
      <w:r w:rsidR="00CF15B8" w:rsidRPr="00321ADB">
        <w:t>”</w:t>
      </w:r>
      <w:r w:rsidRPr="00321ADB">
        <w:t xml:space="preserve"> invasion of privacy and how licensees implement the requirements.</w:t>
      </w:r>
    </w:p>
    <w:p w14:paraId="222DF027"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62C9A7" w14:textId="77777777" w:rsidR="00042E40" w:rsidRPr="00321ADB" w:rsidRDefault="00042E40"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Discuss the enforcement policy related to violations of the FFD rule.</w:t>
      </w:r>
    </w:p>
    <w:p w14:paraId="03DF026F"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6D0BFB" w14:textId="3C723591" w:rsidR="00042E40" w:rsidRDefault="00042E40"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14:paraId="01B92A35" w14:textId="77777777" w:rsidR="00F903A2" w:rsidRPr="00AC6811" w:rsidRDefault="00F903A2" w:rsidP="000D489E">
      <w:pPr>
        <w:pStyle w:val="ListParagraph"/>
      </w:pPr>
    </w:p>
    <w:p w14:paraId="09399942" w14:textId="48400923" w:rsidR="00F903A2" w:rsidRPr="00AC6811" w:rsidRDefault="00F903A2"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AC6811">
        <w:rPr>
          <w:color w:val="000000" w:themeColor="text1"/>
        </w:rPr>
        <w:t xml:space="preserve">Discuss </w:t>
      </w:r>
      <w:r w:rsidR="003941D5" w:rsidRPr="00AC6811">
        <w:rPr>
          <w:color w:val="000000" w:themeColor="text1"/>
        </w:rPr>
        <w:t xml:space="preserve">the basis for </w:t>
      </w:r>
      <w:r w:rsidRPr="00AC6811">
        <w:rPr>
          <w:color w:val="000000" w:themeColor="text1"/>
        </w:rPr>
        <w:t>the</w:t>
      </w:r>
      <w:r w:rsidR="00F17439" w:rsidRPr="00AC6811">
        <w:rPr>
          <w:color w:val="000000" w:themeColor="text1"/>
        </w:rPr>
        <w:t xml:space="preserve"> .04 Blood Alcohol </w:t>
      </w:r>
      <w:r w:rsidR="003941D5" w:rsidRPr="00AC6811">
        <w:rPr>
          <w:color w:val="000000" w:themeColor="text1"/>
        </w:rPr>
        <w:t xml:space="preserve">Content </w:t>
      </w:r>
      <w:r w:rsidR="00F17439" w:rsidRPr="00AC6811">
        <w:rPr>
          <w:color w:val="000000" w:themeColor="text1"/>
        </w:rPr>
        <w:t>limit</w:t>
      </w:r>
      <w:r w:rsidR="00D47E5F" w:rsidRPr="00AC6811">
        <w:rPr>
          <w:color w:val="000000" w:themeColor="text1"/>
        </w:rPr>
        <w:t xml:space="preserve">.  </w:t>
      </w:r>
      <w:r w:rsidR="004C0144" w:rsidRPr="00AC6811">
        <w:rPr>
          <w:color w:val="000000" w:themeColor="text1"/>
        </w:rPr>
        <w:t xml:space="preserve">Why </w:t>
      </w:r>
      <w:proofErr w:type="gramStart"/>
      <w:r w:rsidR="004C0144" w:rsidRPr="00AC6811">
        <w:rPr>
          <w:color w:val="000000" w:themeColor="text1"/>
        </w:rPr>
        <w:t>was</w:t>
      </w:r>
      <w:proofErr w:type="gramEnd"/>
      <w:r w:rsidR="004C0144" w:rsidRPr="00AC6811">
        <w:rPr>
          <w:color w:val="000000" w:themeColor="text1"/>
        </w:rPr>
        <w:t xml:space="preserve"> this limit </w:t>
      </w:r>
      <w:r w:rsidR="00E2686C" w:rsidRPr="00AC6811">
        <w:rPr>
          <w:color w:val="000000" w:themeColor="text1"/>
        </w:rPr>
        <w:t xml:space="preserve">chosen? </w:t>
      </w:r>
      <w:r w:rsidR="00F17439" w:rsidRPr="00AC6811">
        <w:rPr>
          <w:color w:val="000000" w:themeColor="text1"/>
        </w:rPr>
        <w:t xml:space="preserve"> </w:t>
      </w:r>
      <w:r w:rsidR="00A423EC" w:rsidRPr="00AC6811">
        <w:rPr>
          <w:color w:val="000000" w:themeColor="text1"/>
        </w:rPr>
        <w:t xml:space="preserve">Can this limit be exceeded </w:t>
      </w:r>
      <w:r w:rsidR="004E6ACA" w:rsidRPr="00AC6811">
        <w:rPr>
          <w:color w:val="000000" w:themeColor="text1"/>
        </w:rPr>
        <w:t xml:space="preserve">if an individual </w:t>
      </w:r>
      <w:r w:rsidR="008D30BD" w:rsidRPr="00AC6811">
        <w:rPr>
          <w:color w:val="000000" w:themeColor="text1"/>
        </w:rPr>
        <w:t>abstains</w:t>
      </w:r>
      <w:r w:rsidR="004E6ACA" w:rsidRPr="00AC6811">
        <w:rPr>
          <w:color w:val="000000" w:themeColor="text1"/>
        </w:rPr>
        <w:t xml:space="preserve"> from alcohol use </w:t>
      </w:r>
      <w:r w:rsidR="0049233F" w:rsidRPr="00AC6811">
        <w:rPr>
          <w:color w:val="000000" w:themeColor="text1"/>
        </w:rPr>
        <w:t xml:space="preserve">four hours prior to reporting to work? </w:t>
      </w:r>
    </w:p>
    <w:p w14:paraId="4FFFB52A" w14:textId="77777777" w:rsidR="004D7909" w:rsidRDefault="004D7909" w:rsidP="000D489E">
      <w:pPr>
        <w:pStyle w:val="ListParagraph"/>
      </w:pPr>
    </w:p>
    <w:p w14:paraId="0FCD3F3D" w14:textId="5BAB5862" w:rsidR="004D7909" w:rsidRPr="00321ADB" w:rsidRDefault="004D7909" w:rsidP="00F8232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What are the FFD requirements for sites </w:t>
      </w:r>
      <w:r w:rsidR="0008136E">
        <w:t xml:space="preserve">that are under construction or are </w:t>
      </w:r>
      <w:r w:rsidR="004A10DE">
        <w:t xml:space="preserve">suppliers of basic components that </w:t>
      </w:r>
      <w:r w:rsidR="005B3687">
        <w:t xml:space="preserve">will be used at a reactor plant site? </w:t>
      </w:r>
    </w:p>
    <w:p w14:paraId="7B7163B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0C356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Pr="00321ADB">
        <w:tab/>
      </w:r>
      <w:r w:rsidRPr="00321ADB">
        <w:tab/>
      </w:r>
      <w:r w:rsidR="00321ADB">
        <w:tab/>
      </w:r>
      <w:r w:rsidRPr="00321ADB">
        <w:t>1.</w:t>
      </w:r>
      <w:r w:rsidRPr="00321ADB">
        <w:tab/>
        <w:t>On the NRC</w:t>
      </w:r>
      <w:r w:rsidR="00CF15B8" w:rsidRPr="00321ADB">
        <w:t>’</w:t>
      </w:r>
      <w:r w:rsidRPr="00321ADB">
        <w:t xml:space="preserve">s external Web site, use the search function to find information on </w:t>
      </w:r>
      <w:r w:rsidR="00CF15B8" w:rsidRPr="00321ADB">
        <w:t>“</w:t>
      </w:r>
      <w:r w:rsidRPr="00321ADB">
        <w:t>fitness for duty.</w:t>
      </w:r>
      <w:r w:rsidR="00CF15B8" w:rsidRPr="00321ADB">
        <w:t>”</w:t>
      </w:r>
    </w:p>
    <w:p w14:paraId="1769B86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D487FC" w14:textId="77777777" w:rsidR="00042E40" w:rsidRPr="003678FE" w:rsidRDefault="00042E40" w:rsidP="00F8232B">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Read the information on the history of the NRC</w:t>
      </w:r>
      <w:r w:rsidR="00CF15B8">
        <w:t>’</w:t>
      </w:r>
      <w:r w:rsidRPr="003678FE">
        <w:t>s Fitness for Duty Program.</w:t>
      </w:r>
    </w:p>
    <w:p w14:paraId="6D71A15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477BCB" w14:textId="77777777" w:rsidR="00042E40" w:rsidRPr="003678FE" w:rsidRDefault="00042E40" w:rsidP="00F8232B">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Explore all aspects of the FFD rule and drug testing program guidance provided on the NRC Web site.</w:t>
      </w:r>
    </w:p>
    <w:p w14:paraId="4064F7E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866A78" w14:textId="1E557615" w:rsidR="00042E40" w:rsidRDefault="00042E40" w:rsidP="00F8232B">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Meet with your supervisor or the person designated to be your </w:t>
      </w:r>
      <w:r w:rsidRPr="00321ADB">
        <w:t>resource for this activity to discuss the items listed in the evaluation criteria section.</w:t>
      </w:r>
    </w:p>
    <w:p w14:paraId="4F9FBCF3" w14:textId="77777777" w:rsidR="00CD1B9D" w:rsidRPr="00321ADB" w:rsidRDefault="00CD1B9D" w:rsidP="000D489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4BAF87D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27FAFB87" w14:textId="67587B7E"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DOCUMENTATION:</w:t>
      </w:r>
      <w:r w:rsidR="001B498E" w:rsidRPr="00321ADB">
        <w:rPr>
          <w:bCs/>
        </w:rPr>
        <w:tab/>
      </w:r>
      <w:ins w:id="26" w:author="Author">
        <w:r w:rsidR="000858CC">
          <w:rPr>
            <w:bCs/>
          </w:rPr>
          <w:t xml:space="preserve">          </w:t>
        </w:r>
      </w:ins>
      <w:r w:rsidR="001B498E" w:rsidRPr="00321ADB">
        <w:rPr>
          <w:bCs/>
        </w:rPr>
        <w:t>Obtain</w:t>
      </w:r>
      <w:r w:rsidRPr="003678FE">
        <w:t xml:space="preserve"> your supervisor</w:t>
      </w:r>
      <w:r w:rsidR="00CF15B8">
        <w:t>’</w:t>
      </w:r>
      <w:r w:rsidRPr="003678FE">
        <w:t>s signature in the line item for Basic-Level Certification Signature Card Item ISA-4.</w:t>
      </w:r>
    </w:p>
    <w:p w14:paraId="62903B43"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code="1"/>
          <w:pgMar w:top="1440" w:right="1440" w:bottom="1440" w:left="1440" w:header="720" w:footer="720" w:gutter="0"/>
          <w:cols w:space="720"/>
          <w:noEndnote/>
          <w:docGrid w:linePitch="326"/>
        </w:sectPr>
      </w:pPr>
    </w:p>
    <w:p w14:paraId="523E75A5" w14:textId="77777777" w:rsidR="00042E40" w:rsidRPr="00321ADB" w:rsidRDefault="00042E40" w:rsidP="00EB3F9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413421E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 xml:space="preserve"> </w:t>
      </w:r>
    </w:p>
    <w:p w14:paraId="080517B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(ISA-5) Allegations</w:t>
      </w:r>
      <w:r w:rsidRPr="00321ADB">
        <w:fldChar w:fldCharType="begin"/>
      </w:r>
      <w:r w:rsidRPr="00321ADB">
        <w:instrText>tc \l2 "</w:instrText>
      </w:r>
      <w:bookmarkStart w:id="27" w:name="_Toc311547150"/>
      <w:bookmarkStart w:id="28" w:name="_Toc83124788"/>
      <w:r w:rsidRPr="00321ADB">
        <w:instrText>(ISA-5) Allegations</w:instrText>
      </w:r>
      <w:bookmarkEnd w:id="27"/>
      <w:bookmarkEnd w:id="28"/>
      <w:r w:rsidRPr="00321ADB">
        <w:fldChar w:fldCharType="end"/>
      </w:r>
    </w:p>
    <w:p w14:paraId="466AE8C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70B6FE" w14:textId="767EC5D6"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 xml:space="preserve">The purpose of this activity is to familiarize </w:t>
      </w:r>
      <w:r w:rsidR="0089768A">
        <w:t xml:space="preserve">you </w:t>
      </w:r>
      <w:r w:rsidRPr="00321ADB">
        <w:t>with the procedures, guidance</w:t>
      </w:r>
      <w:ins w:id="29" w:author="Author">
        <w:r w:rsidR="00CA3134">
          <w:t>,</w:t>
        </w:r>
      </w:ins>
      <w:r w:rsidRPr="00321ADB">
        <w:t xml:space="preserve"> and activities applicable to handling the receipt, processing, review</w:t>
      </w:r>
      <w:ins w:id="30" w:author="Author">
        <w:r w:rsidR="00454E2E">
          <w:t>,</w:t>
        </w:r>
      </w:ins>
      <w:r w:rsidRPr="00321ADB">
        <w:t xml:space="preserve"> and closure of allegations.  This study activity will help you to effectively interact with individuals </w:t>
      </w:r>
      <w:r w:rsidR="00503D7A">
        <w:t xml:space="preserve">who </w:t>
      </w:r>
      <w:r w:rsidRPr="00321ADB">
        <w:t>bring concerns to the NRC and to appropriately respond to those concerns.</w:t>
      </w:r>
    </w:p>
    <w:p w14:paraId="1528F78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ADCEC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COMPETENCY </w:t>
      </w:r>
    </w:p>
    <w:p w14:paraId="29E2EAC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 xml:space="preserve">INSPECTION </w:t>
      </w:r>
    </w:p>
    <w:p w14:paraId="0156CF5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321ADB">
        <w:t>SELF-MANAGEMENT</w:t>
      </w:r>
    </w:p>
    <w:p w14:paraId="7A5DACD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COMMUNICATION</w:t>
      </w:r>
    </w:p>
    <w:p w14:paraId="76BC018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938C8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LEVEL OF </w:t>
      </w:r>
    </w:p>
    <w:p w14:paraId="28840ECF" w14:textId="3FBD53EE"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001B498E" w:rsidRPr="00321ADB">
        <w:tab/>
        <w:t xml:space="preserve"> 12</w:t>
      </w:r>
      <w:r w:rsidRPr="00321ADB">
        <w:t xml:space="preserve"> hours</w:t>
      </w:r>
    </w:p>
    <w:p w14:paraId="6D38F24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B2F71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REFERENCES:</w:t>
      </w:r>
      <w:r w:rsidRPr="00321ADB">
        <w:tab/>
        <w:t>1.</w:t>
      </w:r>
      <w:r w:rsidRPr="00321ADB">
        <w:tab/>
        <w:t xml:space="preserve">MD 8.8, </w:t>
      </w:r>
      <w:r w:rsidR="009F55D2" w:rsidRPr="00321ADB">
        <w:t>“</w:t>
      </w:r>
      <w:r w:rsidRPr="00321ADB">
        <w:t>Management of Allegations</w:t>
      </w:r>
      <w:r w:rsidR="009F55D2" w:rsidRPr="00321ADB">
        <w:t>”</w:t>
      </w:r>
    </w:p>
    <w:p w14:paraId="38BE05D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F31D29" w14:textId="1C8EB14F" w:rsidR="00042E40" w:rsidRPr="003678FE" w:rsidRDefault="00042E40" w:rsidP="006F1A58">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Allegation Manual</w:t>
      </w:r>
    </w:p>
    <w:p w14:paraId="45B2AB1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5ACC00" w14:textId="4BFD96E6" w:rsidR="00042E40" w:rsidRDefault="00042E40" w:rsidP="006F1A58">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NRC Form 613, </w:t>
      </w:r>
      <w:r w:rsidR="00CE7D7C">
        <w:t>“</w:t>
      </w:r>
      <w:r w:rsidR="009D6923" w:rsidRPr="009D6923">
        <w:t xml:space="preserve">Allegation Program Identity Protection </w:t>
      </w:r>
      <w:r w:rsidR="001B498E" w:rsidRPr="009D6923">
        <w:t>Policy”</w:t>
      </w:r>
      <w:r w:rsidR="0076603F">
        <w:t xml:space="preserve"> </w:t>
      </w:r>
      <w:r w:rsidR="00607632" w:rsidRPr="00607632">
        <w:t>available in the Forms Library at</w:t>
      </w:r>
      <w:r w:rsidR="008037E5">
        <w:t>:</w:t>
      </w:r>
      <w:ins w:id="31" w:author="Author">
        <w:r w:rsidR="00292E03">
          <w:t xml:space="preserve"> </w:t>
        </w:r>
        <w:r w:rsidR="00292E03" w:rsidRPr="00292E03">
          <w:t>https://usnrc.sharepoint.com/teams/NRC-Forms-Library/SitePages/Home.aspx</w:t>
        </w:r>
      </w:ins>
      <w:r w:rsidR="008037E5" w:rsidRPr="008037E5">
        <w:t xml:space="preserve"> </w:t>
      </w:r>
    </w:p>
    <w:p w14:paraId="205107C0" w14:textId="77777777" w:rsidR="00042E40" w:rsidRDefault="00042E40" w:rsidP="00E53E15">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5FA30C04" w14:textId="7143ECA0" w:rsidR="00042E40" w:rsidRPr="003678FE" w:rsidRDefault="00042E40" w:rsidP="00E53E15">
      <w:pPr>
        <w:tabs>
          <w:tab w:val="left" w:pos="-108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630"/>
      </w:pPr>
      <w:r>
        <w:t>4.</w:t>
      </w:r>
      <w:r>
        <w:tab/>
        <w:t xml:space="preserve">Allegation Manual, </w:t>
      </w:r>
      <w:r w:rsidR="00B07334">
        <w:t>E</w:t>
      </w:r>
      <w:r w:rsidR="00FC33A6">
        <w:t>xhibit</w:t>
      </w:r>
      <w:r>
        <w:t xml:space="preserve"> 1, “Information to be Obtained/Provided During the Initial Contact with the Alleger” or equivalent allegation receipt guidance</w:t>
      </w:r>
    </w:p>
    <w:p w14:paraId="0D10E94C"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D2B50A"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10 CFR Part 50.5, </w:t>
      </w:r>
      <w:r w:rsidR="00CE7D7C">
        <w:t>“</w:t>
      </w:r>
      <w:r w:rsidRPr="003678FE">
        <w:t>Deliberate Misconduct</w:t>
      </w:r>
      <w:r w:rsidR="00CE7D7C">
        <w:t>”</w:t>
      </w:r>
      <w:r w:rsidR="00BF7717">
        <w:t xml:space="preserve"> </w:t>
      </w:r>
      <w:r w:rsidR="00E3487E">
        <w:t>(for 10 CFR Part 52 licensees: 10 CFR Part 52.4)</w:t>
      </w:r>
    </w:p>
    <w:p w14:paraId="1A7835D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B5966E"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10 CFR Part 50.7, </w:t>
      </w:r>
      <w:r w:rsidR="00CE7D7C">
        <w:t>“</w:t>
      </w:r>
      <w:r w:rsidRPr="003678FE">
        <w:t>Employee Protection</w:t>
      </w:r>
      <w:r w:rsidR="00CE7D7C">
        <w:t>”</w:t>
      </w:r>
      <w:r w:rsidR="00BF7717">
        <w:t xml:space="preserve"> </w:t>
      </w:r>
      <w:r w:rsidR="00BF7717" w:rsidRPr="00BF7717">
        <w:t>(for 10 CFR Part 52 licensees: 10 CFR Part</w:t>
      </w:r>
      <w:r w:rsidR="00BF7717">
        <w:t xml:space="preserve"> 52.5</w:t>
      </w:r>
      <w:r w:rsidR="00BF7717" w:rsidRPr="00BF7717">
        <w:t>)</w:t>
      </w:r>
    </w:p>
    <w:p w14:paraId="2158A4F9"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BDA1F9"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10 CFR Part 50.9, </w:t>
      </w:r>
      <w:r w:rsidR="00CE7D7C">
        <w:t>“</w:t>
      </w:r>
      <w:r w:rsidRPr="003678FE">
        <w:t>Completeness and Accuracy of Information</w:t>
      </w:r>
      <w:r w:rsidR="00CE7D7C">
        <w:t>”</w:t>
      </w:r>
      <w:r w:rsidR="00BF7717">
        <w:t xml:space="preserve"> </w:t>
      </w:r>
      <w:r w:rsidR="00BF7717" w:rsidRPr="00BF7717">
        <w:t>(for 10 CFR Part 52 licensees: 10 CFR Part</w:t>
      </w:r>
      <w:r w:rsidR="00BF7717">
        <w:t xml:space="preserve"> 52.6</w:t>
      </w:r>
      <w:r w:rsidR="00BF7717" w:rsidRPr="00BF7717">
        <w:t>)</w:t>
      </w:r>
    </w:p>
    <w:p w14:paraId="65FBAC2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08B7E1"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Regional or office guidance on allegations</w:t>
      </w:r>
    </w:p>
    <w:p w14:paraId="0082E671"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CF3D44"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NUREG/BR-0240, </w:t>
      </w:r>
      <w:r w:rsidR="00CE7D7C">
        <w:t>“</w:t>
      </w:r>
      <w:r w:rsidRPr="003678FE">
        <w:t>Reporting Safety Concerns to the NRC</w:t>
      </w:r>
      <w:r w:rsidR="00CE7D7C">
        <w:t>”</w:t>
      </w:r>
    </w:p>
    <w:p w14:paraId="016E3DBB"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42E21B" w14:textId="77777777" w:rsidR="00042E40" w:rsidRPr="003678FE" w:rsidRDefault="00042E40" w:rsidP="009D7A16">
      <w:pPr>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Office of Enforcement Webpage</w:t>
      </w:r>
      <w:r w:rsidRPr="003678FE">
        <w:tab/>
      </w:r>
      <w:r w:rsidRPr="003678FE">
        <w:tab/>
      </w:r>
      <w:r w:rsidRPr="003678FE">
        <w:tab/>
      </w:r>
      <w:r w:rsidRPr="003678FE">
        <w:tab/>
      </w:r>
      <w:r w:rsidRPr="003678FE">
        <w:tab/>
      </w:r>
    </w:p>
    <w:p w14:paraId="09E92857"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BD3A4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6D217E8A" w14:textId="77777777" w:rsidR="009562F7" w:rsidRDefault="00042E40" w:rsidP="009562F7">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707" w:hanging="2707"/>
      </w:pPr>
      <w:r w:rsidRPr="00321ADB">
        <w:rPr>
          <w:bCs/>
        </w:rPr>
        <w:t>CRITERIA:</w:t>
      </w:r>
      <w:r w:rsidRPr="00321ADB">
        <w:rPr>
          <w:bCs/>
        </w:rPr>
        <w:tab/>
      </w:r>
      <w:r w:rsidRPr="00321ADB">
        <w:rPr>
          <w:bCs/>
        </w:rPr>
        <w:tab/>
        <w:t>1.</w:t>
      </w:r>
      <w:r w:rsidRPr="00321ADB">
        <w:rPr>
          <w:bCs/>
        </w:rPr>
        <w:tab/>
      </w:r>
      <w:r w:rsidRPr="00321ADB">
        <w:t>Upon completion of this activity, you will be asked to demonstrate your understanding of the NRC</w:t>
      </w:r>
      <w:r w:rsidR="00CF15B8" w:rsidRPr="00321ADB">
        <w:t>’</w:t>
      </w:r>
      <w:r w:rsidRPr="00321ADB">
        <w:t xml:space="preserve">s allegation process by successfully </w:t>
      </w:r>
      <w:r w:rsidR="00FC33A6">
        <w:t xml:space="preserve">completing </w:t>
      </w:r>
      <w:r w:rsidR="00FC33A6" w:rsidRPr="003678FE">
        <w:t>the</w:t>
      </w:r>
      <w:r w:rsidRPr="003678FE">
        <w:t xml:space="preserve"> following:</w:t>
      </w:r>
      <w:r w:rsidR="00920F54">
        <w:t xml:space="preserve">  </w:t>
      </w:r>
    </w:p>
    <w:p w14:paraId="627FBB1B" w14:textId="66768D8E" w:rsidR="002916AD" w:rsidRDefault="00042E40" w:rsidP="009D7A16">
      <w:pPr>
        <w:numPr>
          <w:ilvl w:val="0"/>
          <w:numId w:val="10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State the criteria used to evaluate </w:t>
      </w:r>
      <w:r>
        <w:t>submitted information</w:t>
      </w:r>
      <w:r w:rsidRPr="003678FE">
        <w:t xml:space="preserve"> to determine if </w:t>
      </w:r>
      <w:r>
        <w:t xml:space="preserve">it </w:t>
      </w:r>
      <w:r w:rsidRPr="003678FE">
        <w:t>is a</w:t>
      </w:r>
      <w:r>
        <w:t>n</w:t>
      </w:r>
      <w:r w:rsidRPr="003678FE">
        <w:t xml:space="preserve"> allegation.</w:t>
      </w:r>
    </w:p>
    <w:p w14:paraId="5939DFD0" w14:textId="77777777" w:rsidR="002916AD" w:rsidRDefault="002916AD" w:rsidP="002916A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C4C02B6" w14:textId="77777777" w:rsidR="00042E40"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information that is required to be obtained during the receipt of a potential allegation.</w:t>
      </w:r>
    </w:p>
    <w:p w14:paraId="2B10B2EC" w14:textId="77777777" w:rsidR="001747A0" w:rsidRPr="003678FE" w:rsidRDefault="001747A0" w:rsidP="001747A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3AACC10E" w14:textId="77777777" w:rsidR="00042E40" w:rsidRPr="003678FE"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role of the Office Allegation Coordinator (OAC).</w:t>
      </w:r>
    </w:p>
    <w:p w14:paraId="10770E3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68ABBF" w14:textId="77777777" w:rsidR="00042E40" w:rsidRPr="003678FE"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State the purpose of, and the </w:t>
      </w:r>
      <w:r>
        <w:t>actions</w:t>
      </w:r>
      <w:r w:rsidRPr="003678FE">
        <w:t xml:space="preserve"> taken, </w:t>
      </w:r>
      <w:r>
        <w:t>in</w:t>
      </w:r>
      <w:r w:rsidRPr="003678FE">
        <w:t xml:space="preserve"> prepar</w:t>
      </w:r>
      <w:r>
        <w:t>ation for</w:t>
      </w:r>
      <w:r w:rsidRPr="003678FE">
        <w:t xml:space="preserve"> an Allegation Review Board (ARB).</w:t>
      </w:r>
    </w:p>
    <w:p w14:paraId="4491837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6D7E91" w14:textId="77777777" w:rsidR="00042E40" w:rsidRPr="003678FE"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information that should be provided to an ARB.</w:t>
      </w:r>
    </w:p>
    <w:p w14:paraId="0C9D50B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2DBC92" w14:textId="77777777" w:rsidR="00042E40" w:rsidRPr="00415481"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15481">
        <w:t xml:space="preserve">Describe the </w:t>
      </w:r>
      <w:r>
        <w:t xml:space="preserve">allegation evaluation methods that may be directed by </w:t>
      </w:r>
      <w:r w:rsidRPr="00415481">
        <w:t xml:space="preserve">the ARB and discuss what information is needed to close the allegation for each </w:t>
      </w:r>
      <w:r>
        <w:t>approach</w:t>
      </w:r>
      <w:r w:rsidRPr="00415481">
        <w:t>.</w:t>
      </w:r>
    </w:p>
    <w:p w14:paraId="17A7E2D7" w14:textId="77777777" w:rsidR="00042E40" w:rsidRPr="00415481"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B6159E" w14:textId="77777777" w:rsidR="00042E40"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and the information needed, to prepare allegation closure documentation.</w:t>
      </w:r>
    </w:p>
    <w:p w14:paraId="4A681B20" w14:textId="77777777" w:rsidR="00042E40"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16E57478" w14:textId="77777777" w:rsidR="00042E40" w:rsidRDefault="00042E40" w:rsidP="009D7A16">
      <w:pPr>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15481">
        <w:t>Explain what an Ad-Hoc</w:t>
      </w:r>
      <w:r>
        <w:t>/Emergency</w:t>
      </w:r>
      <w:r w:rsidRPr="00415481">
        <w:t xml:space="preserve"> ARB is and when it is used</w:t>
      </w:r>
      <w:r>
        <w:t>.</w:t>
      </w:r>
    </w:p>
    <w:p w14:paraId="7BB1CAE6" w14:textId="77777777" w:rsidR="00042E40" w:rsidRPr="00415481"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6EC1D94E" w14:textId="77777777" w:rsidR="00042E40" w:rsidRPr="00415481" w:rsidRDefault="00042E40" w:rsidP="009D7A16">
      <w:pPr>
        <w:pStyle w:val="Default"/>
        <w:numPr>
          <w:ilvl w:val="0"/>
          <w:numId w:val="10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15481">
        <w:t>State who is required to be on the ARB.</w:t>
      </w:r>
    </w:p>
    <w:p w14:paraId="1DBA7A0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5E724C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TASKS:</w:t>
      </w:r>
      <w:r w:rsidRPr="00321ADB">
        <w:rPr>
          <w:bCs/>
        </w:rPr>
        <w:tab/>
      </w:r>
      <w:r w:rsidR="00DE146F">
        <w:rPr>
          <w:bCs/>
        </w:rPr>
        <w:tab/>
      </w:r>
      <w:r w:rsidRPr="00321ADB">
        <w:rPr>
          <w:bCs/>
        </w:rPr>
        <w:tab/>
        <w:t>1.</w:t>
      </w:r>
      <w:r w:rsidRPr="00321ADB">
        <w:rPr>
          <w:bCs/>
        </w:rPr>
        <w:tab/>
      </w:r>
      <w:r w:rsidRPr="00321ADB">
        <w:t>Review the applicable regulations and guidance listed in the reference section.</w:t>
      </w:r>
    </w:p>
    <w:p w14:paraId="5F7B74E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32C609" w14:textId="5FB17B2A" w:rsidR="00934F9E" w:rsidRDefault="00042E40">
      <w:pPr>
        <w:numPr>
          <w:ilvl w:val="0"/>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Complete the Web-based training </w:t>
      </w:r>
      <w:r w:rsidR="00FC33A6" w:rsidRPr="003678FE">
        <w:t>modul</w:t>
      </w:r>
      <w:r w:rsidR="00FC33A6">
        <w:t xml:space="preserve">es </w:t>
      </w:r>
      <w:r w:rsidR="00FC33A6" w:rsidRPr="003678FE">
        <w:t>on</w:t>
      </w:r>
      <w:r w:rsidRPr="003678FE">
        <w:t xml:space="preserve"> </w:t>
      </w:r>
      <w:r w:rsidR="00CA4CCB">
        <w:t xml:space="preserve">the </w:t>
      </w:r>
      <w:r w:rsidRPr="003678FE">
        <w:t>allegation</w:t>
      </w:r>
      <w:r w:rsidR="00CA4CCB">
        <w:t xml:space="preserve"> process</w:t>
      </w:r>
      <w:r w:rsidR="004163A1">
        <w:t xml:space="preserve"> that </w:t>
      </w:r>
      <w:r w:rsidR="00511362">
        <w:t xml:space="preserve">are </w:t>
      </w:r>
      <w:r w:rsidR="004163A1">
        <w:t xml:space="preserve">located in TMS. </w:t>
      </w:r>
      <w:r w:rsidRPr="003678FE">
        <w:t xml:space="preserve"> </w:t>
      </w:r>
      <w:r w:rsidR="00511362">
        <w:t xml:space="preserve">There are at least two courses that </w:t>
      </w:r>
      <w:r w:rsidR="00FC33A6">
        <w:t>must</w:t>
      </w:r>
      <w:r w:rsidR="00511362">
        <w:t xml:space="preserve"> be completed</w:t>
      </w:r>
      <w:r w:rsidR="009B62F0">
        <w:t>.  These courses are titled</w:t>
      </w:r>
      <w:r w:rsidR="005E0C18">
        <w:t xml:space="preserve">: “Allegations Process” and </w:t>
      </w:r>
      <w:r w:rsidR="00944598">
        <w:t xml:space="preserve">“Allegations Intake and Routing.”  </w:t>
      </w:r>
      <w:r w:rsidR="000768B4">
        <w:t>Ind</w:t>
      </w:r>
      <w:r w:rsidR="00F50B9C">
        <w:t>ividu</w:t>
      </w:r>
      <w:r w:rsidR="00B01183">
        <w:t>a</w:t>
      </w:r>
      <w:r w:rsidR="00F50B9C">
        <w:t>ls who are assigned to a Regional office</w:t>
      </w:r>
      <w:r w:rsidR="00824B51">
        <w:t>,</w:t>
      </w:r>
      <w:r w:rsidR="00F50B9C">
        <w:t xml:space="preserve"> may also have to take focused allegation training </w:t>
      </w:r>
      <w:r w:rsidR="00824B51">
        <w:t>that was developed based</w:t>
      </w:r>
      <w:r w:rsidR="00DA35B9">
        <w:t>, in part,</w:t>
      </w:r>
      <w:r w:rsidR="005F67AE">
        <w:t xml:space="preserve"> </w:t>
      </w:r>
      <w:r w:rsidR="00824B51">
        <w:t>upon lessons</w:t>
      </w:r>
      <w:r w:rsidR="0024221C">
        <w:noBreakHyphen/>
      </w:r>
      <w:r w:rsidR="00824B51">
        <w:t xml:space="preserve">learned.  </w:t>
      </w:r>
      <w:r w:rsidR="00DD0A97">
        <w:t xml:space="preserve">If you are assigned to a Regional office </w:t>
      </w:r>
      <w:r w:rsidR="001A795E">
        <w:t xml:space="preserve">consult your supervisor for details regarding </w:t>
      </w:r>
      <w:r w:rsidR="00AE0431">
        <w:t xml:space="preserve">the need to complete </w:t>
      </w:r>
      <w:r w:rsidR="001A795E">
        <w:t>such training</w:t>
      </w:r>
      <w:r w:rsidR="00AE0431">
        <w:t>.</w:t>
      </w:r>
    </w:p>
    <w:p w14:paraId="5E209BBD" w14:textId="721CD02E" w:rsidR="00042E40" w:rsidRPr="003678FE" w:rsidRDefault="00042E40" w:rsidP="000D489E">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2403858B"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Review the applicable regional or office guidance for allegations.</w:t>
      </w:r>
    </w:p>
    <w:p w14:paraId="3626DDD8"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1971BA" w14:textId="0BAFC119"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Meet with the OAC and have </w:t>
      </w:r>
      <w:r w:rsidR="00152BB4">
        <w:t xml:space="preserve">the individual </w:t>
      </w:r>
      <w:r w:rsidRPr="003678FE">
        <w:t>brief you on the allegation process and the OAC's role in the process.</w:t>
      </w:r>
    </w:p>
    <w:p w14:paraId="472CA045"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0D5DA5"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Review two closed allegation case files (if possible, one should include an inspection effort) to:</w:t>
      </w:r>
    </w:p>
    <w:p w14:paraId="19CE4FF8"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61E092" w14:textId="77777777" w:rsidR="005B4075" w:rsidRDefault="00042E40" w:rsidP="00F8232B">
      <w:pPr>
        <w:numPr>
          <w:ilvl w:val="1"/>
          <w:numId w:val="18"/>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Identify how incoming correspondence or information was determined to meet the definition of an allegation and how specific concerns were identified.</w:t>
      </w:r>
    </w:p>
    <w:p w14:paraId="0C63C494" w14:textId="77777777" w:rsidR="000D489E" w:rsidRDefault="000D489E" w:rsidP="000D489E">
      <w:pPr>
        <w:tabs>
          <w:tab w:val="left" w:pos="-108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p>
    <w:p w14:paraId="348FB8D6" w14:textId="6BB4922B" w:rsidR="002916AD" w:rsidRPr="002916AD" w:rsidRDefault="00042E40" w:rsidP="002E4AAF">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2916AD">
        <w:t>Review associated ARB documentation, particularly the determination of safety significance and the proposed action plan.</w:t>
      </w:r>
    </w:p>
    <w:p w14:paraId="08B2A9F6" w14:textId="77777777" w:rsidR="00042E40" w:rsidRPr="003678FE" w:rsidRDefault="00042E40" w:rsidP="00F8232B">
      <w:pPr>
        <w:numPr>
          <w:ilvl w:val="1"/>
          <w:numId w:val="18"/>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Review the associated allegation clos</w:t>
      </w:r>
      <w:r>
        <w:t xml:space="preserve">ure </w:t>
      </w:r>
      <w:r w:rsidRPr="003678FE">
        <w:t>memorandum or clos</w:t>
      </w:r>
      <w:r>
        <w:t>ur</w:t>
      </w:r>
      <w:r w:rsidRPr="003678FE">
        <w:t>e letter to understand the rationale and basis for allegation clos</w:t>
      </w:r>
      <w:r>
        <w:t>ur</w:t>
      </w:r>
      <w:r w:rsidRPr="003678FE">
        <w:t xml:space="preserve">e. </w:t>
      </w:r>
    </w:p>
    <w:p w14:paraId="492EE908"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AEA742"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Discuss with your supervisor or OAC the options available to the NRC to follow</w:t>
      </w:r>
      <w:r w:rsidRPr="003678FE">
        <w:noBreakHyphen/>
        <w:t xml:space="preserve">up on an </w:t>
      </w:r>
      <w:r>
        <w:t>allegation and the circumstance</w:t>
      </w:r>
      <w:r w:rsidRPr="003678FE">
        <w:t xml:space="preserve"> when each is appropriate.</w:t>
      </w:r>
    </w:p>
    <w:p w14:paraId="72535029"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373626"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Obtain the inspection results and/or licensee review information </w:t>
      </w:r>
      <w:r>
        <w:t>if a request for information (RFI) has been sent to the licensee</w:t>
      </w:r>
      <w:r w:rsidRPr="003678FE">
        <w:t>.</w:t>
      </w:r>
      <w:r>
        <w:t xml:space="preserve"> </w:t>
      </w:r>
      <w:r w:rsidRPr="003678FE">
        <w:t xml:space="preserve"> Discuss the precautions and limitations associated with </w:t>
      </w:r>
      <w:r>
        <w:t>RFIs</w:t>
      </w:r>
      <w:r w:rsidRPr="003678FE">
        <w:t xml:space="preserve"> with your supervisor or the OAC.</w:t>
      </w:r>
    </w:p>
    <w:p w14:paraId="3E251005"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E45CD8"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Attend two ARB meetings.</w:t>
      </w:r>
    </w:p>
    <w:p w14:paraId="09CAA549"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339AB1" w14:textId="77777777" w:rsidR="00042E40" w:rsidRPr="003678FE"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Working with your supervisor or OAC:</w:t>
      </w:r>
    </w:p>
    <w:p w14:paraId="5CC2427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7D3BC8" w14:textId="77777777" w:rsidR="00042E40" w:rsidRPr="003678FE" w:rsidRDefault="00042E40" w:rsidP="00F8232B">
      <w:pPr>
        <w:numPr>
          <w:ilvl w:val="1"/>
          <w:numId w:val="18"/>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t xml:space="preserve">For a recently received (or simulated) </w:t>
      </w:r>
      <w:r w:rsidRPr="003678FE">
        <w:t>allegation</w:t>
      </w:r>
      <w:r>
        <w:t>,</w:t>
      </w:r>
      <w:r w:rsidRPr="003678FE">
        <w:t xml:space="preserve"> complete the required documentation to present the concern at an ARB meeting.  Include a discussion of safety significance and regulatory requirements/issues.  </w:t>
      </w:r>
    </w:p>
    <w:p w14:paraId="166B2BFE"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837BED" w14:textId="77777777" w:rsidR="00042E40" w:rsidRPr="003678FE" w:rsidRDefault="00042E40" w:rsidP="00F8232B">
      <w:pPr>
        <w:numPr>
          <w:ilvl w:val="1"/>
          <w:numId w:val="18"/>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 xml:space="preserve">Discuss with your supervisor or OAC a proposed plan to resolve the </w:t>
      </w:r>
      <w:r>
        <w:t xml:space="preserve">recently received (or </w:t>
      </w:r>
      <w:r w:rsidRPr="003678FE">
        <w:t>simulated</w:t>
      </w:r>
      <w:r>
        <w:t>)</w:t>
      </w:r>
      <w:r w:rsidRPr="003678FE">
        <w:t xml:space="preserve"> allegation.</w:t>
      </w:r>
    </w:p>
    <w:p w14:paraId="573605F8"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8FD0E3" w14:textId="77777777" w:rsidR="00042E40" w:rsidRPr="00641112" w:rsidRDefault="00042E40" w:rsidP="00F8232B">
      <w:pPr>
        <w:numPr>
          <w:ilvl w:val="1"/>
          <w:numId w:val="18"/>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 xml:space="preserve">Obtain the inspection and/or </w:t>
      </w:r>
      <w:r w:rsidRPr="002D610A">
        <w:t>investigation results for a recently closed (or simulated) allegation</w:t>
      </w:r>
      <w:r w:rsidRPr="00327F33">
        <w:t>; compare the results to the original concern</w:t>
      </w:r>
      <w:r w:rsidRPr="00641112">
        <w:t xml:space="preserve">s. Discuss with your supervisor or OAC how the inspection results addressed the concerns.  Discuss whether the allegation concerns were substantiated and how you would respond to the alleger.  </w:t>
      </w:r>
    </w:p>
    <w:p w14:paraId="7E4D6D7A" w14:textId="77777777" w:rsidR="00042E40" w:rsidRPr="00641112"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6DD96D" w14:textId="77777777" w:rsidR="00042E40" w:rsidRPr="00641112" w:rsidRDefault="00042E40" w:rsidP="00F8232B">
      <w:pPr>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641112">
        <w:t xml:space="preserve">Meet with your supervisor or the OAC to discuss any questions that you may have as a result of this activity and to demonstrate that you can meet the evaluation criteria listed above. </w:t>
      </w:r>
    </w:p>
    <w:p w14:paraId="403B3165" w14:textId="77777777" w:rsidR="00042E40" w:rsidRPr="00641112"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E2C0D7" w14:textId="4964F814" w:rsidR="00042E40" w:rsidRPr="00641112"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641112">
        <w:rPr>
          <w:bCs/>
        </w:rPr>
        <w:t>DOCUMENTATION:</w:t>
      </w:r>
      <w:r w:rsidR="00FC33A6" w:rsidRPr="00641112">
        <w:rPr>
          <w:bCs/>
        </w:rPr>
        <w:tab/>
      </w:r>
      <w:ins w:id="32" w:author="Author">
        <w:r w:rsidR="0094677A">
          <w:rPr>
            <w:bCs/>
          </w:rPr>
          <w:t xml:space="preserve">          </w:t>
        </w:r>
      </w:ins>
      <w:r w:rsidR="00FC33A6" w:rsidRPr="00641112">
        <w:rPr>
          <w:bCs/>
        </w:rPr>
        <w:t>Obtain</w:t>
      </w:r>
      <w:r w:rsidRPr="00641112">
        <w:t xml:space="preserve"> your supervisor</w:t>
      </w:r>
      <w:r w:rsidR="00CF15B8" w:rsidRPr="00641112">
        <w:t>’</w:t>
      </w:r>
      <w:r w:rsidRPr="00641112">
        <w:t>s signature in the line item for Basic-Level Certification Signature Card Item ISA-5.</w:t>
      </w:r>
    </w:p>
    <w:p w14:paraId="4B0CC714" w14:textId="77777777" w:rsidR="00042E40" w:rsidRPr="00641112"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42E40" w:rsidRPr="00641112" w:rsidSect="00D400A3">
          <w:pgSz w:w="12240" w:h="15840" w:code="1"/>
          <w:pgMar w:top="1440" w:right="1440" w:bottom="1440" w:left="1440" w:header="720" w:footer="720" w:gutter="0"/>
          <w:cols w:space="720"/>
          <w:noEndnote/>
          <w:docGrid w:linePitch="326"/>
        </w:sectPr>
      </w:pPr>
    </w:p>
    <w:p w14:paraId="471AF649" w14:textId="77777777" w:rsidR="002D610A" w:rsidRPr="00AC6811" w:rsidRDefault="002D610A" w:rsidP="002D610A">
      <w:pPr>
        <w:pStyle w:val="xmsonormal"/>
        <w:ind w:left="720"/>
        <w:jc w:val="center"/>
        <w:rPr>
          <w:rFonts w:ascii="Arial" w:hAnsi="Arial" w:cs="Arial"/>
          <w:color w:val="000000" w:themeColor="text1"/>
        </w:rPr>
      </w:pPr>
      <w:r w:rsidRPr="00AC6811">
        <w:rPr>
          <w:rFonts w:ascii="Arial" w:hAnsi="Arial" w:cs="Arial"/>
          <w:color w:val="000000" w:themeColor="text1"/>
        </w:rPr>
        <w:t>Basic-Level Individual Study Activity</w:t>
      </w:r>
    </w:p>
    <w:p w14:paraId="70671865"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3E1FDEA4" w14:textId="2B1D1BA2" w:rsidR="002D610A" w:rsidRPr="00AC6811" w:rsidRDefault="002D610A" w:rsidP="00A61BD0">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TOPIC:</w:t>
      </w:r>
      <w:r w:rsidR="007E57BD">
        <w:rPr>
          <w:rFonts w:ascii="Arial" w:hAnsi="Arial" w:cs="Arial"/>
          <w:color w:val="000000" w:themeColor="text1"/>
        </w:rPr>
        <w:tab/>
      </w:r>
      <w:r w:rsidR="007E57BD">
        <w:rPr>
          <w:rFonts w:ascii="Arial" w:hAnsi="Arial" w:cs="Arial"/>
          <w:color w:val="000000" w:themeColor="text1"/>
        </w:rPr>
        <w:tab/>
      </w:r>
      <w:r w:rsidR="00A61BD0">
        <w:rPr>
          <w:rFonts w:ascii="Arial" w:hAnsi="Arial" w:cs="Arial"/>
          <w:color w:val="000000" w:themeColor="text1"/>
        </w:rPr>
        <w:tab/>
      </w:r>
      <w:r w:rsidR="00FC33A6" w:rsidRPr="00AC6811">
        <w:rPr>
          <w:rFonts w:ascii="Arial" w:hAnsi="Arial" w:cs="Arial"/>
          <w:color w:val="000000" w:themeColor="text1"/>
        </w:rPr>
        <w:t>(</w:t>
      </w:r>
      <w:r w:rsidRPr="00AC6811">
        <w:rPr>
          <w:rFonts w:ascii="Arial" w:hAnsi="Arial" w:cs="Arial"/>
          <w:color w:val="000000" w:themeColor="text1"/>
        </w:rPr>
        <w:t>ISA-6) NRC’s Response to an Incident at a Nuclear Facility</w:t>
      </w:r>
      <w:bookmarkStart w:id="33" w:name="x__Toc311547151"/>
      <w:bookmarkStart w:id="34" w:name="x__Toc435534951"/>
      <w:bookmarkEnd w:id="33"/>
      <w:bookmarkEnd w:id="34"/>
      <w:r w:rsidRPr="00AC6811">
        <w:rPr>
          <w:rFonts w:ascii="Arial" w:hAnsi="Arial" w:cs="Arial"/>
          <w:color w:val="000000" w:themeColor="text1"/>
        </w:rPr>
        <w:t xml:space="preserve"> </w:t>
      </w:r>
      <w:r w:rsidR="00E401DA" w:rsidRPr="00E401DA">
        <w:rPr>
          <w:rFonts w:ascii="Arial" w:hAnsi="Arial" w:cs="Arial"/>
        </w:rPr>
        <w:fldChar w:fldCharType="begin"/>
      </w:r>
      <w:r w:rsidR="00E401DA" w:rsidRPr="00E401DA">
        <w:rPr>
          <w:rFonts w:ascii="Arial" w:hAnsi="Arial" w:cs="Arial"/>
        </w:rPr>
        <w:instrText>tc \l2 "</w:instrText>
      </w:r>
      <w:bookmarkStart w:id="35" w:name="_Toc83124789"/>
      <w:r w:rsidR="00E401DA" w:rsidRPr="00E401DA">
        <w:rPr>
          <w:rFonts w:ascii="Arial" w:hAnsi="Arial" w:cs="Arial"/>
        </w:rPr>
        <w:instrText>(ISA-</w:instrText>
      </w:r>
      <w:r w:rsidR="00E401DA">
        <w:rPr>
          <w:rFonts w:ascii="Arial" w:hAnsi="Arial" w:cs="Arial"/>
        </w:rPr>
        <w:instrText>6</w:instrText>
      </w:r>
      <w:r w:rsidR="00E401DA" w:rsidRPr="00E401DA">
        <w:rPr>
          <w:rFonts w:ascii="Arial" w:hAnsi="Arial" w:cs="Arial"/>
        </w:rPr>
        <w:instrText xml:space="preserve">) </w:instrText>
      </w:r>
      <w:r w:rsidR="00E401DA" w:rsidRPr="00AC6811">
        <w:rPr>
          <w:rFonts w:ascii="Arial" w:hAnsi="Arial" w:cs="Arial"/>
          <w:color w:val="000000" w:themeColor="text1"/>
        </w:rPr>
        <w:instrText>NRC’s Response to an Incident at a Nuclear Facility</w:instrText>
      </w:r>
      <w:bookmarkEnd w:id="35"/>
      <w:r w:rsidR="00E401DA" w:rsidRPr="00E401DA">
        <w:rPr>
          <w:rFonts w:ascii="Arial" w:hAnsi="Arial" w:cs="Arial"/>
        </w:rPr>
        <w:instrText xml:space="preserve"> </w:instrText>
      </w:r>
      <w:r w:rsidR="00E401DA" w:rsidRPr="00E401DA">
        <w:rPr>
          <w:rFonts w:ascii="Arial" w:hAnsi="Arial" w:cs="Arial"/>
        </w:rPr>
        <w:fldChar w:fldCharType="end"/>
      </w:r>
    </w:p>
    <w:p w14:paraId="67AD0E78"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75110A13" w14:textId="3ABBADC8" w:rsidR="002D610A" w:rsidRPr="00AC6811" w:rsidRDefault="002D610A" w:rsidP="0012049C">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PURPOSE:</w:t>
      </w:r>
      <w:r w:rsidR="0012049C">
        <w:rPr>
          <w:rFonts w:ascii="Arial" w:hAnsi="Arial" w:cs="Arial"/>
          <w:color w:val="000000" w:themeColor="text1"/>
        </w:rPr>
        <w:tab/>
      </w:r>
      <w:r w:rsidR="0012049C">
        <w:rPr>
          <w:rFonts w:ascii="Arial" w:hAnsi="Arial" w:cs="Arial"/>
          <w:color w:val="000000" w:themeColor="text1"/>
        </w:rPr>
        <w:tab/>
      </w:r>
      <w:r w:rsidRPr="00AC6811">
        <w:rPr>
          <w:rFonts w:ascii="Arial" w:hAnsi="Arial" w:cs="Arial"/>
          <w:color w:val="000000" w:themeColor="text1"/>
        </w:rPr>
        <w:t xml:space="preserve">The purpose of this activity is to acquaint you with the actions taken by the NRC in response to an incident that may occur at a nuclear facility.  Incident Response (IR) is vital to the agency, fulfilling one of its primary mandates of protecting the health and safety of the public.  As a fully qualified inspector, you will be trained to perform specific IR activities.  This individual study activity will help you understand how the NRC meets its IR mandate and begin to build the knowledge you will need later to successfully perform your assigned emergency response responsibilities. </w:t>
      </w:r>
    </w:p>
    <w:p w14:paraId="29BC7E1A"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3F3E8762" w14:textId="77777777" w:rsidR="002D610A" w:rsidRPr="00AC6811" w:rsidRDefault="002D610A" w:rsidP="0012049C">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 xml:space="preserve">COMPETENCY </w:t>
      </w:r>
    </w:p>
    <w:p w14:paraId="5CDC8F92" w14:textId="241F90A3" w:rsidR="002D610A" w:rsidRPr="00AC6811" w:rsidRDefault="002D610A" w:rsidP="0012049C">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AREA:</w:t>
      </w:r>
      <w:r w:rsidR="0012049C">
        <w:rPr>
          <w:rFonts w:ascii="Arial" w:hAnsi="Arial" w:cs="Arial"/>
          <w:color w:val="000000" w:themeColor="text1"/>
        </w:rPr>
        <w:tab/>
      </w:r>
      <w:r w:rsidR="0012049C">
        <w:rPr>
          <w:rFonts w:ascii="Arial" w:hAnsi="Arial" w:cs="Arial"/>
          <w:color w:val="000000" w:themeColor="text1"/>
        </w:rPr>
        <w:tab/>
      </w:r>
      <w:r w:rsidR="0012049C">
        <w:rPr>
          <w:rFonts w:ascii="Arial" w:hAnsi="Arial" w:cs="Arial"/>
          <w:color w:val="000000" w:themeColor="text1"/>
        </w:rPr>
        <w:tab/>
      </w:r>
      <w:r w:rsidRPr="00AC6811">
        <w:rPr>
          <w:rFonts w:ascii="Arial" w:hAnsi="Arial" w:cs="Arial"/>
          <w:color w:val="000000" w:themeColor="text1"/>
        </w:rPr>
        <w:t>INCIDENT RESPONSE</w:t>
      </w:r>
    </w:p>
    <w:p w14:paraId="147CAD22"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0E0AA3B5" w14:textId="77777777" w:rsidR="002D610A" w:rsidRPr="00AC6811" w:rsidRDefault="002D610A" w:rsidP="0012049C">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LEVEL OF</w:t>
      </w:r>
    </w:p>
    <w:p w14:paraId="49370CA1" w14:textId="2C0F7700" w:rsidR="002D610A" w:rsidRPr="00AC6811" w:rsidRDefault="002D610A" w:rsidP="0012049C">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EFFORT: </w:t>
      </w:r>
      <w:r w:rsidRPr="00AC6811">
        <w:rPr>
          <w:rFonts w:ascii="Arial" w:hAnsi="Arial" w:cs="Arial"/>
          <w:color w:val="000000" w:themeColor="text1"/>
        </w:rPr>
        <w:tab/>
      </w:r>
      <w:r w:rsidR="0012049C">
        <w:rPr>
          <w:rFonts w:ascii="Arial" w:hAnsi="Arial" w:cs="Arial"/>
          <w:color w:val="000000" w:themeColor="text1"/>
        </w:rPr>
        <w:tab/>
      </w:r>
      <w:r w:rsidRPr="00AC6811">
        <w:rPr>
          <w:rFonts w:ascii="Arial" w:hAnsi="Arial" w:cs="Arial"/>
          <w:color w:val="000000" w:themeColor="text1"/>
        </w:rPr>
        <w:t>12 hours</w:t>
      </w:r>
    </w:p>
    <w:p w14:paraId="5FEC46F7"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066B60B4" w14:textId="40DF5090" w:rsidR="002D610A" w:rsidRPr="00AC6811" w:rsidRDefault="002D610A" w:rsidP="00DD5500">
      <w:pPr>
        <w:pStyle w:val="xmsonormal"/>
        <w:tabs>
          <w:tab w:val="left" w:pos="274"/>
          <w:tab w:val="left" w:pos="806"/>
          <w:tab w:val="left" w:pos="1440"/>
        </w:tabs>
        <w:ind w:left="2074" w:hanging="2074"/>
        <w:rPr>
          <w:rFonts w:ascii="Arial" w:hAnsi="Arial" w:cs="Arial"/>
          <w:color w:val="000000" w:themeColor="text1"/>
        </w:rPr>
      </w:pPr>
      <w:r w:rsidRPr="00AC6811">
        <w:rPr>
          <w:rFonts w:ascii="Arial" w:hAnsi="Arial" w:cs="Arial"/>
          <w:color w:val="000000" w:themeColor="text1"/>
        </w:rPr>
        <w:t>REFERENCES:</w:t>
      </w:r>
      <w:r w:rsidR="00DD5500">
        <w:rPr>
          <w:rFonts w:ascii="Arial" w:hAnsi="Arial" w:cs="Arial"/>
          <w:color w:val="000000" w:themeColor="text1"/>
        </w:rPr>
        <w:tab/>
      </w:r>
      <w:r w:rsidRPr="00AC6811">
        <w:rPr>
          <w:rFonts w:ascii="Arial" w:hAnsi="Arial" w:cs="Arial"/>
          <w:color w:val="000000" w:themeColor="text1"/>
        </w:rPr>
        <w:t>1.</w:t>
      </w:r>
      <w:r w:rsidR="0075139A">
        <w:rPr>
          <w:rFonts w:ascii="Arial" w:hAnsi="Arial" w:cs="Arial"/>
          <w:color w:val="000000" w:themeColor="text1"/>
        </w:rPr>
        <w:tab/>
      </w:r>
      <w:r w:rsidRPr="00AC6811">
        <w:rPr>
          <w:rFonts w:ascii="Arial" w:hAnsi="Arial" w:cs="Arial"/>
          <w:color w:val="000000" w:themeColor="text1"/>
        </w:rPr>
        <w:t>NRC internal Web page (Offices&gt;Nuclear Security and</w:t>
      </w:r>
      <w:ins w:id="36" w:author="Author">
        <w:r w:rsidR="00180931">
          <w:rPr>
            <w:rFonts w:ascii="Arial" w:hAnsi="Arial" w:cs="Arial"/>
            <w:color w:val="000000" w:themeColor="text1"/>
          </w:rPr>
          <w:t xml:space="preserve"> </w:t>
        </w:r>
      </w:ins>
      <w:r w:rsidRPr="00AC6811">
        <w:rPr>
          <w:rFonts w:ascii="Arial" w:hAnsi="Arial" w:cs="Arial"/>
          <w:color w:val="000000" w:themeColor="text1"/>
        </w:rPr>
        <w:t>Incident</w:t>
      </w:r>
      <w:r w:rsidR="00AB4716">
        <w:rPr>
          <w:rFonts w:ascii="Arial" w:hAnsi="Arial" w:cs="Arial"/>
          <w:color w:val="000000" w:themeColor="text1"/>
        </w:rPr>
        <w:br/>
      </w:r>
      <w:r w:rsidR="00AB4716">
        <w:rPr>
          <w:rFonts w:ascii="Arial" w:hAnsi="Arial" w:cs="Arial"/>
          <w:color w:val="000000" w:themeColor="text1"/>
        </w:rPr>
        <w:tab/>
      </w:r>
      <w:r w:rsidRPr="00AC6811">
        <w:rPr>
          <w:rFonts w:ascii="Arial" w:hAnsi="Arial" w:cs="Arial"/>
          <w:color w:val="000000" w:themeColor="text1"/>
        </w:rPr>
        <w:t>Response (NSIR))</w:t>
      </w:r>
    </w:p>
    <w:p w14:paraId="60698D3D" w14:textId="044CC999" w:rsidR="002D610A" w:rsidRPr="00AC6811" w:rsidRDefault="002D610A" w:rsidP="00321550">
      <w:pPr>
        <w:pStyle w:val="xmsonormal"/>
        <w:rPr>
          <w:rFonts w:ascii="Arial" w:hAnsi="Arial" w:cs="Arial"/>
          <w:color w:val="000000" w:themeColor="text1"/>
        </w:rPr>
      </w:pPr>
    </w:p>
    <w:p w14:paraId="4C5C51AC" w14:textId="55013723"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MD 8.2, “NRC Incident Response Program”</w:t>
      </w:r>
    </w:p>
    <w:p w14:paraId="0CB61EA3" w14:textId="10DE992C" w:rsidR="002D610A" w:rsidRPr="00AC6811" w:rsidRDefault="002D610A" w:rsidP="00321550">
      <w:pPr>
        <w:pStyle w:val="xmsonormal"/>
        <w:rPr>
          <w:rFonts w:ascii="Arial" w:hAnsi="Arial" w:cs="Arial"/>
          <w:color w:val="000000" w:themeColor="text1"/>
        </w:rPr>
      </w:pPr>
    </w:p>
    <w:p w14:paraId="41C1FCF3" w14:textId="78FBDABE"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Incident Response Manual Chapter 200, “Incident Response Plan”</w:t>
      </w:r>
    </w:p>
    <w:p w14:paraId="4A11D6C9" w14:textId="77777777" w:rsidR="002D610A" w:rsidRPr="00AC6811" w:rsidRDefault="002D610A" w:rsidP="002D610A">
      <w:pPr>
        <w:pStyle w:val="xmsonormal"/>
        <w:ind w:left="3427" w:hanging="633"/>
        <w:rPr>
          <w:rFonts w:ascii="Arial" w:hAnsi="Arial" w:cs="Arial"/>
          <w:color w:val="000000" w:themeColor="text1"/>
        </w:rPr>
      </w:pPr>
    </w:p>
    <w:p w14:paraId="2969B510" w14:textId="7786DB78"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Region specific policy/guidance for Incident Response</w:t>
      </w:r>
    </w:p>
    <w:p w14:paraId="5753EAB2" w14:textId="0E1FDC76" w:rsidR="002D610A" w:rsidRPr="00AC6811" w:rsidRDefault="002D610A" w:rsidP="00321550">
      <w:pPr>
        <w:pStyle w:val="xmsonormal"/>
        <w:rPr>
          <w:rFonts w:ascii="Arial" w:hAnsi="Arial" w:cs="Arial"/>
          <w:color w:val="000000" w:themeColor="text1"/>
        </w:rPr>
      </w:pPr>
    </w:p>
    <w:p w14:paraId="495F9E3B" w14:textId="23176E61"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 xml:space="preserve">IP 71153 Attachment 2, “Limiting NRC Impact During Events”  </w:t>
      </w:r>
    </w:p>
    <w:p w14:paraId="74462907" w14:textId="77594F04" w:rsidR="002D610A" w:rsidRPr="00AC6811" w:rsidRDefault="002D610A" w:rsidP="00321550">
      <w:pPr>
        <w:pStyle w:val="xmsonormal"/>
        <w:rPr>
          <w:rFonts w:ascii="Arial" w:hAnsi="Arial" w:cs="Arial"/>
          <w:color w:val="000000" w:themeColor="text1"/>
        </w:rPr>
      </w:pPr>
    </w:p>
    <w:p w14:paraId="42A0EB74" w14:textId="0AC6FB0E"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General Response Training (Web Based) Course located in TMS</w:t>
      </w:r>
    </w:p>
    <w:p w14:paraId="327588FF" w14:textId="77777777" w:rsidR="002D610A" w:rsidRPr="00AC6811" w:rsidRDefault="002D610A" w:rsidP="002D610A">
      <w:pPr>
        <w:pStyle w:val="xmsonormal"/>
        <w:rPr>
          <w:rFonts w:ascii="Arial" w:hAnsi="Arial" w:cs="Arial"/>
          <w:color w:val="000000" w:themeColor="text1"/>
        </w:rPr>
      </w:pPr>
    </w:p>
    <w:p w14:paraId="62157FE4" w14:textId="0F688578" w:rsidR="002D610A" w:rsidRPr="00AC6811" w:rsidRDefault="002D610A" w:rsidP="009D7A16">
      <w:pPr>
        <w:pStyle w:val="xmsonormal"/>
        <w:numPr>
          <w:ilvl w:val="0"/>
          <w:numId w:val="74"/>
        </w:numPr>
        <w:rPr>
          <w:rFonts w:ascii="Arial" w:hAnsi="Arial" w:cs="Arial"/>
          <w:color w:val="000000" w:themeColor="text1"/>
        </w:rPr>
      </w:pPr>
      <w:r w:rsidRPr="00AC6811">
        <w:rPr>
          <w:rFonts w:ascii="Arial" w:hAnsi="Arial" w:cs="Arial"/>
          <w:color w:val="000000" w:themeColor="text1"/>
        </w:rPr>
        <w:t>NRC NIMS/ICS Training (Web Based) Course located in TMS</w:t>
      </w:r>
    </w:p>
    <w:p w14:paraId="6DD84530" w14:textId="35E09BA3" w:rsidR="002D610A" w:rsidRPr="00AC6811" w:rsidRDefault="002D610A" w:rsidP="00321550">
      <w:pPr>
        <w:pStyle w:val="xmsonormal"/>
        <w:rPr>
          <w:rFonts w:ascii="Arial" w:hAnsi="Arial" w:cs="Arial"/>
          <w:color w:val="000000" w:themeColor="text1"/>
        </w:rPr>
      </w:pPr>
    </w:p>
    <w:p w14:paraId="1CE329D7" w14:textId="77777777" w:rsidR="002D610A" w:rsidRPr="00AC6811" w:rsidRDefault="002D610A" w:rsidP="00B7666E">
      <w:pPr>
        <w:pStyle w:val="xmsonormal"/>
        <w:rPr>
          <w:rFonts w:ascii="Arial" w:hAnsi="Arial" w:cs="Arial"/>
          <w:color w:val="000000" w:themeColor="text1"/>
        </w:rPr>
      </w:pPr>
      <w:r w:rsidRPr="00AC6811">
        <w:rPr>
          <w:rFonts w:ascii="Arial" w:hAnsi="Arial" w:cs="Arial"/>
          <w:color w:val="000000" w:themeColor="text1"/>
        </w:rPr>
        <w:t>EVALUATION</w:t>
      </w:r>
    </w:p>
    <w:p w14:paraId="51C8EA0E" w14:textId="5B04B03C" w:rsidR="002D610A" w:rsidRPr="00AC6811" w:rsidRDefault="002D610A" w:rsidP="00B7666E">
      <w:pPr>
        <w:pStyle w:val="xmsonormal"/>
        <w:tabs>
          <w:tab w:val="left" w:pos="274"/>
          <w:tab w:val="left" w:pos="806"/>
          <w:tab w:val="left" w:pos="1440"/>
        </w:tabs>
        <w:ind w:left="2074" w:hanging="2074"/>
        <w:rPr>
          <w:rFonts w:ascii="Arial" w:hAnsi="Arial" w:cs="Arial"/>
          <w:color w:val="000000" w:themeColor="text1"/>
        </w:rPr>
      </w:pPr>
      <w:r w:rsidRPr="00C00BE9">
        <w:rPr>
          <w:rFonts w:ascii="Arial" w:eastAsia="Times New Roman" w:hAnsi="Arial" w:cs="Times New Roman"/>
          <w:bCs/>
        </w:rPr>
        <w:t>CRITERIA:</w:t>
      </w:r>
      <w:r w:rsidR="00B7666E">
        <w:rPr>
          <w:rFonts w:ascii="Arial" w:eastAsia="Times New Roman" w:hAnsi="Arial" w:cs="Times New Roman"/>
          <w:bCs/>
        </w:rPr>
        <w:tab/>
      </w:r>
      <w:r w:rsidR="00B7666E">
        <w:rPr>
          <w:rFonts w:ascii="Arial" w:eastAsia="Times New Roman" w:hAnsi="Arial" w:cs="Times New Roman"/>
          <w:bCs/>
        </w:rPr>
        <w:tab/>
      </w:r>
      <w:r w:rsidRPr="00C00BE9">
        <w:rPr>
          <w:rFonts w:ascii="Arial" w:eastAsia="Times New Roman" w:hAnsi="Arial" w:cs="Times New Roman"/>
          <w:bCs/>
        </w:rPr>
        <w:t>Upon completion of this activity, you will be asked to demonstrate</w:t>
      </w:r>
      <w:r w:rsidRPr="00AC6811">
        <w:rPr>
          <w:rFonts w:ascii="Arial" w:hAnsi="Arial" w:cs="Arial"/>
          <w:color w:val="000000" w:themeColor="text1"/>
        </w:rPr>
        <w:t xml:space="preserve"> your understanding of the role of the agency and your region or office in protecting public health and safety when responding to incident at a nuclear facility by successfully completing the following: </w:t>
      </w:r>
    </w:p>
    <w:p w14:paraId="23C809D5" w14:textId="2B77A8D0" w:rsidR="002D610A" w:rsidRPr="00AC6811" w:rsidRDefault="002D610A" w:rsidP="00321550">
      <w:pPr>
        <w:pStyle w:val="xmsonormal"/>
        <w:rPr>
          <w:rFonts w:ascii="Arial" w:hAnsi="Arial" w:cs="Arial"/>
          <w:color w:val="000000" w:themeColor="text1"/>
        </w:rPr>
      </w:pPr>
    </w:p>
    <w:p w14:paraId="1F0D6EDB" w14:textId="03680C66" w:rsidR="00AC6811" w:rsidRDefault="002D610A" w:rsidP="009D7A16">
      <w:pPr>
        <w:pStyle w:val="xmsonormal"/>
        <w:numPr>
          <w:ilvl w:val="0"/>
          <w:numId w:val="104"/>
        </w:numPr>
        <w:rPr>
          <w:rFonts w:ascii="Arial" w:hAnsi="Arial" w:cs="Arial"/>
          <w:color w:val="000000" w:themeColor="text1"/>
        </w:rPr>
        <w:sectPr w:rsidR="00AC6811" w:rsidSect="00F84D6C">
          <w:pgSz w:w="12240" w:h="15840" w:code="1"/>
          <w:pgMar w:top="1440" w:right="1440" w:bottom="1440" w:left="1440" w:header="720" w:footer="720" w:gutter="0"/>
          <w:pgNumType w:start="20"/>
          <w:cols w:space="720"/>
          <w:noEndnote/>
          <w:docGrid w:linePitch="326"/>
        </w:sectPr>
      </w:pPr>
      <w:r w:rsidRPr="00AC6811">
        <w:rPr>
          <w:rFonts w:ascii="Arial" w:hAnsi="Arial" w:cs="Arial"/>
          <w:color w:val="000000" w:themeColor="text1"/>
        </w:rPr>
        <w:t>Identify the types of emergency classifications and give examples of when the different classifications would be declared.</w:t>
      </w:r>
    </w:p>
    <w:p w14:paraId="1A373B74"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53F094CD" w14:textId="71957772" w:rsidR="002D610A" w:rsidRPr="00AC6811" w:rsidRDefault="002D610A" w:rsidP="009D7A16">
      <w:pPr>
        <w:pStyle w:val="xmsonormal"/>
        <w:numPr>
          <w:ilvl w:val="0"/>
          <w:numId w:val="104"/>
        </w:numPr>
        <w:rPr>
          <w:rFonts w:ascii="Arial" w:hAnsi="Arial" w:cs="Arial"/>
          <w:color w:val="000000" w:themeColor="text1"/>
        </w:rPr>
      </w:pPr>
      <w:r w:rsidRPr="00AC6811">
        <w:rPr>
          <w:rFonts w:ascii="Arial" w:hAnsi="Arial" w:cs="Arial"/>
          <w:color w:val="000000" w:themeColor="text1"/>
        </w:rPr>
        <w:t>Describe the differences in capabilities and functions between the NRC Incident Response Program when it is activated and when it is not.  Describe the process by which the NRC activates the response program. </w:t>
      </w:r>
    </w:p>
    <w:p w14:paraId="4F895723" w14:textId="77777777" w:rsidR="002D610A" w:rsidRPr="00AC6811" w:rsidRDefault="002D610A" w:rsidP="002D610A">
      <w:pPr>
        <w:pStyle w:val="xmsonormal"/>
        <w:ind w:left="3427" w:hanging="633"/>
        <w:rPr>
          <w:rFonts w:ascii="Arial" w:hAnsi="Arial" w:cs="Arial"/>
          <w:color w:val="000000" w:themeColor="text1"/>
        </w:rPr>
      </w:pPr>
    </w:p>
    <w:p w14:paraId="62E0AB4F" w14:textId="2856E4AF" w:rsidR="002D610A" w:rsidRPr="00AC6811" w:rsidRDefault="002D610A" w:rsidP="009D7A16">
      <w:pPr>
        <w:pStyle w:val="xmsonormal"/>
        <w:numPr>
          <w:ilvl w:val="0"/>
          <w:numId w:val="104"/>
        </w:numPr>
        <w:rPr>
          <w:rFonts w:ascii="Arial" w:hAnsi="Arial" w:cs="Arial"/>
          <w:color w:val="000000" w:themeColor="text1"/>
        </w:rPr>
      </w:pPr>
      <w:r w:rsidRPr="00AC6811">
        <w:rPr>
          <w:rFonts w:ascii="Arial" w:hAnsi="Arial" w:cs="Arial"/>
          <w:color w:val="000000" w:themeColor="text1"/>
        </w:rPr>
        <w:t>Discuss the capabilities (e.g., communications, information technology) provided in the Headquarters, Regional, and onsite and offsite emergency response facilities.</w:t>
      </w:r>
    </w:p>
    <w:p w14:paraId="6018EE7B"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3781DD65" w14:textId="209EE8B4" w:rsidR="002D610A" w:rsidRPr="00AC6811" w:rsidRDefault="002D610A" w:rsidP="009D7A16">
      <w:pPr>
        <w:pStyle w:val="xmsonormal"/>
        <w:numPr>
          <w:ilvl w:val="0"/>
          <w:numId w:val="104"/>
        </w:numPr>
        <w:rPr>
          <w:rFonts w:ascii="Arial" w:hAnsi="Arial" w:cs="Arial"/>
          <w:color w:val="000000" w:themeColor="text1"/>
        </w:rPr>
      </w:pPr>
      <w:r w:rsidRPr="00AC6811">
        <w:rPr>
          <w:rFonts w:ascii="Arial" w:hAnsi="Arial" w:cs="Arial"/>
          <w:color w:val="000000" w:themeColor="text1"/>
        </w:rPr>
        <w:t>Identify the responsibilities of the following during an activation of the NRC’s IR Program:</w:t>
      </w:r>
    </w:p>
    <w:p w14:paraId="0C173713" w14:textId="77777777" w:rsidR="002D610A" w:rsidRPr="00AC6811" w:rsidRDefault="002D610A" w:rsidP="002D610A">
      <w:pPr>
        <w:pStyle w:val="xmsonormal"/>
        <w:ind w:left="3960" w:hanging="533"/>
        <w:rPr>
          <w:rFonts w:ascii="Arial" w:hAnsi="Arial" w:cs="Arial"/>
          <w:color w:val="000000" w:themeColor="text1"/>
        </w:rPr>
      </w:pPr>
      <w:r w:rsidRPr="00AC6811">
        <w:rPr>
          <w:rFonts w:ascii="Arial" w:hAnsi="Arial" w:cs="Arial"/>
          <w:color w:val="000000" w:themeColor="text1"/>
        </w:rPr>
        <w:t> </w:t>
      </w:r>
    </w:p>
    <w:p w14:paraId="71A87D09"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Response Director</w:t>
      </w:r>
    </w:p>
    <w:p w14:paraId="67D1B7C1"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Senior Agency Representative to the -Licensee/Unified Coordination Group</w:t>
      </w:r>
    </w:p>
    <w:p w14:paraId="7383601F"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Public Information Team</w:t>
      </w:r>
    </w:p>
    <w:p w14:paraId="120B6C84"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Liaison Team</w:t>
      </w:r>
    </w:p>
    <w:p w14:paraId="5B4EC31E"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Operations Section Chief</w:t>
      </w:r>
    </w:p>
    <w:p w14:paraId="77A03474"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Reactor Safety Group</w:t>
      </w:r>
    </w:p>
    <w:p w14:paraId="58094F2F"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Protective Measures Group</w:t>
      </w:r>
    </w:p>
    <w:p w14:paraId="782FA074"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Security Group</w:t>
      </w:r>
    </w:p>
    <w:p w14:paraId="562B6EEF"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Planning Section</w:t>
      </w:r>
    </w:p>
    <w:p w14:paraId="5B4BBD22"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Logistics Section</w:t>
      </w:r>
    </w:p>
    <w:p w14:paraId="03A3BA4A" w14:textId="77777777" w:rsidR="002D610A" w:rsidRPr="00AC6811" w:rsidRDefault="002D610A" w:rsidP="009D7A16">
      <w:pPr>
        <w:numPr>
          <w:ilvl w:val="1"/>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rPr>
          <w:rFonts w:cs="Arial"/>
          <w:color w:val="000000" w:themeColor="text1"/>
        </w:rPr>
      </w:pPr>
      <w:r w:rsidRPr="00AC6811">
        <w:rPr>
          <w:rFonts w:cs="Arial"/>
          <w:color w:val="000000" w:themeColor="text1"/>
        </w:rPr>
        <w:t>Headquarters Operations Officers</w:t>
      </w:r>
    </w:p>
    <w:p w14:paraId="3B2E62CE"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7D913BF8" w14:textId="7EB6415C" w:rsidR="002D610A" w:rsidRPr="00AC6811" w:rsidRDefault="002D610A" w:rsidP="009D7A16">
      <w:pPr>
        <w:pStyle w:val="xmsonormal"/>
        <w:numPr>
          <w:ilvl w:val="0"/>
          <w:numId w:val="104"/>
        </w:numPr>
        <w:rPr>
          <w:rFonts w:ascii="Arial" w:hAnsi="Arial" w:cs="Arial"/>
          <w:color w:val="000000" w:themeColor="text1"/>
        </w:rPr>
      </w:pPr>
      <w:r w:rsidRPr="00AC6811">
        <w:rPr>
          <w:rFonts w:ascii="Arial" w:hAnsi="Arial" w:cs="Arial"/>
          <w:color w:val="000000" w:themeColor="text1"/>
        </w:rPr>
        <w:t>If you are onsite when an emergency is declared, explain the difference in your actions if the resident inspectors are and if they are not onsite.  Describe the protocol for limiting unnecessary impact on licensee activities during an event.</w:t>
      </w:r>
    </w:p>
    <w:p w14:paraId="47B68FB5"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41B3DAE9" w14:textId="1E24A5EC" w:rsidR="002D610A" w:rsidRPr="00AC6811" w:rsidRDefault="002D610A" w:rsidP="009D7A16">
      <w:pPr>
        <w:pStyle w:val="xmsonormal"/>
        <w:numPr>
          <w:ilvl w:val="0"/>
          <w:numId w:val="104"/>
        </w:numPr>
        <w:rPr>
          <w:rFonts w:ascii="Arial" w:hAnsi="Arial" w:cs="Arial"/>
          <w:color w:val="000000" w:themeColor="text1"/>
        </w:rPr>
      </w:pPr>
      <w:r w:rsidRPr="00AC6811">
        <w:rPr>
          <w:rFonts w:ascii="Arial" w:hAnsi="Arial" w:cs="Arial"/>
          <w:color w:val="000000" w:themeColor="text1"/>
        </w:rPr>
        <w:t>Describe the roles of the state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2BE1F36A"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1643EA06" w14:textId="5316B23F" w:rsidR="002D610A" w:rsidRPr="00AC6811" w:rsidRDefault="002D610A" w:rsidP="00E7246A">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color w:val="000000" w:themeColor="text1"/>
        </w:rPr>
      </w:pPr>
      <w:r w:rsidRPr="00AC6811">
        <w:rPr>
          <w:rFonts w:cs="Arial"/>
          <w:color w:val="000000" w:themeColor="text1"/>
        </w:rPr>
        <w:t>TASKS:</w:t>
      </w:r>
      <w:r w:rsidR="00836E9B">
        <w:rPr>
          <w:rFonts w:cs="Arial"/>
          <w:color w:val="000000" w:themeColor="text1"/>
        </w:rPr>
        <w:tab/>
      </w:r>
      <w:r w:rsidR="00836E9B">
        <w:rPr>
          <w:rFonts w:cs="Arial"/>
          <w:color w:val="000000" w:themeColor="text1"/>
        </w:rPr>
        <w:tab/>
      </w:r>
      <w:r w:rsidR="00836E9B">
        <w:rPr>
          <w:rFonts w:cs="Arial"/>
          <w:color w:val="000000" w:themeColor="text1"/>
        </w:rPr>
        <w:tab/>
      </w:r>
      <w:r w:rsidRPr="00AC6811">
        <w:rPr>
          <w:rFonts w:cs="Arial"/>
          <w:color w:val="000000" w:themeColor="text1"/>
        </w:rPr>
        <w:t>1.</w:t>
      </w:r>
      <w:r w:rsidR="00587251">
        <w:rPr>
          <w:rFonts w:cs="Arial"/>
          <w:color w:val="000000" w:themeColor="text1"/>
          <w:sz w:val="14"/>
          <w:szCs w:val="14"/>
        </w:rPr>
        <w:tab/>
      </w:r>
      <w:r w:rsidRPr="00AC6811">
        <w:rPr>
          <w:rFonts w:cs="Arial"/>
          <w:color w:val="000000" w:themeColor="text1"/>
        </w:rPr>
        <w:t>Review your region or office’s policy guidance on incident response.</w:t>
      </w:r>
    </w:p>
    <w:p w14:paraId="4675AAB7"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2B2313B6" w14:textId="30D4794F" w:rsidR="002D610A" w:rsidRPr="00AC6811" w:rsidRDefault="002D610A" w:rsidP="009D7A16">
      <w:pPr>
        <w:pStyle w:val="xmsonormal"/>
        <w:numPr>
          <w:ilvl w:val="0"/>
          <w:numId w:val="102"/>
        </w:numPr>
        <w:rPr>
          <w:rFonts w:ascii="Arial" w:hAnsi="Arial" w:cs="Arial"/>
          <w:color w:val="000000" w:themeColor="text1"/>
        </w:rPr>
      </w:pPr>
      <w:r w:rsidRPr="00AC6811">
        <w:rPr>
          <w:rFonts w:ascii="Arial" w:hAnsi="Arial" w:cs="Arial"/>
          <w:color w:val="000000" w:themeColor="text1"/>
        </w:rPr>
        <w:t xml:space="preserve">Review the NRC Incident Response Plan (IRMC 200) in order to address the evaluation criteria.  </w:t>
      </w:r>
    </w:p>
    <w:p w14:paraId="7BB7EFCD"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1D2796A3" w14:textId="20966A2A" w:rsidR="00AC6811" w:rsidRDefault="002D610A" w:rsidP="009D7A16">
      <w:pPr>
        <w:pStyle w:val="xmsonormal"/>
        <w:numPr>
          <w:ilvl w:val="0"/>
          <w:numId w:val="102"/>
        </w:numPr>
        <w:rPr>
          <w:rFonts w:ascii="Arial" w:hAnsi="Arial" w:cs="Arial"/>
          <w:color w:val="000000" w:themeColor="text1"/>
        </w:rPr>
        <w:sectPr w:rsidR="00AC6811" w:rsidSect="00D400A3">
          <w:pgSz w:w="12240" w:h="15840" w:code="1"/>
          <w:pgMar w:top="1440" w:right="1440" w:bottom="1440" w:left="1440" w:header="720" w:footer="720" w:gutter="0"/>
          <w:cols w:space="720"/>
          <w:noEndnote/>
          <w:docGrid w:linePitch="326"/>
        </w:sectPr>
      </w:pPr>
      <w:r w:rsidRPr="00AC6811">
        <w:rPr>
          <w:rFonts w:ascii="Arial" w:hAnsi="Arial" w:cs="Arial"/>
          <w:color w:val="000000" w:themeColor="text1"/>
        </w:rPr>
        <w:t>Regional inspectors meet the Emergency Response Coordinator, tour the Incident Response Center, and if possible, observe the region’s response during an exercise or event.</w:t>
      </w:r>
    </w:p>
    <w:p w14:paraId="35421419" w14:textId="77777777" w:rsidR="002D610A"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4309D79A" w14:textId="360D3022" w:rsidR="002D610A" w:rsidRPr="00AC6811" w:rsidRDefault="002D610A" w:rsidP="009D7A16">
      <w:pPr>
        <w:pStyle w:val="xmsonormal"/>
        <w:numPr>
          <w:ilvl w:val="0"/>
          <w:numId w:val="102"/>
        </w:numPr>
        <w:rPr>
          <w:rFonts w:ascii="Arial" w:hAnsi="Arial" w:cs="Arial"/>
          <w:color w:val="000000" w:themeColor="text1"/>
        </w:rPr>
      </w:pPr>
      <w:r w:rsidRPr="00AC6811">
        <w:rPr>
          <w:rFonts w:ascii="Arial" w:hAnsi="Arial" w:cs="Arial"/>
          <w:color w:val="000000" w:themeColor="text1"/>
        </w:rPr>
        <w:t>Meet with your supervisor or the person designated to be your resource for this activity to discuss the items listed in the evaluation criteria section.</w:t>
      </w:r>
    </w:p>
    <w:p w14:paraId="6BA10496" w14:textId="36CC0B61" w:rsidR="002D610A" w:rsidRPr="00AC6811" w:rsidRDefault="002D610A" w:rsidP="002D610A">
      <w:pPr>
        <w:pStyle w:val="xmsolistparagraph"/>
        <w:ind w:left="1440"/>
        <w:rPr>
          <w:rFonts w:ascii="Arial" w:hAnsi="Arial" w:cs="Arial"/>
          <w:color w:val="000000" w:themeColor="text1"/>
        </w:rPr>
      </w:pPr>
    </w:p>
    <w:p w14:paraId="1B39DFF0" w14:textId="65A99BD4" w:rsidR="002D610A" w:rsidRPr="00AC6811" w:rsidRDefault="002D610A" w:rsidP="009D7A16">
      <w:pPr>
        <w:pStyle w:val="xmsonormal"/>
        <w:numPr>
          <w:ilvl w:val="0"/>
          <w:numId w:val="102"/>
        </w:numPr>
        <w:spacing w:after="220"/>
        <w:ind w:left="2708" w:hanging="634"/>
        <w:rPr>
          <w:rFonts w:ascii="Arial" w:hAnsi="Arial" w:cs="Arial"/>
          <w:color w:val="000000" w:themeColor="text1"/>
        </w:rPr>
      </w:pPr>
      <w:r w:rsidRPr="00AC6811">
        <w:rPr>
          <w:rFonts w:ascii="Arial" w:hAnsi="Arial" w:cs="Arial"/>
          <w:color w:val="000000" w:themeColor="text1"/>
        </w:rPr>
        <w:t>Complete the following courses in TMS:</w:t>
      </w:r>
    </w:p>
    <w:p w14:paraId="1650ADF7" w14:textId="77777777" w:rsidR="002D610A" w:rsidRPr="00AC6811" w:rsidRDefault="002D610A" w:rsidP="009D7A16">
      <w:pPr>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themeColor="text1"/>
        </w:rPr>
      </w:pPr>
      <w:r w:rsidRPr="00AC6811">
        <w:rPr>
          <w:rFonts w:cs="Arial"/>
          <w:color w:val="000000" w:themeColor="text1"/>
        </w:rPr>
        <w:t>General Response Training (Web-Based)</w:t>
      </w:r>
    </w:p>
    <w:p w14:paraId="302EA3EA" w14:textId="77777777" w:rsidR="002D610A" w:rsidRPr="00AC6811" w:rsidRDefault="002D610A" w:rsidP="009D7A16">
      <w:pPr>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themeColor="text1"/>
        </w:rPr>
      </w:pPr>
      <w:r w:rsidRPr="00AC6811">
        <w:rPr>
          <w:rFonts w:cs="Arial"/>
          <w:color w:val="000000" w:themeColor="text1"/>
        </w:rPr>
        <w:t>NRC NIMS/ICS Training (Web-Based)</w:t>
      </w:r>
    </w:p>
    <w:p w14:paraId="085310EB" w14:textId="77777777" w:rsidR="002D610A" w:rsidRPr="00AC6811" w:rsidRDefault="002D610A" w:rsidP="002D610A">
      <w:pPr>
        <w:pStyle w:val="xmsonormal"/>
        <w:ind w:left="720"/>
        <w:rPr>
          <w:rFonts w:ascii="Arial" w:hAnsi="Arial" w:cs="Arial"/>
          <w:color w:val="000000" w:themeColor="text1"/>
        </w:rPr>
      </w:pPr>
    </w:p>
    <w:p w14:paraId="75BCB0BB" w14:textId="30CA30FE" w:rsidR="002D610A" w:rsidRPr="00AC6811" w:rsidRDefault="002D610A" w:rsidP="00E532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color w:val="000000" w:themeColor="text1"/>
        </w:rPr>
      </w:pPr>
      <w:r w:rsidRPr="00AC6811">
        <w:rPr>
          <w:rFonts w:cs="Arial"/>
          <w:color w:val="000000" w:themeColor="text1"/>
        </w:rPr>
        <w:t>DOCUMENTATION</w:t>
      </w:r>
      <w:r w:rsidRPr="00AC6811">
        <w:rPr>
          <w:rFonts w:cs="Arial"/>
          <w:b/>
          <w:bCs/>
          <w:color w:val="000000" w:themeColor="text1"/>
        </w:rPr>
        <w:t>:</w:t>
      </w:r>
      <w:r w:rsidRPr="00AC6811">
        <w:rPr>
          <w:rFonts w:cs="Arial"/>
          <w:color w:val="000000" w:themeColor="text1"/>
        </w:rPr>
        <w:tab/>
      </w:r>
      <w:r w:rsidR="00015095">
        <w:rPr>
          <w:rFonts w:cs="Arial"/>
          <w:color w:val="000000" w:themeColor="text1"/>
        </w:rPr>
        <w:tab/>
      </w:r>
      <w:r w:rsidRPr="00AC6811">
        <w:rPr>
          <w:rFonts w:cs="Arial"/>
          <w:color w:val="000000" w:themeColor="text1"/>
        </w:rPr>
        <w:t>Obtain your supervisor’s signature in the line item for Basic-Level Certification Signature Card Item ISA-6.</w:t>
      </w:r>
    </w:p>
    <w:p w14:paraId="7ECDEFE1" w14:textId="0475FE57" w:rsidR="00042E40" w:rsidRPr="00AC6811" w:rsidRDefault="002D610A" w:rsidP="002D610A">
      <w:pPr>
        <w:pStyle w:val="xmsonormal"/>
        <w:ind w:left="720"/>
        <w:rPr>
          <w:rFonts w:ascii="Arial" w:hAnsi="Arial" w:cs="Arial"/>
          <w:color w:val="000000" w:themeColor="text1"/>
        </w:rPr>
      </w:pPr>
      <w:r w:rsidRPr="00AC6811">
        <w:rPr>
          <w:rFonts w:ascii="Arial" w:hAnsi="Arial" w:cs="Arial"/>
          <w:color w:val="000000" w:themeColor="text1"/>
        </w:rPr>
        <w:t> </w:t>
      </w:r>
    </w:p>
    <w:p w14:paraId="3D7877C2" w14:textId="77777777" w:rsidR="00042E40" w:rsidRPr="00641112"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RPr="00641112" w:rsidSect="00D400A3">
          <w:pgSz w:w="12240" w:h="15840" w:code="1"/>
          <w:pgMar w:top="1440" w:right="1440" w:bottom="1440" w:left="1440" w:header="720" w:footer="720" w:gutter="0"/>
          <w:cols w:space="720"/>
          <w:noEndnote/>
          <w:docGrid w:linePitch="326"/>
        </w:sectPr>
      </w:pPr>
    </w:p>
    <w:p w14:paraId="51973267" w14:textId="77777777" w:rsidR="00042E40" w:rsidRPr="00641112" w:rsidRDefault="00042E40" w:rsidP="00EB3F9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641112">
        <w:rPr>
          <w:bCs/>
        </w:rPr>
        <w:t>Basic-Level Individual Study Activity</w:t>
      </w:r>
    </w:p>
    <w:p w14:paraId="30758CF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AD704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(ISA-7) The Enforcement Program</w:t>
      </w:r>
      <w:r w:rsidRPr="00321ADB">
        <w:fldChar w:fldCharType="begin"/>
      </w:r>
      <w:r w:rsidRPr="00321ADB">
        <w:instrText>tc \l2 "</w:instrText>
      </w:r>
      <w:bookmarkStart w:id="37" w:name="_Toc311547152"/>
      <w:bookmarkStart w:id="38" w:name="_Toc83124790"/>
      <w:r w:rsidRPr="00321ADB">
        <w:instrText>(ISA-7) The Enforcement Program</w:instrText>
      </w:r>
      <w:bookmarkEnd w:id="37"/>
      <w:bookmarkEnd w:id="38"/>
      <w:r w:rsidRPr="00321ADB">
        <w:fldChar w:fldCharType="end"/>
      </w:r>
    </w:p>
    <w:p w14:paraId="20B9A63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298171"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dispositioning violations.  It will also provide you with an understanding of the information and guidance resources available to the staff on the enforcement program.</w:t>
      </w:r>
    </w:p>
    <w:p w14:paraId="0C57852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9BC60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37085EA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REGULATORY FRAMEWORK</w:t>
      </w:r>
    </w:p>
    <w:p w14:paraId="5724B071"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ENFORCEMENT</w:t>
      </w:r>
    </w:p>
    <w:p w14:paraId="3591D59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BBC2F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5C33780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 xml:space="preserve">EFFORT: </w:t>
      </w:r>
      <w:r w:rsidRPr="00321ADB">
        <w:tab/>
      </w:r>
      <w:r w:rsidRPr="00321ADB">
        <w:tab/>
        <w:t>17 hours</w:t>
      </w:r>
    </w:p>
    <w:p w14:paraId="3D8FF5B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D2332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REFERENCES:</w:t>
      </w:r>
      <w:r w:rsidRPr="00321ADB">
        <w:tab/>
        <w:t>1.</w:t>
      </w:r>
      <w:r w:rsidRPr="00321ADB">
        <w:tab/>
        <w:t>Enforcement</w:t>
      </w:r>
      <w:r w:rsidRPr="003678FE">
        <w:t>-related information found on the Enforcement Web page of the NRC public Web site, including the NRC enforcement policy, the enforcement manual, the enforcement program overview, and the enforcement process diagram</w:t>
      </w:r>
    </w:p>
    <w:p w14:paraId="5901A940"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C6D1AB"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678FE">
        <w:t>2.</w:t>
      </w:r>
      <w:r w:rsidRPr="003678FE">
        <w:tab/>
        <w:t>Regional policy guide for enforcement</w:t>
      </w:r>
    </w:p>
    <w:p w14:paraId="796669A8"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p>
    <w:p w14:paraId="68F03862" w14:textId="708F9EEA"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3.</w:t>
      </w:r>
      <w:r w:rsidRPr="00321ADB">
        <w:tab/>
        <w:t xml:space="preserve">“Writing Violations” course in </w:t>
      </w:r>
      <w:r w:rsidR="008B6E88">
        <w:t>TMS</w:t>
      </w:r>
    </w:p>
    <w:p w14:paraId="62AFE63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1120757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21ADB">
        <w:rPr>
          <w:bCs/>
        </w:rPr>
        <w:t>CRITERIA:</w:t>
      </w:r>
      <w:r w:rsidRPr="00321ADB">
        <w:rPr>
          <w:bCs/>
        </w:rPr>
        <w:tab/>
      </w:r>
      <w:r w:rsidRPr="003678FE">
        <w:rPr>
          <w:b/>
          <w:bCs/>
        </w:rPr>
        <w:tab/>
      </w:r>
      <w:r w:rsidRPr="003678FE">
        <w:t>Upon completion of the tasks in this activity, demonstrate your understanding of the agency</w:t>
      </w:r>
      <w:r w:rsidR="00CF15B8">
        <w:t>’</w:t>
      </w:r>
      <w:r w:rsidRPr="003678FE">
        <w:t>s enforcement program by successfully completing the following items:</w:t>
      </w:r>
    </w:p>
    <w:p w14:paraId="2546749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F3F7C9" w14:textId="77777777" w:rsidR="00042E40" w:rsidRPr="003678FE" w:rsidRDefault="00042E40" w:rsidP="009D7A16">
      <w:pPr>
        <w:numPr>
          <w:ilvl w:val="0"/>
          <w:numId w:val="10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the NRC enforcement policy.</w:t>
      </w:r>
    </w:p>
    <w:p w14:paraId="1C75AA9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pPr>
    </w:p>
    <w:p w14:paraId="691D60A1" w14:textId="77777777" w:rsidR="00042E40" w:rsidRPr="003678FE" w:rsidRDefault="00042E40" w:rsidP="009D7A16">
      <w:pPr>
        <w:numPr>
          <w:ilvl w:val="0"/>
          <w:numId w:val="10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630"/>
      </w:pPr>
      <w:r w:rsidRPr="003678FE">
        <w:t>Describe the legal basis</w:t>
      </w:r>
      <w:r>
        <w:t xml:space="preserve"> from which the NRC derives its </w:t>
      </w:r>
      <w:r w:rsidRPr="003678FE">
        <w:t>enforcement authority.</w:t>
      </w:r>
    </w:p>
    <w:p w14:paraId="2710E62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pPr>
    </w:p>
    <w:p w14:paraId="4E5AC5C1" w14:textId="77777777" w:rsidR="00042E40" w:rsidRPr="003678FE" w:rsidRDefault="00042E40" w:rsidP="009D7A16">
      <w:pPr>
        <w:numPr>
          <w:ilvl w:val="0"/>
          <w:numId w:val="10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630"/>
      </w:pPr>
      <w:r w:rsidRPr="003678FE">
        <w:t>Identify the burden of proof standard that the NRC uses in enforcement proceedings.</w:t>
      </w:r>
    </w:p>
    <w:p w14:paraId="0B61578E"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pPr>
    </w:p>
    <w:p w14:paraId="30689F47" w14:textId="77777777" w:rsidR="00042E40" w:rsidRPr="003678FE" w:rsidRDefault="00042E40" w:rsidP="009D7A16">
      <w:pPr>
        <w:numPr>
          <w:ilvl w:val="0"/>
          <w:numId w:val="10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630"/>
      </w:pPr>
      <w:r w:rsidRPr="003678FE">
        <w:t>Identify the primary sanctions the NRC uses in the enforcement program.</w:t>
      </w:r>
    </w:p>
    <w:p w14:paraId="38B3459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pPr>
    </w:p>
    <w:p w14:paraId="50810FFD" w14:textId="2BFF97E0"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 xml:space="preserve">State the four issues the NRC considers </w:t>
      </w:r>
      <w:r w:rsidR="002D610A">
        <w:t>when</w:t>
      </w:r>
      <w:r w:rsidRPr="003678FE">
        <w:t xml:space="preserve"> assess</w:t>
      </w:r>
      <w:r w:rsidR="002D610A">
        <w:t>ing</w:t>
      </w:r>
      <w:r w:rsidRPr="003678FE">
        <w:t xml:space="preserve"> the significance of a violation.</w:t>
      </w:r>
    </w:p>
    <w:p w14:paraId="024F32D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pPr>
    </w:p>
    <w:p w14:paraId="335EBC26"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Describe the two types of significance categorization outcomes.</w:t>
      </w:r>
    </w:p>
    <w:p w14:paraId="5464C750"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sectPr w:rsidR="00042E40" w:rsidSect="00904E1E">
          <w:pgSz w:w="12240" w:h="15840" w:code="1"/>
          <w:pgMar w:top="1440" w:right="1440" w:bottom="1440" w:left="1440" w:header="720" w:footer="720" w:gutter="0"/>
          <w:pgNumType w:start="23"/>
          <w:cols w:space="720"/>
          <w:noEndnote/>
          <w:docGrid w:linePitch="326"/>
        </w:sectPr>
      </w:pPr>
    </w:p>
    <w:p w14:paraId="393F19CF"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Define a minor violation and state the policy on documenting and correcting these violations.</w:t>
      </w:r>
    </w:p>
    <w:p w14:paraId="44CDFA8F" w14:textId="77777777" w:rsidR="00042E40" w:rsidRPr="003678FE"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120A0E" w14:textId="77777777" w:rsidR="00042E40"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Define non-cited violation.</w:t>
      </w:r>
    </w:p>
    <w:p w14:paraId="28188737" w14:textId="77777777" w:rsidR="00042E40"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08116F" w14:textId="77777777" w:rsidR="00042E40"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Define escalated enforcement action</w:t>
      </w:r>
      <w:r>
        <w:t>.</w:t>
      </w:r>
    </w:p>
    <w:p w14:paraId="6091C1F6" w14:textId="77777777" w:rsidR="00042E40"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CAF71F" w14:textId="77777777" w:rsidR="00042E40"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Write a draft violation given case-specific facts.</w:t>
      </w:r>
    </w:p>
    <w:p w14:paraId="4F774AA9" w14:textId="77777777" w:rsidR="00042E40" w:rsidRPr="003678FE"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780C8A"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Understand how to use the enforcement process diagram to disposition violations.</w:t>
      </w:r>
    </w:p>
    <w:p w14:paraId="4E85C720" w14:textId="77777777" w:rsidR="00042E40" w:rsidRPr="003678FE"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34EAEA"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Describe what predecisional enforcement conferences and regulatory conferences are and why, when, and with whom they are conducted.</w:t>
      </w:r>
    </w:p>
    <w:p w14:paraId="72252078" w14:textId="77777777" w:rsidR="00042E40" w:rsidRPr="003678FE"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5B9967"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 xml:space="preserve">Discuss the purpose of civil penalties, when the NRC considers issuing them, and how the NRC determines the </w:t>
      </w:r>
      <w:proofErr w:type="gramStart"/>
      <w:r w:rsidRPr="003678FE">
        <w:t>amount</w:t>
      </w:r>
      <w:proofErr w:type="gramEnd"/>
      <w:r w:rsidRPr="003678FE">
        <w:t xml:space="preserve"> of penalties.</w:t>
      </w:r>
    </w:p>
    <w:p w14:paraId="7618B6FE" w14:textId="77777777" w:rsidR="00042E40" w:rsidRPr="003678FE" w:rsidRDefault="00042E40" w:rsidP="002B6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311F6B" w14:textId="77777777" w:rsidR="00042E40" w:rsidRPr="003678FE" w:rsidRDefault="00042E40" w:rsidP="009D7A16">
      <w:pPr>
        <w:numPr>
          <w:ilvl w:val="0"/>
          <w:numId w:val="101"/>
        </w:numPr>
        <w:tabs>
          <w:tab w:val="left" w:pos="274"/>
          <w:tab w:val="left" w:pos="806"/>
          <w:tab w:val="left" w:pos="1440"/>
          <w:tab w:val="left" w:pos="2074"/>
          <w:tab w:val="left" w:pos="3060"/>
          <w:tab w:val="left" w:pos="3240"/>
          <w:tab w:val="left" w:pos="3874"/>
          <w:tab w:val="left" w:pos="4507"/>
          <w:tab w:val="left" w:pos="5040"/>
          <w:tab w:val="left" w:pos="5674"/>
          <w:tab w:val="left" w:pos="6307"/>
          <w:tab w:val="left" w:pos="7474"/>
          <w:tab w:val="left" w:pos="8107"/>
          <w:tab w:val="left" w:pos="8726"/>
        </w:tabs>
        <w:ind w:left="2700" w:hanging="630"/>
      </w:pPr>
      <w:r w:rsidRPr="003678FE">
        <w:t>Recognize the purpose of the different types of Orders and when they are used.</w:t>
      </w:r>
    </w:p>
    <w:p w14:paraId="508F0A2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84B862"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Pr="00321ADB">
        <w:tab/>
      </w:r>
      <w:r w:rsidR="00990688">
        <w:tab/>
      </w:r>
      <w:r w:rsidRPr="00321ADB">
        <w:tab/>
        <w:t>1.</w:t>
      </w:r>
      <w:r w:rsidRPr="00321ADB">
        <w:tab/>
        <w:t>Locate the Enforcement Web page on the NRC public Web site. (Hint</w:t>
      </w:r>
      <w:r w:rsidRPr="003678FE">
        <w:t>:  Look under How We Regulate.)</w:t>
      </w:r>
    </w:p>
    <w:p w14:paraId="70A24F01"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BDDD8A" w14:textId="77777777" w:rsidR="00042E40" w:rsidRPr="003678FE" w:rsidRDefault="00042E40" w:rsidP="009D7A16">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Read the enforcement program overview included on the Enforcement Web page of the NRC external Web site.</w:t>
      </w:r>
    </w:p>
    <w:p w14:paraId="17E8BA7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4758ED"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Read the enforcement process diagram on the Enforcement Web page of the NRC external Web site.</w:t>
      </w:r>
    </w:p>
    <w:p w14:paraId="0A2B5E2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C8DBA2"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Locate the enforcement manual on the Enforcement Web page of the NRC external Web site (look under Enforcement Guidance) and review the table of contents and appendices.</w:t>
      </w:r>
    </w:p>
    <w:p w14:paraId="009EB64A"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C3DF97"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Read the memorandum from the Director, Office of Enforcement, dated December 5, 2000, titled, </w:t>
      </w:r>
      <w:r w:rsidR="00CE7D7C">
        <w:t>“</w:t>
      </w:r>
      <w:r w:rsidRPr="003678FE">
        <w:t>Dispositioning of Enforcement Issues in a Risk</w:t>
      </w:r>
      <w:r w:rsidRPr="003678FE">
        <w:noBreakHyphen/>
        <w:t>Informed Framework</w:t>
      </w:r>
      <w:r w:rsidR="00CE7D7C">
        <w:t>”</w:t>
      </w:r>
      <w:r w:rsidRPr="003678FE">
        <w:t xml:space="preserve"> (ADAMS Accession No. ML003777558).</w:t>
      </w:r>
    </w:p>
    <w:p w14:paraId="6C65923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A78F5E"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the most recent escalated enforcement action for a power reactor </w:t>
      </w:r>
      <w:r w:rsidR="00BF7717">
        <w:t xml:space="preserve">(construction inspectors use an escalated construction enforcement action if available) </w:t>
      </w:r>
      <w:r w:rsidRPr="003678FE">
        <w:t>on the Enforcement Web page of the NRC external Web site and review the transmittal letter and attached notice of violation.</w:t>
      </w:r>
    </w:p>
    <w:p w14:paraId="2A33C9F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D7C0C7"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Review your region or office</w:t>
      </w:r>
      <w:r w:rsidR="00CF15B8">
        <w:t>’</w:t>
      </w:r>
      <w:r w:rsidRPr="003678FE">
        <w:t>s guidance on implementing the enforcement policy.</w:t>
      </w:r>
    </w:p>
    <w:p w14:paraId="330B670A"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42E40" w:rsidSect="00D400A3">
          <w:pgSz w:w="12240" w:h="15840" w:code="1"/>
          <w:pgMar w:top="1440" w:right="1440" w:bottom="1440" w:left="1440" w:header="720" w:footer="720" w:gutter="0"/>
          <w:cols w:space="720"/>
          <w:noEndnote/>
          <w:docGrid w:linePitch="326"/>
        </w:sectPr>
      </w:pPr>
    </w:p>
    <w:p w14:paraId="577CAED1"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4B6D01" w14:textId="689CA2CF" w:rsidR="00042E40"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B05FE6">
        <w:t xml:space="preserve">Go to </w:t>
      </w:r>
      <w:r w:rsidR="004326BA">
        <w:t>TMS</w:t>
      </w:r>
      <w:r w:rsidR="005E7DF5">
        <w:t xml:space="preserve"> </w:t>
      </w:r>
      <w:r w:rsidRPr="00B05FE6">
        <w:t>and complete the course on “Writing Violations.” Follow the guidance in the course to draft violations for the three sets of facts presented in the course.</w:t>
      </w:r>
    </w:p>
    <w:p w14:paraId="19A19A7B" w14:textId="77777777" w:rsidR="00042E40" w:rsidRPr="00B05FE6"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pPr>
    </w:p>
    <w:p w14:paraId="67B00F5D" w14:textId="208BDFA0"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3678FE">
        <w:t>Meet with the enforcement specialist in your region or office to review the draft violations you developed as part of the “Writing Violations” course and discuss the current enforcement guidance.</w:t>
      </w:r>
    </w:p>
    <w:p w14:paraId="684A42D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F32D11" w14:textId="77777777" w:rsidR="00042E40" w:rsidRPr="003678FE" w:rsidRDefault="00042E40" w:rsidP="009D7A16">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and discuss the items listed in the evaluation criteria section.</w:t>
      </w:r>
    </w:p>
    <w:p w14:paraId="23149B6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9B6B8D" w14:textId="7B686E01"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00903897">
        <w:tab/>
      </w:r>
      <w:r w:rsidR="00FC33A6" w:rsidRPr="00321ADB">
        <w:tab/>
        <w:t>Obtain</w:t>
      </w:r>
      <w:r w:rsidRPr="003678FE">
        <w:t xml:space="preserve"> your supervisor</w:t>
      </w:r>
      <w:r w:rsidR="00CF15B8">
        <w:t>’</w:t>
      </w:r>
      <w:r w:rsidRPr="003678FE">
        <w:t>s signature in the line item for Basic-Level Certification Signature Card Item ISA-7.</w:t>
      </w:r>
    </w:p>
    <w:p w14:paraId="2D7A00F3"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rPr>
        <w:sectPr w:rsidR="00042E40" w:rsidSect="00D400A3">
          <w:pgSz w:w="12240" w:h="15840" w:code="1"/>
          <w:pgMar w:top="1440" w:right="1440" w:bottom="1440" w:left="1440" w:header="720" w:footer="720" w:gutter="0"/>
          <w:cols w:space="720"/>
          <w:noEndnote/>
          <w:docGrid w:linePitch="326"/>
        </w:sectPr>
      </w:pPr>
    </w:p>
    <w:p w14:paraId="3C83465D" w14:textId="77777777" w:rsidR="00042E40" w:rsidRPr="00321ADB" w:rsidRDefault="00042E40" w:rsidP="001747A0">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132F40B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D19727"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(ISA-8) The Office of Investigations</w:t>
      </w:r>
      <w:r w:rsidRPr="00321ADB">
        <w:fldChar w:fldCharType="begin"/>
      </w:r>
      <w:r w:rsidRPr="00321ADB">
        <w:instrText>tc \l2 "</w:instrText>
      </w:r>
      <w:bookmarkStart w:id="39" w:name="_Toc311547153"/>
      <w:bookmarkStart w:id="40" w:name="_Toc83124791"/>
      <w:r w:rsidRPr="00321ADB">
        <w:instrText>(ISA-8) The Office of Investigations</w:instrText>
      </w:r>
      <w:bookmarkEnd w:id="39"/>
      <w:bookmarkEnd w:id="40"/>
      <w:r w:rsidRPr="00321ADB">
        <w:fldChar w:fldCharType="end"/>
      </w:r>
      <w:r w:rsidRPr="00321ADB">
        <w:t xml:space="preserve"> </w:t>
      </w:r>
    </w:p>
    <w:p w14:paraId="01A0664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803A44"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14:paraId="2F47E3F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019F4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COMPETENCY </w:t>
      </w:r>
    </w:p>
    <w:p w14:paraId="7D496EB4"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INSPECTION</w:t>
      </w:r>
    </w:p>
    <w:p w14:paraId="0528DF43"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REGULATORY FRAMEWORK</w:t>
      </w:r>
    </w:p>
    <w:p w14:paraId="0C09C82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5096EC"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24BAC742" w14:textId="68A5B4CB"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00FC33A6" w:rsidRPr="00321ADB">
        <w:tab/>
        <w:t xml:space="preserve"> 4</w:t>
      </w:r>
      <w:r w:rsidRPr="00321ADB">
        <w:t xml:space="preserve"> hours</w:t>
      </w:r>
    </w:p>
    <w:p w14:paraId="2C7AFBA1"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14225D" w14:textId="77777777" w:rsidR="00042E40" w:rsidRPr="003678FE" w:rsidRDefault="00042E40" w:rsidP="000564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REFERENCES:</w:t>
      </w:r>
      <w:r w:rsidRPr="00321ADB">
        <w:tab/>
        <w:t>1.</w:t>
      </w:r>
      <w:r w:rsidRPr="00321ADB">
        <w:tab/>
      </w:r>
      <w:r w:rsidRPr="003678FE">
        <w:t xml:space="preserve">MD 9.8, </w:t>
      </w:r>
      <w:r w:rsidR="00CE7D7C">
        <w:t>“</w:t>
      </w:r>
      <w:r w:rsidRPr="003678FE">
        <w:t>Organization and Functions, Office of Investigations</w:t>
      </w:r>
      <w:r w:rsidR="00CE7D7C">
        <w:t>”</w:t>
      </w:r>
    </w:p>
    <w:p w14:paraId="1F438BFF" w14:textId="26BDEBFB" w:rsidR="00042E40" w:rsidRPr="003678FE" w:rsidRDefault="00042E40" w:rsidP="009D7A16">
      <w:pPr>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 xml:space="preserve">NRC external </w:t>
      </w:r>
      <w:r w:rsidR="00E75036">
        <w:t xml:space="preserve">OI </w:t>
      </w:r>
      <w:r w:rsidRPr="003678FE">
        <w:t>Web site</w:t>
      </w:r>
    </w:p>
    <w:p w14:paraId="7D5E8761" w14:textId="0F88E551" w:rsidR="00042E40" w:rsidRDefault="00FC33A6" w:rsidP="009D7A16">
      <w:pPr>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NRC</w:t>
      </w:r>
      <w:r>
        <w:t xml:space="preserve"> </w:t>
      </w:r>
      <w:r w:rsidRPr="003678FE">
        <w:t>internal OI</w:t>
      </w:r>
      <w:r w:rsidR="00E75036">
        <w:t xml:space="preserve"> </w:t>
      </w:r>
      <w:r w:rsidR="00042E40" w:rsidRPr="003678FE">
        <w:t>Web site</w:t>
      </w:r>
    </w:p>
    <w:p w14:paraId="43606895" w14:textId="4B30DAA6" w:rsidR="00AA661B" w:rsidRPr="003678FE" w:rsidRDefault="0003782F" w:rsidP="009D7A16">
      <w:pPr>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hyperlink r:id="rId15" w:history="1">
        <w:r w:rsidR="007C6BB5">
          <w:rPr>
            <w:rStyle w:val="Hyperlink"/>
          </w:rPr>
          <w:t>https://www.nytimes.com/1997/03/15/us/nuclear-official-guilty-in-maine-yankee-case.html</w:t>
        </w:r>
      </w:hyperlink>
    </w:p>
    <w:p w14:paraId="2E7C9AF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51999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3E7F42D3" w14:textId="18B1D7EA"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321ADB">
        <w:rPr>
          <w:bCs/>
        </w:rPr>
        <w:t>CRITERIA:</w:t>
      </w:r>
      <w:r w:rsidRPr="00321ADB">
        <w:rPr>
          <w:bCs/>
        </w:rPr>
        <w:tab/>
      </w:r>
      <w:r w:rsidRPr="00321ADB">
        <w:rPr>
          <w:bCs/>
        </w:rPr>
        <w:tab/>
      </w:r>
      <w:r w:rsidRPr="00321ADB">
        <w:t xml:space="preserve">Upon completion of this activity, you will be asked to demonstrate your understanding of the purpose and function of OI by successfully </w:t>
      </w:r>
      <w:r w:rsidR="0088534D">
        <w:t xml:space="preserve">completing </w:t>
      </w:r>
      <w:r w:rsidRPr="00321ADB">
        <w:t xml:space="preserve">the following: </w:t>
      </w:r>
    </w:p>
    <w:p w14:paraId="33337F61"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AA8733" w14:textId="77777777" w:rsidR="00042E40" w:rsidRPr="00321ADB" w:rsidRDefault="00042E40" w:rsidP="009D7A16">
      <w:pPr>
        <w:numPr>
          <w:ilvl w:val="0"/>
          <w:numId w:val="9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State the function of OI.</w:t>
      </w:r>
    </w:p>
    <w:p w14:paraId="7E119CF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C0CAF1" w14:textId="3F22165E" w:rsidR="00042E40" w:rsidRPr="00321ADB" w:rsidRDefault="00042E40" w:rsidP="009D7A16">
      <w:pPr>
        <w:numPr>
          <w:ilvl w:val="0"/>
          <w:numId w:val="9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 xml:space="preserve">Describe the organizational structure of </w:t>
      </w:r>
      <w:r w:rsidR="002D66DF">
        <w:t xml:space="preserve">the </w:t>
      </w:r>
      <w:r w:rsidRPr="00321ADB">
        <w:t xml:space="preserve">OI. </w:t>
      </w:r>
    </w:p>
    <w:p w14:paraId="73362D0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6A6F91" w14:textId="64F94F32" w:rsidR="00042E40" w:rsidRPr="00321ADB" w:rsidRDefault="00042E40" w:rsidP="009D7A16">
      <w:pPr>
        <w:numPr>
          <w:ilvl w:val="0"/>
          <w:numId w:val="9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Describe what your role would be in assisting OI</w:t>
      </w:r>
      <w:r w:rsidR="007C6BB5">
        <w:t xml:space="preserve"> </w:t>
      </w:r>
      <w:r w:rsidR="00C00B45">
        <w:t xml:space="preserve">while they </w:t>
      </w:r>
      <w:ins w:id="41" w:author="Author">
        <w:r w:rsidR="00A71EC1">
          <w:t xml:space="preserve">are </w:t>
        </w:r>
      </w:ins>
      <w:proofErr w:type="gramStart"/>
      <w:r w:rsidR="00C00B45">
        <w:t>conduct</w:t>
      </w:r>
      <w:ins w:id="42" w:author="Author">
        <w:r w:rsidR="00A71EC1">
          <w:t>ing</w:t>
        </w:r>
      </w:ins>
      <w:r w:rsidR="00C00B45">
        <w:t xml:space="preserve"> an investigation</w:t>
      </w:r>
      <w:proofErr w:type="gramEnd"/>
      <w:ins w:id="43" w:author="Author">
        <w:del w:id="44" w:author="Author">
          <w:r w:rsidR="00001893" w:rsidDel="00B10081">
            <w:delText>,</w:delText>
          </w:r>
          <w:r w:rsidR="009815FD" w:rsidDel="00B10081">
            <w:delText>,</w:delText>
          </w:r>
        </w:del>
      </w:ins>
      <w:r w:rsidR="00C00B45">
        <w:t xml:space="preserve"> </w:t>
      </w:r>
      <w:r w:rsidR="007C6BB5">
        <w:t xml:space="preserve">and the </w:t>
      </w:r>
      <w:r w:rsidR="00E60AB2">
        <w:t xml:space="preserve">importance of not discussing </w:t>
      </w:r>
      <w:r w:rsidR="004C38B9">
        <w:t>the fact</w:t>
      </w:r>
      <w:r w:rsidR="00C00B45">
        <w:t>s/issues</w:t>
      </w:r>
      <w:r w:rsidR="004C38B9">
        <w:t xml:space="preserve"> of </w:t>
      </w:r>
      <w:r w:rsidR="00C00B45">
        <w:t xml:space="preserve">the </w:t>
      </w:r>
      <w:r w:rsidR="00FC33A6">
        <w:t>case to</w:t>
      </w:r>
      <w:r w:rsidR="00C00B45">
        <w:t xml:space="preserve"> individuals that do not have “a need to know</w:t>
      </w:r>
      <w:r w:rsidR="004C38B9">
        <w:t>.</w:t>
      </w:r>
      <w:r w:rsidR="00C00B45">
        <w:t>”</w:t>
      </w:r>
      <w:r w:rsidR="00E60AB2">
        <w:t xml:space="preserve"> </w:t>
      </w:r>
    </w:p>
    <w:p w14:paraId="0E46B145"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0B6242" w14:textId="77777777" w:rsidR="00042E40" w:rsidRPr="00321ADB" w:rsidRDefault="00042E40" w:rsidP="009D7A16">
      <w:pPr>
        <w:numPr>
          <w:ilvl w:val="0"/>
          <w:numId w:val="9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Describe the authorities of an OI investigator.</w:t>
      </w:r>
    </w:p>
    <w:p w14:paraId="54C55A2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2364477" w14:textId="2A4B7E1D"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 w:author="Author"/>
        </w:rPr>
      </w:pPr>
      <w:r w:rsidRPr="00321ADB">
        <w:rPr>
          <w:bCs/>
        </w:rPr>
        <w:t>TASKS:</w:t>
      </w:r>
      <w:r w:rsidRPr="00321ADB">
        <w:rPr>
          <w:bCs/>
        </w:rPr>
        <w:tab/>
      </w:r>
      <w:r w:rsidR="00321ADB">
        <w:rPr>
          <w:bCs/>
        </w:rPr>
        <w:tab/>
      </w:r>
      <w:r w:rsidRPr="003678FE">
        <w:rPr>
          <w:bCs/>
        </w:rPr>
        <w:tab/>
        <w:t>1.</w:t>
      </w:r>
      <w:r w:rsidRPr="003678FE">
        <w:rPr>
          <w:b/>
          <w:bCs/>
        </w:rPr>
        <w:tab/>
      </w:r>
      <w:r w:rsidRPr="003678FE">
        <w:t xml:space="preserve">Review </w:t>
      </w:r>
      <w:r w:rsidR="00C00B45">
        <w:t xml:space="preserve">the references. </w:t>
      </w:r>
    </w:p>
    <w:p w14:paraId="2D31DA2E" w14:textId="77777777" w:rsidR="00A71EC1" w:rsidRPr="003678FE" w:rsidRDefault="00A71EC1"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ED4E04" w14:textId="51E466BE" w:rsidR="00042E40" w:rsidRPr="003678FE" w:rsidRDefault="00736316" w:rsidP="009D7A16">
      <w:pPr>
        <w:numPr>
          <w:ilvl w:val="0"/>
          <w:numId w:val="21"/>
        </w:numPr>
      </w:pPr>
      <w:r>
        <w:t>Review</w:t>
      </w:r>
      <w:r w:rsidR="00042E40" w:rsidRPr="003678FE">
        <w:t xml:space="preserve"> the OI Web page and associated organizational charts.</w:t>
      </w:r>
      <w:r>
        <w:t xml:space="preserve"> </w:t>
      </w:r>
      <w:r w:rsidR="003B2E76">
        <w:t xml:space="preserve">Focus on the section that </w:t>
      </w:r>
      <w:r w:rsidR="0093260F">
        <w:t>provides an overvie</w:t>
      </w:r>
      <w:r w:rsidR="001C7441">
        <w:t xml:space="preserve">w of the office. </w:t>
      </w:r>
      <w:r w:rsidR="0093260F">
        <w:t xml:space="preserve"> </w:t>
      </w:r>
    </w:p>
    <w:p w14:paraId="48D6BF8D" w14:textId="77777777" w:rsidR="00042E40" w:rsidRPr="003678FE" w:rsidRDefault="00042E40" w:rsidP="00E53E15"/>
    <w:p w14:paraId="153CC1DA" w14:textId="77777777" w:rsidR="00E32592" w:rsidRDefault="00042E40" w:rsidP="009D7A16">
      <w:pPr>
        <w:numPr>
          <w:ilvl w:val="0"/>
          <w:numId w:val="21"/>
        </w:numPr>
        <w:sectPr w:rsidR="00E32592" w:rsidSect="00D400A3">
          <w:footerReference w:type="default" r:id="rId16"/>
          <w:pgSz w:w="12240" w:h="15840" w:code="1"/>
          <w:pgMar w:top="1440" w:right="1440" w:bottom="1440" w:left="1440" w:header="720" w:footer="720" w:gutter="0"/>
          <w:cols w:space="720"/>
          <w:noEndnote/>
          <w:docGrid w:linePitch="326"/>
        </w:sectPr>
      </w:pPr>
      <w:r w:rsidRPr="003678FE">
        <w:t>Meet with an experienced OI criminal investigator and discuss two materials/</w:t>
      </w:r>
      <w:proofErr w:type="gramStart"/>
      <w:r w:rsidRPr="003678FE">
        <w:t>reactors</w:t>
      </w:r>
      <w:proofErr w:type="gramEnd"/>
      <w:r w:rsidRPr="003678FE">
        <w:t xml:space="preserve"> cases investigated by OI, one substantiated and one not substantiated.</w:t>
      </w:r>
    </w:p>
    <w:p w14:paraId="3F4831FA" w14:textId="77777777" w:rsidR="00042E40" w:rsidRPr="003678FE" w:rsidRDefault="00042E40" w:rsidP="00E53E15"/>
    <w:p w14:paraId="4FB207C8" w14:textId="77777777" w:rsidR="00042E40" w:rsidRPr="003678FE" w:rsidRDefault="00042E40" w:rsidP="009D7A16">
      <w:pPr>
        <w:numPr>
          <w:ilvl w:val="0"/>
          <w:numId w:val="21"/>
        </w:numPr>
        <w:ind w:left="2708" w:hanging="634"/>
      </w:pPr>
      <w:r w:rsidRPr="003678FE">
        <w:t>Meet with your supervisor or the person designated to be your resource for this activity to discuss the items listed in the evaluation criteria section.</w:t>
      </w:r>
    </w:p>
    <w:p w14:paraId="0E59D37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135CC5" w14:textId="79F4C7B4" w:rsidR="00B621C7"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00FC33A6" w:rsidRPr="00321ADB">
        <w:tab/>
      </w:r>
      <w:ins w:id="46" w:author="Author">
        <w:r w:rsidR="00E0042A">
          <w:tab/>
        </w:r>
      </w:ins>
      <w:r w:rsidR="00FC33A6" w:rsidRPr="00321ADB">
        <w:t>Obtain</w:t>
      </w:r>
      <w:r w:rsidRPr="00321ADB">
        <w:t xml:space="preserve"> your</w:t>
      </w:r>
      <w:r w:rsidRPr="003678FE">
        <w:t xml:space="preserve"> supervisor</w:t>
      </w:r>
      <w:r w:rsidR="00CF15B8">
        <w:t>’</w:t>
      </w:r>
      <w:r w:rsidRPr="003678FE">
        <w:t>s signature in the line item for Basic-Level Certification Signature Card Item ISA-8.</w:t>
      </w:r>
    </w:p>
    <w:p w14:paraId="28B14DFA" w14:textId="77777777" w:rsidR="00B621C7" w:rsidRDefault="00B621C7" w:rsidP="00B621C7">
      <w:pPr>
        <w:tabs>
          <w:tab w:val="left" w:pos="5852"/>
        </w:tabs>
      </w:pPr>
      <w:r>
        <w:tab/>
      </w:r>
    </w:p>
    <w:p w14:paraId="350941DE" w14:textId="77777777" w:rsidR="00B621C7" w:rsidRDefault="00B621C7" w:rsidP="00B621C7"/>
    <w:p w14:paraId="3F30B784" w14:textId="77777777" w:rsidR="00B621C7" w:rsidRPr="00B621C7" w:rsidRDefault="00B621C7" w:rsidP="00B621C7">
      <w:pPr>
        <w:sectPr w:rsidR="00B621C7" w:rsidRPr="00B621C7" w:rsidSect="00D400A3">
          <w:pgSz w:w="12240" w:h="15840" w:code="1"/>
          <w:pgMar w:top="1440" w:right="1440" w:bottom="1440" w:left="1440" w:header="720" w:footer="720" w:gutter="0"/>
          <w:cols w:space="720"/>
          <w:noEndnote/>
          <w:docGrid w:linePitch="326"/>
        </w:sectPr>
      </w:pPr>
    </w:p>
    <w:p w14:paraId="4AFD22F0" w14:textId="77777777" w:rsidR="00042E40" w:rsidRPr="00321ADB" w:rsidRDefault="00042E40" w:rsidP="001747A0">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321ADB">
        <w:rPr>
          <w:bCs/>
        </w:rPr>
        <w:t>Basic-Level Individual Study Activity</w:t>
      </w:r>
    </w:p>
    <w:p w14:paraId="6C321ED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D4F24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TOPIC:</w:t>
      </w:r>
      <w:r w:rsidRPr="00321ADB">
        <w:tab/>
      </w:r>
      <w:r w:rsidRPr="00321ADB">
        <w:tab/>
      </w:r>
      <w:r w:rsidRPr="00321ADB">
        <w:tab/>
        <w:t>(ISA-9) Exploring the Operating Reactor Inspection Program and the Reactor Oversight Program</w:t>
      </w:r>
      <w:r w:rsidR="00CF15B8" w:rsidRPr="00321ADB">
        <w:t>’</w:t>
      </w:r>
      <w:r w:rsidRPr="00321ADB">
        <w:t xml:space="preserve">s Internal Web Page </w:t>
      </w:r>
      <w:r w:rsidRPr="00321ADB">
        <w:fldChar w:fldCharType="begin"/>
      </w:r>
      <w:r w:rsidRPr="00321ADB">
        <w:instrText>tc \l2 “</w:instrText>
      </w:r>
      <w:bookmarkStart w:id="47" w:name="_Toc311547154"/>
      <w:bookmarkStart w:id="48" w:name="_Toc83124792"/>
      <w:r w:rsidRPr="00321ADB">
        <w:instrText>(ISA-9) Exploring the Operating Reactor Inspection Program and the Reactor Oversight Program</w:instrText>
      </w:r>
      <w:r w:rsidR="005B0472">
        <w:instrText>’</w:instrText>
      </w:r>
      <w:r w:rsidRPr="00321ADB">
        <w:instrText>s Internal Web Page</w:instrText>
      </w:r>
      <w:bookmarkEnd w:id="47"/>
      <w:bookmarkEnd w:id="48"/>
      <w:r w:rsidRPr="00321ADB">
        <w:instrText xml:space="preserve">” </w:instrText>
      </w:r>
      <w:r w:rsidRPr="00321ADB">
        <w:fldChar w:fldCharType="end"/>
      </w:r>
    </w:p>
    <w:p w14:paraId="59601444"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55F6598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study activity is for you to obtain a broad overall knowledge of the operating reactor inspection program and to an available resource you might find useful as an inspector.  Upon completion of this study activity, you will have the necessary background to go into a more detailed study of the inspection program, and learn the specifics of what an inspector does, why it is done, and how it is done.</w:t>
      </w:r>
    </w:p>
    <w:p w14:paraId="66D6892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F58A4F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16BC6A2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INFORMATION TECHNOLOGY</w:t>
      </w:r>
    </w:p>
    <w:p w14:paraId="5540066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INSPECTION</w:t>
      </w:r>
    </w:p>
    <w:p w14:paraId="14432AF0"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COMMUNICATION</w:t>
      </w:r>
    </w:p>
    <w:p w14:paraId="6FD2FA8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REGULATORY FRAMEWORK</w:t>
      </w:r>
    </w:p>
    <w:p w14:paraId="0BE1CF8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E26632"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3877804E" w14:textId="310ECE59"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EFFORT:</w:t>
      </w:r>
      <w:r w:rsidRPr="00321ADB">
        <w:tab/>
      </w:r>
      <w:r w:rsidRPr="00321ADB">
        <w:tab/>
      </w:r>
      <w:r w:rsidR="00561714">
        <w:t>34</w:t>
      </w:r>
      <w:r w:rsidRPr="00321ADB">
        <w:t xml:space="preserve"> hours</w:t>
      </w:r>
    </w:p>
    <w:p w14:paraId="5B81F8C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bCs/>
        </w:rPr>
      </w:pPr>
    </w:p>
    <w:p w14:paraId="24325006"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r w:rsidRPr="00321ADB">
        <w:rPr>
          <w:bCs/>
        </w:rPr>
        <w:t>REFERENCES:</w:t>
      </w:r>
      <w:r w:rsidRPr="00321ADB">
        <w:rPr>
          <w:bCs/>
        </w:rPr>
        <w:tab/>
      </w:r>
      <w:r w:rsidRPr="00321ADB">
        <w:rPr>
          <w:u w:val="single"/>
        </w:rPr>
        <w:t>For powe</w:t>
      </w:r>
      <w:r w:rsidRPr="003678FE">
        <w:rPr>
          <w:u w:val="single"/>
        </w:rPr>
        <w:t>r reactor inspectors only:</w:t>
      </w:r>
    </w:p>
    <w:p w14:paraId="3934CC9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98E770" w14:textId="77777777" w:rsidR="00042E40" w:rsidRPr="003678FE"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NUREG-1649, </w:t>
      </w:r>
      <w:r w:rsidR="00CE7D7C">
        <w:t>“</w:t>
      </w:r>
      <w:r w:rsidRPr="003678FE">
        <w:t>Reactor Oversight Process</w:t>
      </w:r>
      <w:r w:rsidR="00CE7D7C">
        <w:t>”</w:t>
      </w:r>
      <w:r w:rsidRPr="003678FE">
        <w:t xml:space="preserve"> </w:t>
      </w:r>
    </w:p>
    <w:p w14:paraId="39F38AD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21CA5F" w14:textId="77777777" w:rsidR="00042E40" w:rsidRPr="003678FE"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NRC Inspection Manual Chapter (IMC) 2515</w:t>
      </w:r>
      <w:r w:rsidR="00CE7D7C">
        <w:t>,</w:t>
      </w:r>
      <w:r w:rsidRPr="003678FE">
        <w:t xml:space="preserve"> </w:t>
      </w:r>
      <w:r w:rsidR="00CE7D7C">
        <w:t>“</w:t>
      </w:r>
      <w:r w:rsidRPr="003678FE">
        <w:t>Light Water Reactor Inspection Program - Operating Phase</w:t>
      </w:r>
      <w:r w:rsidR="00CE7D7C">
        <w:t>”</w:t>
      </w:r>
    </w:p>
    <w:p w14:paraId="5E5D72CE"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0A2FF0" w14:textId="77777777" w:rsidR="002F7725"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IMC 061</w:t>
      </w:r>
      <w:r w:rsidR="002F7725">
        <w:t>1</w:t>
      </w:r>
      <w:r w:rsidRPr="003678FE">
        <w:t xml:space="preserve">, </w:t>
      </w:r>
      <w:r w:rsidR="00CE7D7C">
        <w:t>“</w:t>
      </w:r>
      <w:r w:rsidRPr="003678FE">
        <w:t>Power Reactor Inspection Reports</w:t>
      </w:r>
      <w:r w:rsidR="00CE7D7C">
        <w:t>”</w:t>
      </w:r>
    </w:p>
    <w:p w14:paraId="1BDDE1A2" w14:textId="77777777" w:rsidR="002F7725" w:rsidRDefault="002F7725" w:rsidP="00F207B7">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2A25B65B" w14:textId="77777777" w:rsidR="002F7725" w:rsidRPr="003678FE" w:rsidRDefault="002F7725" w:rsidP="009D7A16">
      <w:pPr>
        <w:pStyle w:val="ListParagraph"/>
        <w:numPr>
          <w:ilvl w:val="0"/>
          <w:numId w:val="22"/>
        </w:numPr>
        <w:tabs>
          <w:tab w:val="left" w:pos="2808"/>
          <w:tab w:val="left" w:pos="2809"/>
        </w:tabs>
      </w:pPr>
      <w:r>
        <w:t>IMC 0612, “</w:t>
      </w:r>
      <w:r w:rsidRPr="00D04FDB">
        <w:t>Issue Screening</w:t>
      </w:r>
      <w:r>
        <w:t>”</w:t>
      </w:r>
    </w:p>
    <w:p w14:paraId="03D184D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E32140" w14:textId="77777777" w:rsidR="00042E40" w:rsidRPr="003678FE"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0301, </w:t>
      </w:r>
      <w:r w:rsidR="00CE7D7C">
        <w:t>“</w:t>
      </w:r>
      <w:r w:rsidRPr="003678FE">
        <w:t>Coordination of NRC Visits to Commercial Reactor Sites</w:t>
      </w:r>
      <w:r w:rsidR="00CE7D7C">
        <w:t>”</w:t>
      </w:r>
    </w:p>
    <w:p w14:paraId="7F7F5D9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36D67A" w14:textId="77777777" w:rsidR="00042E40" w:rsidRPr="003678FE"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0305, </w:t>
      </w:r>
      <w:r w:rsidR="00CE7D7C">
        <w:t>“</w:t>
      </w:r>
      <w:r w:rsidRPr="003678FE">
        <w:t>Operating Reactor Assessment Program</w:t>
      </w:r>
      <w:r w:rsidR="00CE7D7C">
        <w:t>”</w:t>
      </w:r>
    </w:p>
    <w:p w14:paraId="56CEF82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122D2E" w14:textId="445030EC" w:rsidR="00042E40" w:rsidRPr="003678FE" w:rsidRDefault="00042E40" w:rsidP="009D7A16">
      <w:pPr>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Reactor Oversight Program </w:t>
      </w:r>
      <w:r w:rsidR="002D610A" w:rsidRPr="003678FE">
        <w:t>Internal</w:t>
      </w:r>
      <w:r w:rsidRPr="003678FE">
        <w:t xml:space="preserve"> Web page</w:t>
      </w:r>
    </w:p>
    <w:p w14:paraId="1D5C2F1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pPr>
    </w:p>
    <w:p w14:paraId="7486E549"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pPr>
      <w:r w:rsidRPr="003678FE">
        <w:rPr>
          <w:u w:val="single"/>
        </w:rPr>
        <w:t>For research and test reactor inspectors only:</w:t>
      </w:r>
    </w:p>
    <w:p w14:paraId="7617053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313918" w14:textId="77777777" w:rsidR="00042E40" w:rsidRPr="003678FE" w:rsidRDefault="00042E40" w:rsidP="009D7A16">
      <w:pPr>
        <w:numPr>
          <w:ilvl w:val="0"/>
          <w:numId w:val="9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2545, </w:t>
      </w:r>
      <w:r w:rsidR="00CE7D7C">
        <w:t>“</w:t>
      </w:r>
      <w:r w:rsidRPr="003678FE">
        <w:t>Research and Test Reactor Inspection Program</w:t>
      </w:r>
      <w:r w:rsidR="00CE7D7C">
        <w:t>”</w:t>
      </w:r>
    </w:p>
    <w:p w14:paraId="37684D9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76A900" w14:textId="77777777" w:rsidR="00042E40" w:rsidRPr="003678FE" w:rsidRDefault="00042E40" w:rsidP="009D7A16">
      <w:pPr>
        <w:numPr>
          <w:ilvl w:val="0"/>
          <w:numId w:val="9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0615, </w:t>
      </w:r>
      <w:r w:rsidR="00CE7D7C">
        <w:t>“</w:t>
      </w:r>
      <w:r w:rsidRPr="003678FE">
        <w:t>Research and Test Reactor Inspection Reports</w:t>
      </w:r>
      <w:r w:rsidR="00CE7D7C">
        <w:t>”</w:t>
      </w:r>
    </w:p>
    <w:p w14:paraId="5E3E2F7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B04A4B"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540"/>
      </w:pPr>
      <w:r w:rsidRPr="003678FE">
        <w:rPr>
          <w:u w:val="single"/>
        </w:rPr>
        <w:t>For power reactor inspectors and research and test reactor inspectors:</w:t>
      </w:r>
    </w:p>
    <w:p w14:paraId="101ED31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95343C" w14:textId="77777777" w:rsidR="00B621C7" w:rsidRDefault="00042E40" w:rsidP="009D7A16">
      <w:pPr>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B621C7" w:rsidSect="00D400A3">
          <w:pgSz w:w="12240" w:h="15840" w:code="1"/>
          <w:pgMar w:top="1440" w:right="1440" w:bottom="1440" w:left="1440" w:header="720" w:footer="720" w:gutter="0"/>
          <w:cols w:space="720"/>
          <w:noEndnote/>
          <w:docGrid w:linePitch="326"/>
        </w:sectPr>
      </w:pPr>
      <w:r w:rsidRPr="003678FE">
        <w:t xml:space="preserve">IMC 0330, </w:t>
      </w:r>
      <w:r w:rsidR="00CE7D7C">
        <w:t>“</w:t>
      </w:r>
      <w:r w:rsidRPr="003678FE">
        <w:t>Guidance for NRC Review of Licensee Draft Documents</w:t>
      </w:r>
      <w:r w:rsidR="00CE7D7C">
        <w:t>”</w:t>
      </w:r>
    </w:p>
    <w:p w14:paraId="3C01A695" w14:textId="77777777" w:rsidR="00042E40" w:rsidRPr="006667B0" w:rsidRDefault="00042E40" w:rsidP="009D7A16">
      <w:pPr>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6667B0">
        <w:t xml:space="preserve">IMC 0620, </w:t>
      </w:r>
      <w:r w:rsidR="00CE7D7C">
        <w:t>“</w:t>
      </w:r>
      <w:r w:rsidRPr="006667B0">
        <w:t>Inspection Documents and Records</w:t>
      </w:r>
      <w:r w:rsidR="00CE7D7C">
        <w:t>”</w:t>
      </w:r>
    </w:p>
    <w:p w14:paraId="2660723B"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0AFB94" w14:textId="5A92CC9F" w:rsidR="00042E40" w:rsidRPr="00CE7D7C" w:rsidRDefault="00042E40" w:rsidP="009D7A16">
      <w:pPr>
        <w:numPr>
          <w:ilvl w:val="0"/>
          <w:numId w:val="23"/>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Style w:val="Hypertext"/>
          <w:bCs/>
          <w:color w:val="auto"/>
          <w:u w:val="none"/>
        </w:rPr>
      </w:pPr>
      <w:r w:rsidRPr="00CE7D7C">
        <w:t xml:space="preserve">NUREG/BR-0326, </w:t>
      </w:r>
      <w:r w:rsidR="00CE7D7C" w:rsidRPr="00CE7D7C">
        <w:t>“</w:t>
      </w:r>
      <w:r w:rsidRPr="00CE7D7C">
        <w:t>NRC Inspector Field Observation Best Practices</w:t>
      </w:r>
      <w:r w:rsidR="00CE7D7C" w:rsidRPr="00CE7D7C">
        <w:t>”</w:t>
      </w:r>
      <w:r w:rsidRPr="00CE7D7C">
        <w:t xml:space="preserve"> </w:t>
      </w:r>
      <w:r w:rsidRPr="00CE7D7C">
        <w:rPr>
          <w:rStyle w:val="Hypertext"/>
          <w:bCs/>
          <w:color w:val="auto"/>
          <w:u w:val="none"/>
        </w:rPr>
        <w:t xml:space="preserve">(on the ROP </w:t>
      </w:r>
      <w:ins w:id="49" w:author="Author">
        <w:r w:rsidR="006A3505">
          <w:rPr>
            <w:rStyle w:val="Hypertext"/>
            <w:bCs/>
            <w:color w:val="auto"/>
            <w:u w:val="none"/>
          </w:rPr>
          <w:fldChar w:fldCharType="begin"/>
        </w:r>
        <w:r w:rsidR="006A3505">
          <w:rPr>
            <w:rStyle w:val="Hypertext"/>
            <w:bCs/>
            <w:color w:val="auto"/>
            <w:u w:val="none"/>
          </w:rPr>
          <w:instrText xml:space="preserve"> HYPERLINK "https://usnrc.sharepoint.com/sites/NRR-DRO/SitePages/ROP-Digital-City.aspx" </w:instrText>
        </w:r>
        <w:r w:rsidR="006A3505">
          <w:rPr>
            <w:rStyle w:val="Hypertext"/>
            <w:bCs/>
            <w:color w:val="auto"/>
            <w:u w:val="none"/>
          </w:rPr>
          <w:fldChar w:fldCharType="separate"/>
        </w:r>
        <w:r w:rsidR="008339CD" w:rsidRPr="006A3505">
          <w:rPr>
            <w:rStyle w:val="Hyperlink"/>
            <w:rFonts w:cs="Arial"/>
            <w:bCs/>
          </w:rPr>
          <w:fldChar w:fldCharType="begin"/>
        </w:r>
        <w:r w:rsidR="008339CD" w:rsidRPr="006A3505">
          <w:rPr>
            <w:rStyle w:val="Hyperlink"/>
            <w:rFonts w:cs="Arial"/>
            <w:bCs/>
          </w:rPr>
          <w:instrText xml:space="preserve"> HYPERLINK "https://usnrc.sharepoint.com/sites/NRR-DRO/SitePages/ROP-Digital-City.aspx" </w:instrText>
        </w:r>
        <w:r w:rsidR="008339CD" w:rsidRPr="006A3505">
          <w:rPr>
            <w:rStyle w:val="Hyperlink"/>
            <w:rFonts w:cs="Arial"/>
            <w:bCs/>
          </w:rPr>
          <w:fldChar w:fldCharType="separate"/>
        </w:r>
        <w:r w:rsidRPr="006A3505">
          <w:rPr>
            <w:rStyle w:val="Hyperlink"/>
            <w:rFonts w:cs="Arial"/>
            <w:bCs/>
          </w:rPr>
          <w:t xml:space="preserve">Digital City </w:t>
        </w:r>
        <w:r w:rsidR="00D12670" w:rsidRPr="006A3505">
          <w:rPr>
            <w:rStyle w:val="Hyperlink"/>
            <w:rFonts w:cs="Arial"/>
            <w:bCs/>
          </w:rPr>
          <w:t>SharePoint</w:t>
        </w:r>
        <w:r w:rsidR="008339CD" w:rsidRPr="006A3505">
          <w:rPr>
            <w:rStyle w:val="Hyperlink"/>
            <w:rFonts w:cs="Arial"/>
            <w:bCs/>
          </w:rPr>
          <w:fldChar w:fldCharType="end"/>
        </w:r>
        <w:r w:rsidR="006A3505">
          <w:rPr>
            <w:rStyle w:val="Hypertext"/>
            <w:bCs/>
            <w:color w:val="auto"/>
            <w:u w:val="none"/>
          </w:rPr>
          <w:fldChar w:fldCharType="end"/>
        </w:r>
        <w:r w:rsidR="00D12670">
          <w:rPr>
            <w:rStyle w:val="Hypertext"/>
            <w:bCs/>
            <w:color w:val="auto"/>
            <w:u w:val="none"/>
          </w:rPr>
          <w:t xml:space="preserve"> </w:t>
        </w:r>
      </w:ins>
      <w:r w:rsidRPr="00CE7D7C">
        <w:rPr>
          <w:rStyle w:val="Hypertext"/>
          <w:bCs/>
          <w:color w:val="auto"/>
          <w:u w:val="none"/>
        </w:rPr>
        <w:t xml:space="preserve"> site)</w:t>
      </w:r>
    </w:p>
    <w:p w14:paraId="096234C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790AD1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244CEE3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21ADB">
        <w:rPr>
          <w:bCs/>
        </w:rPr>
        <w:t>CRITERIA:</w:t>
      </w:r>
      <w:r w:rsidRPr="00321ADB">
        <w:rPr>
          <w:bCs/>
        </w:rPr>
        <w:tab/>
      </w:r>
      <w:r w:rsidRPr="00321ADB">
        <w:rPr>
          <w:bCs/>
        </w:rPr>
        <w:tab/>
      </w:r>
      <w:r w:rsidRPr="00321ADB">
        <w:t>After completing this study activity, you will demonstrate your understanding</w:t>
      </w:r>
      <w:r w:rsidRPr="003678FE">
        <w:t xml:space="preserve"> of the Operating Reactor Inspection Program by successfully doing the following: </w:t>
      </w:r>
    </w:p>
    <w:p w14:paraId="365ADFC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470F62"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when the NRC starts implementing the operating inspection program at a site and how long it remains in effect.</w:t>
      </w:r>
    </w:p>
    <w:p w14:paraId="5C2610B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5D49AD"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seven safety cornerstones and their purpose.  (For power reactor inspectors only.)</w:t>
      </w:r>
    </w:p>
    <w:p w14:paraId="04E046F8"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0F58C2"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Define the relationship of cornerstones to strategic areas. (For power reactor inspectors only.)</w:t>
      </w:r>
    </w:p>
    <w:p w14:paraId="06CCDAF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F87943"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three major program elements of the Operating Reactor Inspection Program and their specific functions.  Identify how often resources are assigned to each program element.  (For power reactor inspectors only.)</w:t>
      </w:r>
    </w:p>
    <w:p w14:paraId="0650E92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0CCFD6"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Compare and contrast a </w:t>
      </w:r>
      <w:r w:rsidR="00CE7D7C">
        <w:t>“</w:t>
      </w:r>
      <w:r w:rsidRPr="003678FE">
        <w:t>smart</w:t>
      </w:r>
      <w:r w:rsidR="00CE7D7C">
        <w:t>”</w:t>
      </w:r>
      <w:r w:rsidRPr="003678FE">
        <w:t xml:space="preserve"> sample and a random sample.  Explain why the </w:t>
      </w:r>
      <w:r w:rsidR="00CE7D7C">
        <w:t>“</w:t>
      </w:r>
      <w:r w:rsidRPr="003678FE">
        <w:t>smart</w:t>
      </w:r>
      <w:r w:rsidR="00CE7D7C">
        <w:t>”</w:t>
      </w:r>
      <w:r w:rsidRPr="003678FE">
        <w:t xml:space="preserve"> sample is more appropriate for the ROP.  (For power reactor inspectors only.)</w:t>
      </w:r>
    </w:p>
    <w:p w14:paraId="2B8E22B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D624B1"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criteria for declaring that an inspection is complete.</w:t>
      </w:r>
    </w:p>
    <w:p w14:paraId="604A50D9"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0C77AA"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providing an inspection-hours estimate in each procedure.</w:t>
      </w:r>
    </w:p>
    <w:p w14:paraId="5F577EA3"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A210CD"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and content of inspection reports.</w:t>
      </w:r>
    </w:p>
    <w:p w14:paraId="766B5D4A"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E6D167"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general policy regarding an inspector's review and handling of non-NRC generated documents.</w:t>
      </w:r>
    </w:p>
    <w:p w14:paraId="24FC1717"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0E8972"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policy for announced and unannounced inspections and for controlling major inspection activities at a licensee's site.</w:t>
      </w:r>
    </w:p>
    <w:p w14:paraId="26BBCE2E" w14:textId="77777777" w:rsidR="00042E40" w:rsidRPr="003678FE" w:rsidRDefault="00042E40" w:rsidP="00E53E15">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DE1869E" w14:textId="77777777" w:rsidR="00042E40" w:rsidRPr="003678FE"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Describe the characteristics of a </w:t>
      </w:r>
      <w:r w:rsidR="00CE7D7C">
        <w:t>“</w:t>
      </w:r>
      <w:r w:rsidRPr="003678FE">
        <w:t>major</w:t>
      </w:r>
      <w:r w:rsidR="00CE7D7C">
        <w:t>”</w:t>
      </w:r>
      <w:r w:rsidRPr="003678FE">
        <w:t xml:space="preserve"> inspection activity and state the limitations as to how many can be performed during a specified time limit.  (For power reactor inspectors only.)</w:t>
      </w:r>
    </w:p>
    <w:p w14:paraId="1FF60EF4"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E89A18" w14:textId="77777777" w:rsidR="00E32592" w:rsidRDefault="00042E40" w:rsidP="009D7A16">
      <w:pPr>
        <w:numPr>
          <w:ilvl w:val="0"/>
          <w:numId w:val="2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E32592" w:rsidSect="00D400A3">
          <w:pgSz w:w="12240" w:h="15840" w:code="1"/>
          <w:pgMar w:top="1440" w:right="1440" w:bottom="1440" w:left="1440" w:header="720" w:footer="720" w:gutter="0"/>
          <w:cols w:space="720"/>
          <w:noEndnote/>
          <w:docGrid w:linePitch="326"/>
        </w:sectPr>
      </w:pPr>
      <w:r w:rsidRPr="003678FE">
        <w:t>Describe in general terms the implementation of the NRC operating reactor assessment program.  (For power reactor inspectors only.)</w:t>
      </w:r>
    </w:p>
    <w:p w14:paraId="7786D62D" w14:textId="77777777" w:rsidR="00866FAC" w:rsidRPr="003678FE" w:rsidRDefault="00866FAC" w:rsidP="00866FAC">
      <w:p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AD36B05" w14:textId="77777777" w:rsidR="00042E40" w:rsidRPr="003678FE" w:rsidRDefault="00042E40" w:rsidP="00E53E15">
      <w:pPr>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ight="720"/>
      </w:pPr>
      <w:r w:rsidRPr="00321ADB">
        <w:t>NOTE:  you</w:t>
      </w:r>
      <w:r w:rsidRPr="003678FE">
        <w:t xml:space="preserve"> can obtain all inspection documents identified below from the Electronic Reading Room on the NRC Website.</w:t>
      </w:r>
    </w:p>
    <w:p w14:paraId="6BBD5D3B"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AE8609" w14:textId="37A5D503"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TASKS:</w:t>
      </w:r>
      <w:r w:rsidRPr="00321ADB">
        <w:rPr>
          <w:bCs/>
        </w:rPr>
        <w:tab/>
      </w:r>
      <w:r w:rsidR="005142BE">
        <w:rPr>
          <w:bCs/>
        </w:rPr>
        <w:tab/>
      </w:r>
      <w:r w:rsidRPr="00321ADB">
        <w:rPr>
          <w:bCs/>
        </w:rPr>
        <w:tab/>
        <w:t>1.</w:t>
      </w:r>
      <w:r w:rsidRPr="00321ADB">
        <w:rPr>
          <w:bCs/>
        </w:rPr>
        <w:tab/>
      </w:r>
      <w:r w:rsidRPr="00321ADB">
        <w:t xml:space="preserve">Locate the applicable inspection guidance, either IMC 2515, </w:t>
      </w:r>
      <w:r w:rsidR="00CE7D7C" w:rsidRPr="00321ADB">
        <w:t>“</w:t>
      </w:r>
      <w:r w:rsidRPr="00321ADB">
        <w:t>Light</w:t>
      </w:r>
      <w:r w:rsidR="0024221C">
        <w:noBreakHyphen/>
      </w:r>
      <w:r w:rsidRPr="003678FE">
        <w:t>Water Reactor Inspection Program</w:t>
      </w:r>
      <w:r w:rsidR="00CE7D7C">
        <w:t>-Op</w:t>
      </w:r>
      <w:r w:rsidRPr="003678FE">
        <w:t>erations Phase,</w:t>
      </w:r>
      <w:r w:rsidR="00CE7D7C">
        <w:t>”</w:t>
      </w:r>
      <w:r w:rsidRPr="003678FE">
        <w:t xml:space="preserve"> and its appendices A, B, C, and D or IMC 2545, </w:t>
      </w:r>
      <w:r w:rsidR="00CE7D7C">
        <w:t>“</w:t>
      </w:r>
      <w:r w:rsidRPr="003678FE">
        <w:t>Research and Test Reactor Inspection Program.</w:t>
      </w:r>
      <w:r w:rsidR="00CE7D7C">
        <w:t>”</w:t>
      </w:r>
      <w:r w:rsidRPr="003678FE">
        <w:t xml:space="preserve">  Read the appropriate IMC in detail and scan the appendices to become aware of the organization of the operating inspection program, including its major parts.</w:t>
      </w:r>
    </w:p>
    <w:p w14:paraId="7458ECC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812CAC" w14:textId="77777777" w:rsidR="00042E40" w:rsidRPr="003678FE" w:rsidRDefault="00042E40" w:rsidP="009D7A16">
      <w:pPr>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Locate NUREG-1649, </w:t>
      </w:r>
      <w:r w:rsidR="00CE7D7C">
        <w:t>“</w:t>
      </w:r>
      <w:r w:rsidRPr="003678FE">
        <w:t>Reactor Oversight Process.</w:t>
      </w:r>
      <w:r w:rsidR="00CE7D7C">
        <w:t>”</w:t>
      </w:r>
      <w:r w:rsidRPr="003678FE">
        <w:t xml:space="preserve">  (For power reactor inspectors only.)  Read the NUREG to become aware of the concept of the Reactor Oversight Program, its parts, and how it is implemented through IMC 2515.</w:t>
      </w:r>
    </w:p>
    <w:p w14:paraId="009B7EF5"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622085" w14:textId="00F6BACB"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Locate IMC</w:t>
      </w:r>
      <w:r w:rsidR="00427207">
        <w:t>s</w:t>
      </w:r>
      <w:r w:rsidRPr="003678FE">
        <w:t xml:space="preserve"> 061</w:t>
      </w:r>
      <w:r w:rsidR="002F7725">
        <w:t>1</w:t>
      </w:r>
      <w:r w:rsidRPr="003678FE">
        <w:t xml:space="preserve">, </w:t>
      </w:r>
      <w:r w:rsidR="00CE7D7C">
        <w:t>“</w:t>
      </w:r>
      <w:r w:rsidRPr="003678FE">
        <w:t>Power Reactor Inspection Reports</w:t>
      </w:r>
      <w:r w:rsidR="00CE7D7C">
        <w:t>”</w:t>
      </w:r>
      <w:r w:rsidRPr="003678FE">
        <w:t xml:space="preserve"> </w:t>
      </w:r>
      <w:r w:rsidR="00427207">
        <w:t>and IMC 0612 “Issue Screening</w:t>
      </w:r>
      <w:r w:rsidR="003668C8">
        <w:t xml:space="preserve">” </w:t>
      </w:r>
      <w:r w:rsidRPr="003678FE">
        <w:t xml:space="preserve">(for power reactor inspectors only) or IMC 0615, </w:t>
      </w:r>
      <w:r w:rsidR="00CE7D7C">
        <w:t>“</w:t>
      </w:r>
      <w:r w:rsidRPr="003678FE">
        <w:t>Research and Test Reactor Inspection Reports</w:t>
      </w:r>
      <w:r w:rsidR="00CE7D7C">
        <w:t>”</w:t>
      </w:r>
      <w:r w:rsidRPr="003678FE">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14:paraId="17866BE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E65D34" w14:textId="77777777"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IMC 0330, </w:t>
      </w:r>
      <w:r w:rsidR="00CE7D7C">
        <w:t>“</w:t>
      </w:r>
      <w:r w:rsidRPr="003678FE">
        <w:t>Guidance for NRC Review of Licensee Draft Documents,</w:t>
      </w:r>
      <w:r w:rsidR="00CE7D7C">
        <w:t>”</w:t>
      </w:r>
      <w:r w:rsidRPr="003678FE">
        <w:t xml:space="preserve"> and IMC 0620, </w:t>
      </w:r>
      <w:r w:rsidR="00CE7D7C">
        <w:t>“</w:t>
      </w:r>
      <w:r w:rsidRPr="003678FE">
        <w:t>Inspection Documents and Records.</w:t>
      </w:r>
      <w:r w:rsidR="00CE7D7C">
        <w:t>”</w:t>
      </w:r>
      <w:r w:rsidRPr="003678FE">
        <w:t xml:space="preserve">  Scan the two manual chapters to obtain a general knowledge of the types of documents that will be encountered during an inspection and the NRC policy regarding how these documents should be handled.</w:t>
      </w:r>
    </w:p>
    <w:p w14:paraId="1292570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2177CB" w14:textId="77777777" w:rsidR="00042E40" w:rsidRPr="001747A0"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747A0">
        <w:t xml:space="preserve">Locate IMC 0301, </w:t>
      </w:r>
      <w:r w:rsidR="00CE7D7C" w:rsidRPr="001747A0">
        <w:t>“</w:t>
      </w:r>
      <w:r w:rsidRPr="001747A0">
        <w:t>Coordination of NRC Visits to Commercial Reactor Sites.</w:t>
      </w:r>
      <w:r w:rsidR="00CE7D7C" w:rsidRPr="001747A0">
        <w:t>”</w:t>
      </w:r>
      <w:r w:rsidRPr="001747A0">
        <w:t xml:space="preserve">  (For power reactor inspectors only.)  Scan the manual chapter to </w:t>
      </w:r>
      <w:r w:rsidR="00A94494">
        <w:t>obtain a general understanding</w:t>
      </w:r>
      <w:r w:rsidRPr="001747A0">
        <w:t xml:space="preserve">. </w:t>
      </w:r>
    </w:p>
    <w:p w14:paraId="05FD6ED5"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918AD0" w14:textId="77777777"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IMC 0305, </w:t>
      </w:r>
      <w:r w:rsidR="00CE7D7C">
        <w:t>“</w:t>
      </w:r>
      <w:r w:rsidRPr="003678FE">
        <w:t>Operating Reactor Assessment Program.</w:t>
      </w:r>
      <w:r w:rsidR="00CE7D7C">
        <w:t>”</w:t>
      </w:r>
      <w:r w:rsidRPr="003678FE">
        <w:t xml:space="preserve">  (For power reactor inspectors only.)  Scan the manual chapter to obtain a broad understanding of how the NRC assesses licensee performance and the actions the NRC takes for varying levels of licensee performance.</w:t>
      </w:r>
    </w:p>
    <w:p w14:paraId="7887388F" w14:textId="77777777" w:rsidR="00042E40" w:rsidRDefault="00042E40" w:rsidP="00E53E15"/>
    <w:p w14:paraId="7691AE79" w14:textId="77777777"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and discuss the items listed in the evaluation criteria section.</w:t>
      </w:r>
    </w:p>
    <w:p w14:paraId="4DDF40C8" w14:textId="77777777" w:rsidR="00B621C7" w:rsidRDefault="00B621C7"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B621C7" w:rsidSect="00D400A3">
          <w:pgSz w:w="12240" w:h="15840" w:code="1"/>
          <w:pgMar w:top="1440" w:right="1440" w:bottom="1440" w:left="1440" w:header="720" w:footer="720" w:gutter="0"/>
          <w:cols w:space="720"/>
          <w:noEndnote/>
          <w:docGrid w:linePitch="326"/>
        </w:sectPr>
      </w:pPr>
    </w:p>
    <w:p w14:paraId="08C516FF" w14:textId="77777777"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Open your Web browser.  Locate the ROP Web page on the NRC internal Web site.  The reactor oversight process is a program that is supported by NRR. </w:t>
      </w:r>
    </w:p>
    <w:p w14:paraId="0C0FDC0D"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79A707" w14:textId="04C9B589" w:rsidR="00042E40"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45AD9">
        <w:t xml:space="preserve">Find the ROP blank feedback form (ROP </w:t>
      </w:r>
      <w:ins w:id="50" w:author="Author">
        <w:r w:rsidR="006A3505">
          <w:fldChar w:fldCharType="begin"/>
        </w:r>
        <w:r w:rsidR="006A3505">
          <w:instrText xml:space="preserve"> HYPERLINK "https://usnrc.sharepoint.com/sites/NRR-DRO/SitePages/ROP-Digital-City.aspx" </w:instrText>
        </w:r>
        <w:r w:rsidR="006A3505">
          <w:fldChar w:fldCharType="separate"/>
        </w:r>
        <w:r w:rsidR="008339CD" w:rsidRPr="006A3505">
          <w:rPr>
            <w:rStyle w:val="Hyperlink"/>
            <w:rFonts w:cs="Arial"/>
          </w:rPr>
          <w:fldChar w:fldCharType="begin"/>
        </w:r>
        <w:r w:rsidR="008339CD" w:rsidRPr="006A3505">
          <w:rPr>
            <w:rStyle w:val="Hyperlink"/>
            <w:rFonts w:cs="Arial"/>
          </w:rPr>
          <w:instrText xml:space="preserve"> HYPERLINK "https://usnrc.sharepoint.com/sites/NRR-DRO/SitePages/ROP-Digital-City.aspx" </w:instrText>
        </w:r>
        <w:r w:rsidR="008339CD" w:rsidRPr="006A3505">
          <w:rPr>
            <w:rStyle w:val="Hyperlink"/>
            <w:rFonts w:cs="Arial"/>
          </w:rPr>
          <w:fldChar w:fldCharType="separate"/>
        </w:r>
        <w:r w:rsidRPr="006A3505">
          <w:rPr>
            <w:rStyle w:val="Hyperlink"/>
            <w:rFonts w:cs="Arial"/>
          </w:rPr>
          <w:t>Digital City</w:t>
        </w:r>
        <w:r w:rsidR="004D6744" w:rsidRPr="006A3505">
          <w:rPr>
            <w:rStyle w:val="Hyperlink"/>
            <w:rFonts w:cs="Arial"/>
          </w:rPr>
          <w:t xml:space="preserve"> SharePoint</w:t>
        </w:r>
        <w:r w:rsidR="008339CD" w:rsidRPr="006A3505">
          <w:rPr>
            <w:rStyle w:val="Hyperlink"/>
            <w:rFonts w:cs="Arial"/>
          </w:rPr>
          <w:fldChar w:fldCharType="end"/>
        </w:r>
        <w:r w:rsidR="006A3505">
          <w:fldChar w:fldCharType="end"/>
        </w:r>
        <w:r w:rsidR="004D6744">
          <w:t xml:space="preserve"> site</w:t>
        </w:r>
        <w:r w:rsidR="00093235">
          <w:t>)</w:t>
        </w:r>
      </w:ins>
      <w:r w:rsidRPr="00C45AD9">
        <w:t>.  Internal stakeholders use this form to send comments to NRR (the program office) about the ROP process and procedures</w:t>
      </w:r>
      <w:r w:rsidR="00263AE1">
        <w:t xml:space="preserve"> (via their branch chief)</w:t>
      </w:r>
      <w:r w:rsidRPr="00C45AD9">
        <w:t>.  Talk with an experienced inspector about the process of submitting a feedback form.  If the opportunity is available, work with an experienced inspector as he/she completes a feedback form.</w:t>
      </w:r>
    </w:p>
    <w:p w14:paraId="71099C3E" w14:textId="77777777" w:rsidR="00042E40" w:rsidRPr="00C45AD9"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18BBFB86" w14:textId="194DF977" w:rsidR="00042E40" w:rsidRPr="003678FE" w:rsidRDefault="00042E40" w:rsidP="009D7A16">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the Program Points of Contact section.  Review the list of staff from the </w:t>
      </w:r>
      <w:r w:rsidR="00FF4BDD">
        <w:t>Division of Reactor Oversight (DRO) in</w:t>
      </w:r>
      <w:r w:rsidRPr="003678FE">
        <w:t xml:space="preserve"> NRR and their specific Reactor Oversight Program areas of responsibility.</w:t>
      </w:r>
    </w:p>
    <w:p w14:paraId="7EAD0709"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EF3EFC9" w14:textId="4B1F601B"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DOCUMENTATION:</w:t>
      </w:r>
      <w:r w:rsidR="00FC33A6" w:rsidRPr="00321ADB">
        <w:rPr>
          <w:bCs/>
        </w:rPr>
        <w:tab/>
      </w:r>
      <w:r w:rsidR="00946B51">
        <w:rPr>
          <w:bCs/>
        </w:rPr>
        <w:tab/>
      </w:r>
      <w:r w:rsidR="00FC33A6" w:rsidRPr="00321ADB">
        <w:rPr>
          <w:bCs/>
        </w:rPr>
        <w:t>Obtain</w:t>
      </w:r>
      <w:r w:rsidRPr="003678FE">
        <w:t xml:space="preserve"> your supervisor</w:t>
      </w:r>
      <w:r w:rsidR="00CF15B8">
        <w:t>’</w:t>
      </w:r>
      <w:r w:rsidRPr="003678FE">
        <w:t>s signature in the line item for Basic-Level Certification Signature Card Item ISA-9.</w:t>
      </w:r>
    </w:p>
    <w:p w14:paraId="7F42D43F"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pPr>
    </w:p>
    <w:p w14:paraId="41D57A1C" w14:textId="77777777" w:rsidR="00042E40" w:rsidRPr="003678FE"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pPr>
    </w:p>
    <w:p w14:paraId="35BA5C83" w14:textId="77777777" w:rsidR="00042E40"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sectPr w:rsidR="00042E40" w:rsidSect="00D400A3">
          <w:pgSz w:w="12240" w:h="15840" w:code="1"/>
          <w:pgMar w:top="1440" w:right="1440" w:bottom="1440" w:left="1440" w:header="720" w:footer="720" w:gutter="0"/>
          <w:cols w:space="720"/>
          <w:noEndnote/>
          <w:docGrid w:linePitch="326"/>
        </w:sectPr>
      </w:pPr>
    </w:p>
    <w:p w14:paraId="497BED59"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center"/>
        <w:rPr>
          <w:bCs/>
        </w:rPr>
      </w:pPr>
      <w:r w:rsidRPr="00321ADB">
        <w:rPr>
          <w:bCs/>
        </w:rPr>
        <w:t>Basic-Level Individual Study Activity</w:t>
      </w:r>
    </w:p>
    <w:p w14:paraId="324D4E6B"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bCs/>
        </w:rPr>
      </w:pPr>
    </w:p>
    <w:p w14:paraId="5AC6259A" w14:textId="6F61C064" w:rsidR="00431C8F" w:rsidRPr="00431C8F" w:rsidRDefault="008661FC" w:rsidP="00431C8F">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TOPIC:</w:t>
      </w:r>
      <w:r w:rsidRPr="00321ADB">
        <w:tab/>
      </w:r>
      <w:r w:rsidRPr="00321ADB">
        <w:tab/>
      </w:r>
      <w:r w:rsidRPr="00321ADB">
        <w:tab/>
        <w:t>(ISA-9a) Exploring the Reactor Construction Inspection Program and the Construction Reactor Oversight Program</w:t>
      </w:r>
      <w:r w:rsidR="00E52A92">
        <w:t xml:space="preserve"> </w:t>
      </w:r>
      <w:r w:rsidR="00297956">
        <w:t>(cROP)</w:t>
      </w:r>
      <w:r w:rsidRPr="00321ADB">
        <w:t xml:space="preserve"> Internal Web Page (construction inspectors only)</w:t>
      </w:r>
      <w:r w:rsidR="00431C8F" w:rsidRPr="00431C8F">
        <w:t xml:space="preserve"> </w:t>
      </w:r>
      <w:r w:rsidR="0023722F" w:rsidRPr="0023722F">
        <w:fldChar w:fldCharType="begin"/>
      </w:r>
      <w:r w:rsidR="0023722F" w:rsidRPr="0023722F">
        <w:instrText>tc \l2 “</w:instrText>
      </w:r>
      <w:bookmarkStart w:id="51" w:name="_Toc83124793"/>
      <w:r w:rsidR="0023722F" w:rsidRPr="0023722F">
        <w:instrText>(ISA-9a) Exploring the Reactor Construction Inspection Program and the Construction Reactor Oversight Program’s Internal Web Page</w:instrText>
      </w:r>
      <w:bookmarkEnd w:id="51"/>
      <w:r w:rsidR="0023722F" w:rsidRPr="0023722F">
        <w:instrText xml:space="preserve">” </w:instrText>
      </w:r>
      <w:r w:rsidR="0023722F" w:rsidRPr="0023722F">
        <w:fldChar w:fldCharType="end"/>
      </w:r>
    </w:p>
    <w:p w14:paraId="7E9D70C3"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78FBF7A6" w14:textId="141EC0A8"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 xml:space="preserve">The purpose of this study activity is for you to obtain a broad overall knowledge of the construction inspection program for new reactors.  Upon completion of this study activity, you will have the necessary background to go into a more detailed study of the construction inspection program, and learn the specifics of what an inspector does, why it is done, and how it is done.  You will also obtain a broad overall knowledge of the guidance provided to inspectors (1) for verifying that ITAAC-related activities are performed successfully and (2) to support the Commission’s </w:t>
      </w:r>
      <w:r w:rsidR="00297956">
        <w:t>finding</w:t>
      </w:r>
      <w:r w:rsidRPr="00321ADB">
        <w:t>, in accordance with 10 CFR 52.103(g), that the acceptance criteria in the combined license have been met.</w:t>
      </w:r>
    </w:p>
    <w:p w14:paraId="7558A399"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64890E01"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78EB2C14" w14:textId="77777777" w:rsidR="008661FC" w:rsidRPr="00BF7717" w:rsidRDefault="008661FC" w:rsidP="008661FC">
      <w:pPr>
        <w:pStyle w:val="IMCNORMALTEXT"/>
        <w:tabs>
          <w:tab w:val="clear" w:pos="7474"/>
        </w:tabs>
      </w:pPr>
      <w:r w:rsidRPr="00321ADB">
        <w:rPr>
          <w:bCs/>
        </w:rPr>
        <w:t>AREAS:</w:t>
      </w:r>
      <w:r w:rsidRPr="00321ADB">
        <w:rPr>
          <w:bCs/>
        </w:rPr>
        <w:tab/>
      </w:r>
      <w:r w:rsidRPr="00321ADB">
        <w:rPr>
          <w:bCs/>
        </w:rPr>
        <w:tab/>
      </w:r>
      <w:r w:rsidRPr="00BF7717">
        <w:t>INSPECTION</w:t>
      </w:r>
    </w:p>
    <w:p w14:paraId="7106F4CC" w14:textId="77777777" w:rsidR="008661FC" w:rsidRPr="00BF7717" w:rsidRDefault="008661FC" w:rsidP="008661FC">
      <w:pPr>
        <w:pStyle w:val="IMCNORMALTEXT"/>
        <w:tabs>
          <w:tab w:val="clear" w:pos="7474"/>
        </w:tabs>
        <w:ind w:left="2074"/>
      </w:pPr>
      <w:r w:rsidRPr="00BF7717">
        <w:t>REGULATORY FRAMEWORK</w:t>
      </w:r>
    </w:p>
    <w:p w14:paraId="32EA27ED" w14:textId="77777777" w:rsidR="008661FC"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5C0A85A3"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1AB5B68D"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EFFORT</w:t>
      </w:r>
      <w:r w:rsidRPr="00321ADB">
        <w:t>:</w:t>
      </w:r>
      <w:r w:rsidRPr="00321ADB">
        <w:tab/>
      </w:r>
      <w:r w:rsidRPr="00321ADB">
        <w:tab/>
      </w:r>
      <w:r w:rsidR="00B42120">
        <w:t>40</w:t>
      </w:r>
      <w:r w:rsidR="00B42120" w:rsidRPr="00321ADB">
        <w:t xml:space="preserve"> </w:t>
      </w:r>
      <w:r w:rsidRPr="00321ADB">
        <w:t>hours</w:t>
      </w:r>
    </w:p>
    <w:p w14:paraId="48290E1F" w14:textId="77777777" w:rsidR="008661FC" w:rsidRPr="00321ADB" w:rsidRDefault="008661FC" w:rsidP="008661FC">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p>
    <w:p w14:paraId="6A0F9F5D" w14:textId="7A05C394" w:rsidR="008661FC" w:rsidRPr="00F40931" w:rsidRDefault="008661FC" w:rsidP="00B22EAE">
      <w:pPr>
        <w:pStyle w:val="IMCNORMALTEXT"/>
        <w:tabs>
          <w:tab w:val="clear" w:pos="7474"/>
        </w:tabs>
        <w:ind w:left="2707" w:hanging="2707"/>
        <w:jc w:val="left"/>
      </w:pPr>
      <w:r w:rsidRPr="00321ADB">
        <w:rPr>
          <w:bCs/>
        </w:rPr>
        <w:t>REFERENCES:</w:t>
      </w:r>
      <w:r w:rsidRPr="00FC60C1">
        <w:tab/>
      </w:r>
      <w:r>
        <w:t>1.</w:t>
      </w:r>
      <w:r>
        <w:tab/>
      </w:r>
      <w:r w:rsidRPr="00F40931">
        <w:t xml:space="preserve">10 CFR Part 52, “Licenses, Certifications, and Approvals </w:t>
      </w:r>
      <w:r w:rsidR="002D610A" w:rsidRPr="00F40931">
        <w:t>for</w:t>
      </w:r>
      <w:r w:rsidRPr="00F40931">
        <w:t xml:space="preserve"> Nuclear Power </w:t>
      </w:r>
      <w:r w:rsidR="00FC33A6" w:rsidRPr="00F40931">
        <w:t>Plants</w:t>
      </w:r>
      <w:r w:rsidR="00182A4F">
        <w:t>”</w:t>
      </w:r>
    </w:p>
    <w:p w14:paraId="7461A666"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074"/>
      </w:pPr>
    </w:p>
    <w:p w14:paraId="61397B4F" w14:textId="41263B35" w:rsidR="008661FC" w:rsidRPr="00F40931" w:rsidRDefault="008661FC" w:rsidP="00B22EAE">
      <w:pPr>
        <w:pStyle w:val="IMCNORMALTEXT"/>
        <w:tabs>
          <w:tab w:val="clear" w:pos="7474"/>
        </w:tabs>
        <w:ind w:left="2074"/>
        <w:jc w:val="left"/>
      </w:pPr>
      <w:r w:rsidRPr="00F40931">
        <w:t>2.</w:t>
      </w:r>
      <w:r w:rsidRPr="00F40931">
        <w:tab/>
        <w:t>NUREG/BR-0298, “Nuclear Power Plant Licensing Process,</w:t>
      </w:r>
      <w:ins w:id="52" w:author="Author">
        <w:r w:rsidR="005C457E">
          <w:t>”</w:t>
        </w:r>
        <w:r w:rsidR="009F5742">
          <w:t xml:space="preserve"> </w:t>
        </w:r>
      </w:ins>
      <w:r w:rsidRPr="00F40931">
        <w:t>Rev.</w:t>
      </w:r>
      <w:r w:rsidR="0024221C">
        <w:t xml:space="preserve"> 2</w:t>
      </w:r>
      <w:r w:rsidR="00B22EAE" w:rsidRPr="00F40931">
        <w:t xml:space="preserve"> </w:t>
      </w:r>
    </w:p>
    <w:p w14:paraId="753C6109"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074"/>
      </w:pPr>
    </w:p>
    <w:p w14:paraId="28638038" w14:textId="77777777" w:rsidR="008661FC" w:rsidRPr="00F40931" w:rsidRDefault="008661FC" w:rsidP="00B22EAE">
      <w:pPr>
        <w:pStyle w:val="IMCNORMALTEXT"/>
        <w:tabs>
          <w:tab w:val="clear" w:pos="7474"/>
        </w:tabs>
        <w:ind w:left="2704" w:hanging="630"/>
        <w:jc w:val="left"/>
      </w:pPr>
      <w:r w:rsidRPr="00F40931">
        <w:t>3.</w:t>
      </w:r>
      <w:r w:rsidRPr="00F40931">
        <w:tab/>
      </w:r>
      <w:r w:rsidRPr="00F40931">
        <w:tab/>
        <w:t>IMC 2501, "Construction Inspection Program: Early Site Permit (ESP)”</w:t>
      </w:r>
    </w:p>
    <w:p w14:paraId="0C3AB831" w14:textId="77777777" w:rsidR="008661FC" w:rsidRPr="00F40931" w:rsidRDefault="008661FC" w:rsidP="00B22EAE">
      <w:pPr>
        <w:pStyle w:val="IMCNORMALTEXT"/>
        <w:tabs>
          <w:tab w:val="clear" w:pos="7474"/>
        </w:tabs>
        <w:ind w:left="2074"/>
        <w:jc w:val="left"/>
      </w:pPr>
    </w:p>
    <w:p w14:paraId="43B8ED18" w14:textId="77777777" w:rsidR="008661FC" w:rsidRPr="00F40931" w:rsidRDefault="008661FC" w:rsidP="00B22EAE">
      <w:pPr>
        <w:pStyle w:val="IMCNORMALTEXT"/>
        <w:tabs>
          <w:tab w:val="clear" w:pos="7474"/>
        </w:tabs>
        <w:ind w:left="2704" w:hanging="630"/>
        <w:jc w:val="left"/>
      </w:pPr>
      <w:r w:rsidRPr="00F40931">
        <w:t xml:space="preserve">4. </w:t>
      </w:r>
      <w:r w:rsidRPr="00F40931">
        <w:tab/>
      </w:r>
      <w:r w:rsidRPr="00F40931">
        <w:tab/>
        <w:t>IMC 2502, "Construction Inspection Program: Pre-Combined License (Pre-COL) Phase”</w:t>
      </w:r>
    </w:p>
    <w:p w14:paraId="286C7B86" w14:textId="77777777" w:rsidR="008661FC" w:rsidRPr="00F40931" w:rsidRDefault="008661FC" w:rsidP="00B22EAE">
      <w:pPr>
        <w:pStyle w:val="IMCNORMALTEXT"/>
        <w:tabs>
          <w:tab w:val="clear" w:pos="7474"/>
        </w:tabs>
        <w:ind w:left="2074"/>
        <w:jc w:val="left"/>
      </w:pPr>
    </w:p>
    <w:p w14:paraId="64CB9A4B" w14:textId="77777777" w:rsidR="00D05EA0" w:rsidRDefault="00BF7717" w:rsidP="00B22EAE">
      <w:pPr>
        <w:pStyle w:val="NormalWeb"/>
        <w:spacing w:before="0" w:beforeAutospacing="0" w:after="0" w:afterAutospacing="0"/>
        <w:ind w:left="2704" w:hanging="630"/>
        <w:rPr>
          <w:rFonts w:ascii="Arial" w:hAnsi="Arial"/>
          <w:sz w:val="22"/>
          <w:szCs w:val="22"/>
        </w:rPr>
      </w:pPr>
      <w:r w:rsidRPr="00F40931">
        <w:rPr>
          <w:rFonts w:ascii="Arial" w:hAnsi="Arial"/>
          <w:sz w:val="22"/>
          <w:szCs w:val="22"/>
        </w:rPr>
        <w:t>5.</w:t>
      </w:r>
      <w:r w:rsidRPr="00F40931">
        <w:rPr>
          <w:rFonts w:ascii="Arial" w:hAnsi="Arial"/>
          <w:sz w:val="22"/>
          <w:szCs w:val="22"/>
        </w:rPr>
        <w:tab/>
      </w:r>
      <w:r w:rsidR="008661FC" w:rsidRPr="00F40931">
        <w:rPr>
          <w:rFonts w:ascii="Arial" w:hAnsi="Arial"/>
          <w:sz w:val="22"/>
          <w:szCs w:val="22"/>
        </w:rPr>
        <w:t>IMC 2503, “Construction Inspection Program: Inspection of Inspections, Test, Analyses, and Acceptance Criteria (ITAAC)”</w:t>
      </w:r>
    </w:p>
    <w:p w14:paraId="71EB2E8C" w14:textId="77777777" w:rsidR="00D05EA0" w:rsidRDefault="00D05EA0" w:rsidP="00B22EAE">
      <w:pPr>
        <w:pStyle w:val="NormalWeb"/>
        <w:spacing w:before="0" w:beforeAutospacing="0" w:after="0" w:afterAutospacing="0"/>
        <w:ind w:left="2704" w:hanging="630"/>
        <w:rPr>
          <w:rFonts w:ascii="Arial" w:hAnsi="Arial"/>
          <w:sz w:val="22"/>
          <w:szCs w:val="22"/>
        </w:rPr>
      </w:pPr>
    </w:p>
    <w:p w14:paraId="6665A200" w14:textId="77777777" w:rsidR="008661FC" w:rsidRPr="00F40931" w:rsidRDefault="008661FC" w:rsidP="00B22EAE">
      <w:pPr>
        <w:pStyle w:val="NormalWeb"/>
        <w:spacing w:before="0" w:beforeAutospacing="0" w:after="0" w:afterAutospacing="0"/>
        <w:ind w:left="2704" w:hanging="630"/>
        <w:rPr>
          <w:rFonts w:ascii="Arial" w:hAnsi="Arial"/>
          <w:color w:val="auto"/>
          <w:sz w:val="22"/>
          <w:szCs w:val="22"/>
        </w:rPr>
      </w:pPr>
      <w:r w:rsidRPr="00F40931">
        <w:rPr>
          <w:rFonts w:ascii="Arial" w:hAnsi="Arial"/>
          <w:color w:val="auto"/>
          <w:sz w:val="22"/>
          <w:szCs w:val="22"/>
        </w:rPr>
        <w:t>6.</w:t>
      </w:r>
      <w:r w:rsidRPr="00F40931">
        <w:rPr>
          <w:rFonts w:ascii="Arial" w:hAnsi="Arial"/>
          <w:color w:val="auto"/>
          <w:sz w:val="22"/>
          <w:szCs w:val="22"/>
        </w:rPr>
        <w:tab/>
        <w:t>IMC 2504,</w:t>
      </w:r>
      <w:r w:rsidRPr="00F40931">
        <w:rPr>
          <w:rFonts w:ascii="Arial" w:hAnsi="Arial"/>
          <w:sz w:val="22"/>
          <w:szCs w:val="22"/>
        </w:rPr>
        <w:t xml:space="preserve"> </w:t>
      </w:r>
      <w:r w:rsidRPr="00F40931">
        <w:rPr>
          <w:rFonts w:ascii="Arial" w:hAnsi="Arial"/>
          <w:color w:val="auto"/>
          <w:sz w:val="22"/>
          <w:szCs w:val="22"/>
        </w:rPr>
        <w:t xml:space="preserve">“Construction Inspection Program </w:t>
      </w:r>
      <w:r w:rsidRPr="00F40931">
        <w:rPr>
          <w:rFonts w:ascii="Arial" w:hAnsi="Arial"/>
          <w:color w:val="auto"/>
          <w:sz w:val="22"/>
          <w:szCs w:val="22"/>
        </w:rPr>
        <w:noBreakHyphen/>
        <w:t xml:space="preserve"> Inspection of Construction and Operational Programs”</w:t>
      </w:r>
    </w:p>
    <w:p w14:paraId="6404BEA0" w14:textId="77777777" w:rsidR="008661FC" w:rsidRPr="00F40931" w:rsidRDefault="008661FC" w:rsidP="00B22EAE">
      <w:pPr>
        <w:pStyle w:val="IMCNORMALTEXT"/>
        <w:tabs>
          <w:tab w:val="clear" w:pos="7474"/>
        </w:tabs>
        <w:ind w:left="2074"/>
        <w:jc w:val="left"/>
      </w:pPr>
    </w:p>
    <w:p w14:paraId="2511FE28" w14:textId="77777777" w:rsidR="008661FC" w:rsidRPr="00F40931" w:rsidRDefault="008661FC" w:rsidP="00B22EAE">
      <w:pPr>
        <w:pStyle w:val="imcappendixnumbers"/>
        <w:tabs>
          <w:tab w:val="clear" w:pos="7474"/>
        </w:tabs>
        <w:ind w:left="2704" w:hanging="630"/>
        <w:jc w:val="left"/>
      </w:pPr>
      <w:r w:rsidRPr="00F40931">
        <w:t>7.</w:t>
      </w:r>
      <w:r w:rsidRPr="00F40931">
        <w:tab/>
      </w:r>
      <w:r w:rsidRPr="00F40931">
        <w:tab/>
        <w:t>IMC 2505, "Periodic Assessment of Construction Inspection Program Results"</w:t>
      </w:r>
    </w:p>
    <w:p w14:paraId="3E500BF0" w14:textId="77777777" w:rsidR="008661FC" w:rsidRPr="00F40931" w:rsidRDefault="008661FC" w:rsidP="00B22EAE">
      <w:pPr>
        <w:pStyle w:val="imcappendixnumbers"/>
        <w:tabs>
          <w:tab w:val="clear" w:pos="7474"/>
        </w:tabs>
        <w:ind w:left="2074" w:firstLine="0"/>
        <w:jc w:val="left"/>
      </w:pPr>
    </w:p>
    <w:p w14:paraId="1FE6D400" w14:textId="77777777" w:rsidR="005B4075" w:rsidRDefault="008661FC" w:rsidP="00B22EAE">
      <w:pPr>
        <w:pStyle w:val="imcappendixnumbers"/>
        <w:tabs>
          <w:tab w:val="clear" w:pos="7474"/>
        </w:tabs>
        <w:ind w:left="2704" w:hanging="630"/>
        <w:jc w:val="left"/>
      </w:pPr>
      <w:r w:rsidRPr="00F40931">
        <w:t>8.</w:t>
      </w:r>
      <w:r w:rsidRPr="00F40931">
        <w:tab/>
        <w:t>IMC 2506, “Construction Reactor Oversight Process General Guidance and Basis Document”</w:t>
      </w:r>
    </w:p>
    <w:p w14:paraId="755FC75C" w14:textId="77777777" w:rsidR="00B42120" w:rsidRDefault="00B42120" w:rsidP="00B22EAE">
      <w:pPr>
        <w:pStyle w:val="imcappendixnumbers"/>
        <w:tabs>
          <w:tab w:val="clear" w:pos="7474"/>
        </w:tabs>
        <w:ind w:left="2704" w:hanging="630"/>
        <w:jc w:val="left"/>
      </w:pPr>
    </w:p>
    <w:p w14:paraId="1D26AA71" w14:textId="77777777" w:rsidR="00E32592" w:rsidRDefault="00B42120" w:rsidP="00B22EAE">
      <w:pPr>
        <w:pStyle w:val="imcappendixnumbers"/>
        <w:tabs>
          <w:tab w:val="clear" w:pos="7474"/>
        </w:tabs>
        <w:ind w:left="2704" w:hanging="630"/>
        <w:jc w:val="left"/>
        <w:sectPr w:rsidR="00E32592" w:rsidSect="00D400A3">
          <w:footerReference w:type="default" r:id="rId17"/>
          <w:pgSz w:w="12240" w:h="15840" w:code="1"/>
          <w:pgMar w:top="1440" w:right="1440" w:bottom="1440" w:left="1440" w:header="720" w:footer="720" w:gutter="0"/>
          <w:cols w:space="720"/>
          <w:noEndnote/>
          <w:docGrid w:linePitch="326"/>
        </w:sectPr>
      </w:pPr>
      <w:r>
        <w:t>9.</w:t>
      </w:r>
      <w:r>
        <w:tab/>
        <w:t>IMC 2507, “Construction Inspection Program: Vendor Inspections”</w:t>
      </w:r>
    </w:p>
    <w:p w14:paraId="40C65EA2" w14:textId="77777777" w:rsidR="00B42120" w:rsidRDefault="00B42120" w:rsidP="00B22EAE">
      <w:pPr>
        <w:pStyle w:val="imcappendixnumbers"/>
        <w:tabs>
          <w:tab w:val="clear" w:pos="7474"/>
        </w:tabs>
        <w:ind w:left="2704" w:hanging="630"/>
        <w:jc w:val="left"/>
      </w:pPr>
    </w:p>
    <w:p w14:paraId="15294BCA" w14:textId="77777777" w:rsidR="00A7338E" w:rsidRDefault="00B42120" w:rsidP="00A875CD">
      <w:pPr>
        <w:pStyle w:val="imcappendixnumbers"/>
        <w:tabs>
          <w:tab w:val="clear" w:pos="7474"/>
        </w:tabs>
        <w:ind w:left="2704" w:hanging="630"/>
        <w:jc w:val="left"/>
      </w:pPr>
      <w:r>
        <w:t>10.</w:t>
      </w:r>
      <w:r>
        <w:tab/>
        <w:t>IMC 2508, “Construction Inspection Program: Design Verification”</w:t>
      </w:r>
    </w:p>
    <w:p w14:paraId="6C4D3D2D" w14:textId="77777777" w:rsidR="003C786C" w:rsidRDefault="003C786C" w:rsidP="00A875CD">
      <w:pPr>
        <w:pStyle w:val="imcappendixnumbers"/>
        <w:tabs>
          <w:tab w:val="clear" w:pos="7474"/>
        </w:tabs>
        <w:ind w:left="2704" w:hanging="630"/>
        <w:jc w:val="left"/>
      </w:pPr>
    </w:p>
    <w:p w14:paraId="6A30DB69" w14:textId="55F6D372" w:rsidR="005142BE" w:rsidRPr="00F40931" w:rsidRDefault="00A875CD" w:rsidP="00A875CD">
      <w:pPr>
        <w:pStyle w:val="imcappendixnumbers"/>
        <w:tabs>
          <w:tab w:val="clear" w:pos="7474"/>
        </w:tabs>
        <w:ind w:left="2704" w:hanging="630"/>
        <w:jc w:val="left"/>
      </w:pPr>
      <w:r>
        <w:t>11</w:t>
      </w:r>
      <w:r w:rsidR="008661FC" w:rsidRPr="00F40931">
        <w:t>.</w:t>
      </w:r>
      <w:r w:rsidR="008661FC" w:rsidRPr="00F40931">
        <w:tab/>
      </w:r>
      <w:r w:rsidR="008661FC" w:rsidRPr="00F40931">
        <w:tab/>
        <w:t>IMC 0613, “</w:t>
      </w:r>
      <w:r w:rsidR="00C339D4" w:rsidRPr="00C339D4">
        <w:t xml:space="preserve">Power Reactor Construction Inspection </w:t>
      </w:r>
      <w:r w:rsidR="00FC33A6" w:rsidRPr="00C339D4">
        <w:t>Reports</w:t>
      </w:r>
      <w:r w:rsidR="00182A4F">
        <w:t>”</w:t>
      </w:r>
    </w:p>
    <w:p w14:paraId="6F5E32EB" w14:textId="77777777" w:rsidR="008F1DCE" w:rsidRDefault="008F1DCE" w:rsidP="00B22EAE">
      <w:pPr>
        <w:pStyle w:val="IMCNORMALTEXT"/>
        <w:tabs>
          <w:tab w:val="clear" w:pos="7474"/>
        </w:tabs>
        <w:ind w:left="2700" w:hanging="630"/>
        <w:jc w:val="left"/>
      </w:pPr>
    </w:p>
    <w:p w14:paraId="0BD4512B" w14:textId="200F0247" w:rsidR="008661FC" w:rsidRDefault="00A875CD" w:rsidP="00B22EAE">
      <w:pPr>
        <w:pStyle w:val="IMCNORMALTEXT"/>
        <w:tabs>
          <w:tab w:val="clear" w:pos="7474"/>
        </w:tabs>
        <w:ind w:left="2700" w:hanging="630"/>
        <w:jc w:val="left"/>
      </w:pPr>
      <w:r w:rsidRPr="00F40931">
        <w:t>1</w:t>
      </w:r>
      <w:r w:rsidR="00A7338E">
        <w:t>2</w:t>
      </w:r>
      <w:r w:rsidR="008661FC" w:rsidRPr="00F40931">
        <w:t>.</w:t>
      </w:r>
      <w:r w:rsidR="008661FC" w:rsidRPr="00F40931">
        <w:tab/>
        <w:t>Construction Reactor Oversight Program (cROP) internal web page</w:t>
      </w:r>
    </w:p>
    <w:p w14:paraId="6B3A9265" w14:textId="77777777" w:rsidR="00A875CD" w:rsidRDefault="00A875CD" w:rsidP="00B22EAE">
      <w:pPr>
        <w:pStyle w:val="IMCNORMALTEXT"/>
        <w:tabs>
          <w:tab w:val="clear" w:pos="7474"/>
        </w:tabs>
        <w:ind w:left="2700" w:hanging="630"/>
        <w:jc w:val="left"/>
      </w:pPr>
    </w:p>
    <w:p w14:paraId="410F1A3D" w14:textId="77777777" w:rsidR="00A875CD" w:rsidRPr="00F40931" w:rsidRDefault="00A875CD" w:rsidP="00B22EAE">
      <w:pPr>
        <w:pStyle w:val="IMCNORMALTEXT"/>
        <w:tabs>
          <w:tab w:val="clear" w:pos="7474"/>
        </w:tabs>
        <w:ind w:left="2700" w:hanging="630"/>
        <w:jc w:val="left"/>
      </w:pPr>
      <w:r>
        <w:t>1</w:t>
      </w:r>
      <w:r w:rsidR="00A7338E">
        <w:t>3</w:t>
      </w:r>
      <w:r>
        <w:t>.</w:t>
      </w:r>
      <w:r>
        <w:tab/>
        <w:t>IP 65001, “Inspections, Tests, Analyses and Acceptance Criteria (ITAAC) Matrix Inspections”</w:t>
      </w:r>
    </w:p>
    <w:p w14:paraId="7B6E5F36" w14:textId="77777777" w:rsidR="008661FC" w:rsidRPr="00F40931" w:rsidRDefault="008661FC" w:rsidP="00B22EAE">
      <w:pPr>
        <w:pStyle w:val="IMCNORMALTEXT"/>
        <w:tabs>
          <w:tab w:val="clear" w:pos="7474"/>
        </w:tabs>
        <w:ind w:left="2700" w:hanging="630"/>
        <w:jc w:val="left"/>
      </w:pPr>
    </w:p>
    <w:p w14:paraId="54479EA4" w14:textId="77777777" w:rsidR="008661FC" w:rsidRPr="00F40931" w:rsidRDefault="008661FC" w:rsidP="00B22EAE">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F40931">
        <w:rPr>
          <w:bCs/>
        </w:rPr>
        <w:t>EVALUATION</w:t>
      </w:r>
    </w:p>
    <w:p w14:paraId="5A9DD584" w14:textId="77777777" w:rsidR="008661FC" w:rsidRPr="00F40931" w:rsidRDefault="008661FC" w:rsidP="00B22EAE">
      <w:pPr>
        <w:pStyle w:val="IMCNORMALTEXT"/>
        <w:tabs>
          <w:tab w:val="clear" w:pos="7474"/>
        </w:tabs>
        <w:ind w:left="2074" w:hanging="2074"/>
        <w:jc w:val="left"/>
      </w:pPr>
      <w:r w:rsidRPr="00F40931">
        <w:rPr>
          <w:bCs/>
        </w:rPr>
        <w:t>CRITERIA:</w:t>
      </w:r>
      <w:r w:rsidRPr="00F40931">
        <w:rPr>
          <w:bCs/>
        </w:rPr>
        <w:tab/>
      </w:r>
      <w:r w:rsidRPr="00F40931">
        <w:rPr>
          <w:bCs/>
        </w:rPr>
        <w:tab/>
      </w:r>
      <w:r w:rsidRPr="00F40931">
        <w:t xml:space="preserve">After completing this study activity, you will demonstrate your understanding of the reactor construction inspection program by successfully doing the following: </w:t>
      </w:r>
    </w:p>
    <w:p w14:paraId="7414FDEB"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p>
    <w:p w14:paraId="645E1FD2" w14:textId="77777777" w:rsidR="008661FC" w:rsidRPr="00F40931" w:rsidRDefault="008661FC" w:rsidP="00B22EAE">
      <w:pPr>
        <w:pStyle w:val="imcappendixnumbers"/>
        <w:tabs>
          <w:tab w:val="clear" w:pos="7474"/>
        </w:tabs>
        <w:ind w:left="2708" w:hanging="634"/>
        <w:jc w:val="left"/>
      </w:pPr>
      <w:r w:rsidRPr="00F40931">
        <w:t>1.</w:t>
      </w:r>
      <w:r w:rsidRPr="00F40931">
        <w:tab/>
        <w:t>Explain when the NRC starts implementing the construction inspection program at a site and how long it remains in effect.</w:t>
      </w:r>
    </w:p>
    <w:p w14:paraId="09F7BA72" w14:textId="77777777" w:rsidR="008661FC" w:rsidRPr="00F40931" w:rsidRDefault="008661FC" w:rsidP="00B22EAE">
      <w:pPr>
        <w:pStyle w:val="imcappendixnumbers"/>
        <w:tabs>
          <w:tab w:val="clear" w:pos="7474"/>
        </w:tabs>
        <w:ind w:left="2708" w:hanging="634"/>
        <w:jc w:val="left"/>
      </w:pPr>
    </w:p>
    <w:p w14:paraId="7FB86441" w14:textId="3BAC0969" w:rsidR="008661FC" w:rsidRPr="00F40931" w:rsidRDefault="008661FC" w:rsidP="00B22EAE">
      <w:pPr>
        <w:pStyle w:val="imcappendixnumbers"/>
        <w:tabs>
          <w:tab w:val="clear" w:pos="7474"/>
        </w:tabs>
        <w:ind w:left="2708" w:hanging="634"/>
        <w:jc w:val="left"/>
      </w:pPr>
      <w:r w:rsidRPr="00F40931">
        <w:t>2.</w:t>
      </w:r>
      <w:r w:rsidRPr="00F40931">
        <w:tab/>
        <w:t xml:space="preserve">Discuss the framework of the cROP assessment process </w:t>
      </w:r>
      <w:ins w:id="53" w:author="Author">
        <w:r w:rsidR="00FB7188" w:rsidRPr="00F40931">
          <w:t>including</w:t>
        </w:r>
      </w:ins>
      <w:r w:rsidRPr="00F40931">
        <w:t xml:space="preserve"> construction cornerstones, types of inspection inputs, and the construction action matrix. </w:t>
      </w:r>
    </w:p>
    <w:p w14:paraId="5FEAFE55" w14:textId="77777777" w:rsidR="008661FC" w:rsidRPr="00F40931" w:rsidRDefault="008661FC" w:rsidP="00B22EAE">
      <w:pPr>
        <w:pStyle w:val="imcappendixnumbers"/>
        <w:tabs>
          <w:tab w:val="clear" w:pos="7474"/>
        </w:tabs>
        <w:ind w:left="2708" w:hanging="634"/>
        <w:jc w:val="left"/>
      </w:pPr>
    </w:p>
    <w:p w14:paraId="552BF24C" w14:textId="7AD71E61" w:rsidR="008661FC" w:rsidRDefault="00C416CB" w:rsidP="00C416CB">
      <w:pPr>
        <w:pStyle w:val="imcappendixnumbers"/>
        <w:tabs>
          <w:tab w:val="clear" w:pos="2074"/>
          <w:tab w:val="clear" w:pos="2707"/>
          <w:tab w:val="clear" w:pos="7474"/>
          <w:tab w:val="left" w:pos="2700"/>
        </w:tabs>
        <w:ind w:hanging="626"/>
        <w:jc w:val="left"/>
      </w:pPr>
      <w:r>
        <w:t>3</w:t>
      </w:r>
      <w:r w:rsidR="00867298">
        <w:t>.</w:t>
      </w:r>
      <w:r w:rsidR="00867298">
        <w:tab/>
      </w:r>
      <w:r w:rsidR="008661FC" w:rsidRPr="00F40931">
        <w:t xml:space="preserve">Identify the major program elements of the reactor construction inspection program </w:t>
      </w:r>
      <w:r w:rsidR="00D05EA0">
        <w:t>as outlined in the program Manual Chapters and inspection procedures</w:t>
      </w:r>
      <w:r w:rsidR="0047702F">
        <w:t xml:space="preserve"> </w:t>
      </w:r>
      <w:r w:rsidR="008661FC" w:rsidRPr="00F40931">
        <w:t xml:space="preserve">and </w:t>
      </w:r>
      <w:r w:rsidR="00510D27">
        <w:t xml:space="preserve">discuss </w:t>
      </w:r>
      <w:r w:rsidR="008661FC" w:rsidRPr="00F40931">
        <w:t>their specific functions</w:t>
      </w:r>
      <w:r w:rsidR="00D05EA0">
        <w:t xml:space="preserve"> (specifically IMC 2506 and IP 65001</w:t>
      </w:r>
      <w:r w:rsidR="00510D27">
        <w:t>)</w:t>
      </w:r>
      <w:r w:rsidR="008661FC" w:rsidRPr="00F40931">
        <w:t>.</w:t>
      </w:r>
    </w:p>
    <w:p w14:paraId="11FB2B46" w14:textId="77777777" w:rsidR="00870DFD" w:rsidRDefault="00870DFD" w:rsidP="00870DFD">
      <w:pPr>
        <w:pStyle w:val="imcappendixnumbers"/>
        <w:tabs>
          <w:tab w:val="clear" w:pos="2707"/>
          <w:tab w:val="clear" w:pos="7474"/>
        </w:tabs>
        <w:jc w:val="left"/>
      </w:pPr>
    </w:p>
    <w:p w14:paraId="6BB7D1DA" w14:textId="77777777" w:rsidR="00870DFD" w:rsidRPr="00F40931" w:rsidRDefault="00870DFD" w:rsidP="009D7A16">
      <w:pPr>
        <w:pStyle w:val="imcappendixnumbers"/>
        <w:numPr>
          <w:ilvl w:val="0"/>
          <w:numId w:val="23"/>
        </w:numPr>
        <w:tabs>
          <w:tab w:val="clear" w:pos="7474"/>
        </w:tabs>
        <w:jc w:val="left"/>
      </w:pPr>
      <w:r>
        <w:t>Compare the requirements of the CFR to the inspection objectives of the construction inspection program by discussing the various steps in the licensing process and the objectives of IMCs 2501, 2502, 2503</w:t>
      </w:r>
      <w:r w:rsidR="00C339D4">
        <w:t xml:space="preserve">, </w:t>
      </w:r>
      <w:r>
        <w:t>2504, and 2508.</w:t>
      </w:r>
    </w:p>
    <w:p w14:paraId="05FA8598"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p>
    <w:p w14:paraId="76E3D32F" w14:textId="77777777" w:rsidR="008661FC" w:rsidRPr="00F40931" w:rsidRDefault="006C5966" w:rsidP="00B22EAE">
      <w:pPr>
        <w:pStyle w:val="imcappendixnumbers"/>
        <w:tabs>
          <w:tab w:val="clear" w:pos="7474"/>
        </w:tabs>
        <w:ind w:left="2708" w:hanging="634"/>
        <w:jc w:val="left"/>
      </w:pPr>
      <w:r>
        <w:t>5</w:t>
      </w:r>
      <w:r w:rsidR="008661FC" w:rsidRPr="00F40931">
        <w:t>.</w:t>
      </w:r>
      <w:r w:rsidR="008661FC" w:rsidRPr="00F40931">
        <w:tab/>
        <w:t>Explain ITAAC and what process is used to verify ITAAC completion in accordance with 10 CFR 52.99.</w:t>
      </w:r>
    </w:p>
    <w:p w14:paraId="1D29B068" w14:textId="77777777" w:rsidR="008661FC" w:rsidRPr="00F40931" w:rsidRDefault="008661FC" w:rsidP="00B22EAE">
      <w:pPr>
        <w:pStyle w:val="imcappendixnumbers"/>
        <w:tabs>
          <w:tab w:val="clear" w:pos="7474"/>
        </w:tabs>
        <w:ind w:left="2708" w:hanging="634"/>
        <w:jc w:val="left"/>
      </w:pPr>
    </w:p>
    <w:p w14:paraId="636142D9" w14:textId="77777777" w:rsidR="008661FC" w:rsidRPr="00F40931" w:rsidRDefault="006C5966" w:rsidP="00B22EAE">
      <w:pPr>
        <w:pStyle w:val="imcappendixnumbers"/>
        <w:tabs>
          <w:tab w:val="clear" w:pos="7474"/>
        </w:tabs>
        <w:ind w:left="2708" w:hanging="634"/>
        <w:jc w:val="left"/>
      </w:pPr>
      <w:r>
        <w:t>6</w:t>
      </w:r>
      <w:r w:rsidR="008661FC" w:rsidRPr="00F40931">
        <w:t>.</w:t>
      </w:r>
      <w:r w:rsidR="008661FC" w:rsidRPr="00F40931">
        <w:tab/>
        <w:t xml:space="preserve">Define the relationship between ITAAC and non-ITAAC inspection items.  </w:t>
      </w:r>
    </w:p>
    <w:p w14:paraId="254E5A19" w14:textId="77777777" w:rsidR="008661FC" w:rsidRPr="00F40931" w:rsidRDefault="008661FC" w:rsidP="00B22EAE">
      <w:pPr>
        <w:pStyle w:val="imcappendixnumbers"/>
        <w:tabs>
          <w:tab w:val="clear" w:pos="7474"/>
        </w:tabs>
        <w:ind w:left="2708" w:hanging="634"/>
        <w:jc w:val="left"/>
      </w:pPr>
    </w:p>
    <w:p w14:paraId="49E32DB3" w14:textId="77777777" w:rsidR="008661FC" w:rsidRPr="00F40931" w:rsidRDefault="006C5966" w:rsidP="00B22EAE">
      <w:pPr>
        <w:pStyle w:val="imcappendixnumbers"/>
        <w:tabs>
          <w:tab w:val="clear" w:pos="7474"/>
        </w:tabs>
        <w:ind w:left="2708" w:hanging="634"/>
        <w:jc w:val="left"/>
      </w:pPr>
      <w:r>
        <w:t>7</w:t>
      </w:r>
      <w:r w:rsidR="008661FC" w:rsidRPr="00F40931">
        <w:t>.</w:t>
      </w:r>
      <w:r w:rsidR="008661FC" w:rsidRPr="00F40931">
        <w:tab/>
        <w:t xml:space="preserve">Describe the purpose of the NRC periodic assessments of the Reactor Construction </w:t>
      </w:r>
      <w:r w:rsidR="00357DA0">
        <w:t xml:space="preserve">Inspection </w:t>
      </w:r>
      <w:r w:rsidR="008661FC" w:rsidRPr="00F40931">
        <w:t xml:space="preserve">Program. </w:t>
      </w:r>
    </w:p>
    <w:p w14:paraId="2B5D03D8" w14:textId="77777777" w:rsidR="008661FC" w:rsidRPr="00F40931" w:rsidRDefault="008661FC" w:rsidP="00B22EAE">
      <w:pPr>
        <w:pStyle w:val="imcappendixnumbers"/>
        <w:tabs>
          <w:tab w:val="clear" w:pos="7474"/>
        </w:tabs>
        <w:ind w:left="2708" w:hanging="634"/>
        <w:jc w:val="left"/>
      </w:pPr>
    </w:p>
    <w:p w14:paraId="2A694AD0" w14:textId="77777777" w:rsidR="008661FC" w:rsidRPr="00F40931" w:rsidRDefault="006C5966" w:rsidP="00B22EAE">
      <w:pPr>
        <w:pStyle w:val="imcappendixnumbers"/>
        <w:tabs>
          <w:tab w:val="clear" w:pos="7474"/>
        </w:tabs>
        <w:ind w:left="2708" w:hanging="634"/>
        <w:jc w:val="left"/>
      </w:pPr>
      <w:r>
        <w:t>8</w:t>
      </w:r>
      <w:r w:rsidR="008661FC" w:rsidRPr="00F40931">
        <w:t>.</w:t>
      </w:r>
      <w:r w:rsidR="008661FC" w:rsidRPr="00F40931">
        <w:tab/>
        <w:t>State the purpose and content of inspection reports</w:t>
      </w:r>
      <w:r w:rsidR="00870DFD">
        <w:t>, including how ITAAC</w:t>
      </w:r>
      <w:r>
        <w:t>-related issues are documented</w:t>
      </w:r>
      <w:r w:rsidR="008661FC" w:rsidRPr="00F40931">
        <w:t>.</w:t>
      </w:r>
    </w:p>
    <w:p w14:paraId="2467E322" w14:textId="77777777" w:rsidR="008661FC" w:rsidRPr="00F40931" w:rsidRDefault="008661FC" w:rsidP="00B22EAE">
      <w:pPr>
        <w:pStyle w:val="imcappendixnumbers"/>
        <w:tabs>
          <w:tab w:val="clear" w:pos="7474"/>
        </w:tabs>
        <w:ind w:left="2708" w:hanging="634"/>
        <w:jc w:val="left"/>
      </w:pPr>
    </w:p>
    <w:p w14:paraId="40815376" w14:textId="77777777" w:rsidR="008661FC" w:rsidRPr="00F40931" w:rsidRDefault="006C5966"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r>
        <w:t>9</w:t>
      </w:r>
      <w:r w:rsidR="008661FC" w:rsidRPr="00F40931">
        <w:t xml:space="preserve">. </w:t>
      </w:r>
      <w:r w:rsidR="008661FC" w:rsidRPr="00F40931">
        <w:tab/>
        <w:t>Describe the purpose of the Design Control Document and how it is related to successfully verifying ITAAC completion.</w:t>
      </w:r>
    </w:p>
    <w:p w14:paraId="3C6BB3FA"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p>
    <w:p w14:paraId="21E228CB" w14:textId="77777777" w:rsidR="00E32592" w:rsidRDefault="006C5966"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sectPr w:rsidR="00E32592" w:rsidSect="00D400A3">
          <w:pgSz w:w="12240" w:h="15840" w:code="1"/>
          <w:pgMar w:top="1440" w:right="1440" w:bottom="1440" w:left="1440" w:header="720" w:footer="720" w:gutter="0"/>
          <w:cols w:space="720"/>
          <w:noEndnote/>
          <w:docGrid w:linePitch="326"/>
        </w:sectPr>
      </w:pPr>
      <w:r>
        <w:t>10</w:t>
      </w:r>
      <w:r w:rsidR="008661FC" w:rsidRPr="00F40931">
        <w:t xml:space="preserve">. </w:t>
      </w:r>
      <w:r w:rsidR="008661FC" w:rsidRPr="00F40931">
        <w:tab/>
        <w:t>Explain how verification that ITAAC-related activities have been completed successfully is critical to issuance of the 10 CFR 52.103(g) finding.</w:t>
      </w:r>
    </w:p>
    <w:p w14:paraId="0AE08894" w14:textId="77777777" w:rsidR="006C5966" w:rsidRDefault="006C5966" w:rsidP="006C5966">
      <w:p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pPr>
    </w:p>
    <w:p w14:paraId="62E4511B" w14:textId="77777777" w:rsidR="006C5966" w:rsidRDefault="006C5966" w:rsidP="009D7A16">
      <w:pPr>
        <w:numPr>
          <w:ilvl w:val="0"/>
          <w:numId w:val="97"/>
        </w:num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pPr>
      <w:r>
        <w:t>Discuss how the vendor inspection program supports the new reactor construction inspection program.</w:t>
      </w:r>
    </w:p>
    <w:p w14:paraId="6C08739D" w14:textId="77777777" w:rsidR="00363948" w:rsidRDefault="00363948" w:rsidP="005133A2">
      <w:pPr>
        <w:tabs>
          <w:tab w:val="left" w:pos="2070"/>
        </w:tabs>
        <w:ind w:left="2700" w:hanging="2700"/>
      </w:pPr>
    </w:p>
    <w:p w14:paraId="1B484313" w14:textId="77777777" w:rsidR="008661FC" w:rsidRPr="00F40931" w:rsidRDefault="008661FC" w:rsidP="005133A2">
      <w:pPr>
        <w:tabs>
          <w:tab w:val="left" w:pos="2070"/>
        </w:tabs>
        <w:ind w:left="2700" w:hanging="2700"/>
      </w:pPr>
      <w:r w:rsidRPr="00F40931">
        <w:t>TASKS:</w:t>
      </w:r>
      <w:r w:rsidRPr="00F40931">
        <w:rPr>
          <w:b/>
        </w:rPr>
        <w:tab/>
      </w:r>
      <w:r w:rsidRPr="00F40931">
        <w:t>1.</w:t>
      </w:r>
      <w:r w:rsidRPr="00F40931">
        <w:tab/>
        <w:t>Read 10 CFR 52 to gain an understanding of ITAAC and their role in the licensing process.  Locate Inspection Manual Chapter</w:t>
      </w:r>
      <w:r w:rsidR="005133A2">
        <w:t>s</w:t>
      </w:r>
      <w:r w:rsidRPr="00F40931">
        <w:t xml:space="preserve"> (IMC) 2501, </w:t>
      </w:r>
      <w:r w:rsidR="005133A2">
        <w:t>2502, 2503, 2504, 2507, and 2508</w:t>
      </w:r>
      <w:r w:rsidR="003009B0">
        <w:t>; and Inspection Procedure</w:t>
      </w:r>
      <w:r w:rsidR="00955EF5">
        <w:t xml:space="preserve"> (IP) </w:t>
      </w:r>
      <w:r w:rsidR="003009B0">
        <w:t>65001.</w:t>
      </w:r>
      <w:r w:rsidR="00510D27">
        <w:t xml:space="preserve">  </w:t>
      </w:r>
      <w:r w:rsidRPr="00F40931">
        <w:t xml:space="preserve">Read the </w:t>
      </w:r>
      <w:r w:rsidR="003009B0">
        <w:t>documents</w:t>
      </w:r>
      <w:r w:rsidRPr="00F40931">
        <w:t xml:space="preserve"> and scan the appendices to become aware of the organization of the construction inspection program including its major parts.</w:t>
      </w:r>
    </w:p>
    <w:p w14:paraId="3E41FF40"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p>
    <w:p w14:paraId="04EA21CE" w14:textId="77777777" w:rsidR="008661FC" w:rsidRPr="00F40931" w:rsidRDefault="008661FC" w:rsidP="00B22EAE">
      <w:pPr>
        <w:pStyle w:val="imcappendixnumbers"/>
        <w:tabs>
          <w:tab w:val="clear" w:pos="7474"/>
        </w:tabs>
        <w:ind w:left="2708" w:hanging="634"/>
        <w:jc w:val="left"/>
      </w:pPr>
      <w:r w:rsidRPr="00F40931">
        <w:t>2.</w:t>
      </w:r>
      <w:r w:rsidRPr="00F40931">
        <w:tab/>
        <w:t>Locate NUREG/BR-0298, "Nuclear Power Plant Licensing Process,” Rev. 2.  Read the NUREG to become aware of the concept of the reactor licensing process, its parts, and how it is implemented through the IMCs.</w:t>
      </w:r>
    </w:p>
    <w:p w14:paraId="251F905D" w14:textId="77777777" w:rsidR="008661FC" w:rsidRPr="00F40931" w:rsidRDefault="008661FC" w:rsidP="00B22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8107"/>
          <w:tab w:val="left" w:pos="8726"/>
        </w:tabs>
        <w:ind w:left="2708" w:hanging="634"/>
      </w:pPr>
    </w:p>
    <w:p w14:paraId="46F1FFEC" w14:textId="580044E6" w:rsidR="008661FC" w:rsidRPr="00F40931" w:rsidRDefault="008661FC" w:rsidP="00B22EAE">
      <w:pPr>
        <w:pStyle w:val="imcappendixnumbers"/>
        <w:tabs>
          <w:tab w:val="clear" w:pos="7474"/>
        </w:tabs>
        <w:ind w:left="2708" w:hanging="634"/>
        <w:jc w:val="left"/>
      </w:pPr>
      <w:r w:rsidRPr="00F40931">
        <w:t>3.</w:t>
      </w:r>
      <w:r w:rsidRPr="00F40931">
        <w:tab/>
        <w:t>Locate IMC 2505</w:t>
      </w:r>
      <w:r w:rsidR="00FC33A6" w:rsidRPr="00F40931">
        <w:t xml:space="preserve">, </w:t>
      </w:r>
      <w:r w:rsidR="00182A4F">
        <w:t>“</w:t>
      </w:r>
      <w:r w:rsidR="00FC33A6" w:rsidRPr="00F40931">
        <w:t>Periodic</w:t>
      </w:r>
      <w:r w:rsidRPr="00F40931">
        <w:t xml:space="preserve"> Assessment of Construction Inspection Program Results."  Scan the manual chapter to obtain a broad understanding of how the NRC assesses licensee performance and the actions the NRC takes for varying levels of licensee performance.</w:t>
      </w:r>
    </w:p>
    <w:p w14:paraId="4CF3ED28" w14:textId="77777777" w:rsidR="008661FC" w:rsidRPr="00F40931" w:rsidRDefault="008661FC" w:rsidP="00B22EAE">
      <w:pPr>
        <w:pStyle w:val="imcappendixnumbers"/>
        <w:tabs>
          <w:tab w:val="clear" w:pos="7474"/>
        </w:tabs>
        <w:ind w:left="2708" w:hanging="634"/>
        <w:jc w:val="left"/>
      </w:pPr>
    </w:p>
    <w:p w14:paraId="44DDEB00" w14:textId="77777777" w:rsidR="008661FC" w:rsidRPr="00F40931" w:rsidRDefault="008661FC" w:rsidP="00B22EAE">
      <w:pPr>
        <w:pStyle w:val="imcappendixnumbers"/>
        <w:tabs>
          <w:tab w:val="clear" w:pos="7474"/>
        </w:tabs>
        <w:ind w:left="2708" w:hanging="634"/>
        <w:jc w:val="left"/>
      </w:pPr>
      <w:r w:rsidRPr="00F40931">
        <w:t>4.</w:t>
      </w:r>
      <w:r w:rsidRPr="00F40931">
        <w:tab/>
        <w:t xml:space="preserve">Locate IMC 2506, “Construction Reactor Oversight Process General Guidance and Basis Document.”  Read the document to obtain a general understanding of the cROP. </w:t>
      </w:r>
    </w:p>
    <w:p w14:paraId="108D462E" w14:textId="77777777" w:rsidR="008661FC" w:rsidRPr="00F40931" w:rsidRDefault="008661FC" w:rsidP="00B22EAE">
      <w:pPr>
        <w:pStyle w:val="imcappendixnumbers"/>
        <w:tabs>
          <w:tab w:val="clear" w:pos="7474"/>
        </w:tabs>
        <w:ind w:left="2708" w:hanging="634"/>
        <w:jc w:val="left"/>
      </w:pPr>
    </w:p>
    <w:p w14:paraId="16CA0AC3" w14:textId="2560C297" w:rsidR="008661FC" w:rsidRPr="00F40931" w:rsidRDefault="008661FC" w:rsidP="00B22EAE">
      <w:pPr>
        <w:pStyle w:val="imcappendixnumbers"/>
        <w:tabs>
          <w:tab w:val="clear" w:pos="7474"/>
        </w:tabs>
        <w:ind w:left="2708" w:hanging="634"/>
        <w:jc w:val="left"/>
      </w:pPr>
      <w:r w:rsidRPr="00F40931">
        <w:t>5.</w:t>
      </w:r>
      <w:r w:rsidRPr="00F40931">
        <w:tab/>
        <w:t>Locate IMC 0613</w:t>
      </w:r>
      <w:r w:rsidR="00FC33A6" w:rsidRPr="00F40931">
        <w:t>,</w:t>
      </w:r>
      <w:r w:rsidR="00182A4F">
        <w:t xml:space="preserve"> ”</w:t>
      </w:r>
      <w:r w:rsidR="00C339D4" w:rsidRPr="00C339D4">
        <w:t>Power Reactor Construction Inspection Reports</w:t>
      </w:r>
      <w:r w:rsidRPr="00F40931">
        <w:t>” and read the manual chapter to obtain a general understanding of the objectives of a construction inspection report, become familiar with the terminology and definitions, the format of an inspection report, and have a general understanding of how inspection findings are addressed.</w:t>
      </w:r>
    </w:p>
    <w:p w14:paraId="600B8938" w14:textId="77777777" w:rsidR="008661FC" w:rsidRPr="00F40931" w:rsidRDefault="008661FC" w:rsidP="00B22EAE">
      <w:pPr>
        <w:pStyle w:val="imcappendixnumbers"/>
        <w:tabs>
          <w:tab w:val="clear" w:pos="7474"/>
        </w:tabs>
        <w:ind w:left="2708" w:hanging="634"/>
        <w:jc w:val="left"/>
      </w:pPr>
    </w:p>
    <w:p w14:paraId="359C13E5" w14:textId="77777777" w:rsidR="008661FC" w:rsidRDefault="008E6C5C" w:rsidP="008E6C5C">
      <w:p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ind w:left="2700" w:hanging="630"/>
      </w:pPr>
      <w:r>
        <w:t>6.</w:t>
      </w:r>
      <w:r>
        <w:tab/>
      </w:r>
      <w:r w:rsidR="008661FC" w:rsidRPr="00F40931">
        <w:t>Locate a design control document (</w:t>
      </w:r>
      <w:proofErr w:type="gramStart"/>
      <w:r w:rsidR="008661FC" w:rsidRPr="00F40931">
        <w:t>e.g.</w:t>
      </w:r>
      <w:proofErr w:type="gramEnd"/>
      <w:r w:rsidR="008661FC" w:rsidRPr="00F40931">
        <w:t xml:space="preserve"> AP1000) and review the contents to obtain a general understanding of how to use the document and how it supports ITAAC inspections. </w:t>
      </w:r>
    </w:p>
    <w:p w14:paraId="3FB3F6E8" w14:textId="77777777" w:rsidR="00410A90" w:rsidRDefault="00410A90" w:rsidP="00410A90">
      <w:p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pPr>
      <w:r>
        <w:tab/>
      </w:r>
      <w:r>
        <w:tab/>
      </w:r>
      <w:r>
        <w:tab/>
      </w:r>
      <w:r>
        <w:tab/>
      </w:r>
    </w:p>
    <w:p w14:paraId="7613FD64" w14:textId="0C15E470" w:rsidR="00410A90" w:rsidRDefault="00410A90" w:rsidP="00A92E38">
      <w:pPr>
        <w:numPr>
          <w:ilvl w:val="0"/>
          <w:numId w:val="121"/>
        </w:num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pPr>
      <w:r>
        <w:t xml:space="preserve">Review 10 CFR Parts 52.79, 52.99, and 52.103.  Compare </w:t>
      </w:r>
      <w:r w:rsidR="00EF08E8">
        <w:t xml:space="preserve">the inspections described in IMC 2504 to the topical areas described in 10 CFR 52.79.  Pay </w:t>
      </w:r>
      <w:r w:rsidR="00FC33A6">
        <w:t>attention</w:t>
      </w:r>
      <w:r w:rsidR="00EF08E8">
        <w:t xml:space="preserve"> to 10 CFR 52.99(e)(1) and 10 CFR 52.103(g).</w:t>
      </w:r>
    </w:p>
    <w:p w14:paraId="77ECE0BB" w14:textId="77777777" w:rsidR="00410A90" w:rsidRPr="00F40931" w:rsidRDefault="00410A90" w:rsidP="00410A90">
      <w:pPr>
        <w:tabs>
          <w:tab w:val="left" w:pos="274"/>
          <w:tab w:val="left" w:pos="806"/>
          <w:tab w:val="left" w:pos="1440"/>
          <w:tab w:val="left" w:pos="2074"/>
          <w:tab w:val="left" w:pos="3240"/>
          <w:tab w:val="left" w:pos="3874"/>
          <w:tab w:val="left" w:pos="4507"/>
          <w:tab w:val="left" w:pos="5040"/>
          <w:tab w:val="left" w:pos="5674"/>
          <w:tab w:val="left" w:pos="6307"/>
          <w:tab w:val="left" w:pos="8107"/>
          <w:tab w:val="left" w:pos="8726"/>
        </w:tabs>
        <w:ind w:left="2707"/>
      </w:pPr>
    </w:p>
    <w:p w14:paraId="55766C6E" w14:textId="77777777" w:rsidR="008661FC" w:rsidRPr="00F40931" w:rsidRDefault="008F1DCE" w:rsidP="00B22EAE">
      <w:pPr>
        <w:pStyle w:val="imcappendixnumbers"/>
        <w:tabs>
          <w:tab w:val="clear" w:pos="7474"/>
        </w:tabs>
        <w:ind w:left="2708" w:hanging="634"/>
        <w:jc w:val="left"/>
      </w:pPr>
      <w:r>
        <w:t>8</w:t>
      </w:r>
      <w:r w:rsidR="008661FC" w:rsidRPr="00F40931">
        <w:t>.</w:t>
      </w:r>
      <w:r w:rsidR="008661FC" w:rsidRPr="00F40931">
        <w:tab/>
        <w:t>Meet with your supervisor or the person designated to be your resource for this activity and discuss the items listed in the Evaluation Criteria section.</w:t>
      </w:r>
    </w:p>
    <w:p w14:paraId="3B2A9399" w14:textId="77777777" w:rsidR="008661FC" w:rsidRPr="00F40931" w:rsidRDefault="008661FC" w:rsidP="00B22EAE">
      <w:pPr>
        <w:pStyle w:val="imcappendixnumbers"/>
        <w:tabs>
          <w:tab w:val="clear" w:pos="7474"/>
        </w:tabs>
        <w:ind w:left="2708" w:hanging="634"/>
        <w:jc w:val="left"/>
      </w:pPr>
    </w:p>
    <w:p w14:paraId="6B6D340A" w14:textId="24963158" w:rsidR="008661FC" w:rsidRPr="00F40931" w:rsidRDefault="008661FC" w:rsidP="00B22EAE">
      <w:pPr>
        <w:pStyle w:val="imcappendixnumbers"/>
        <w:tabs>
          <w:tab w:val="clear" w:pos="7474"/>
        </w:tabs>
        <w:ind w:left="2708" w:hanging="2708"/>
        <w:jc w:val="left"/>
      </w:pPr>
      <w:r w:rsidRPr="00F40931">
        <w:rPr>
          <w:bCs/>
        </w:rPr>
        <w:t>DOCUMENTATION:</w:t>
      </w:r>
      <w:r w:rsidR="00FC33A6" w:rsidRPr="00F40931">
        <w:rPr>
          <w:bCs/>
        </w:rPr>
        <w:tab/>
      </w:r>
      <w:ins w:id="54" w:author="Author">
        <w:r w:rsidR="00381DB7">
          <w:rPr>
            <w:bCs/>
          </w:rPr>
          <w:tab/>
        </w:r>
      </w:ins>
      <w:r w:rsidRPr="00F40931">
        <w:t>Obtain your supervisor’s signature in the line item for Basic-Level Certification Signature Card Item ISA-9a.</w:t>
      </w:r>
    </w:p>
    <w:p w14:paraId="57724D35" w14:textId="77777777" w:rsidR="00B621C7" w:rsidRDefault="00B621C7" w:rsidP="001747A0">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center"/>
        <w:rPr>
          <w:b/>
          <w:bCs/>
        </w:rPr>
        <w:sectPr w:rsidR="00B621C7" w:rsidSect="00D400A3">
          <w:pgSz w:w="12240" w:h="15840" w:code="1"/>
          <w:pgMar w:top="1440" w:right="1440" w:bottom="1440" w:left="1440" w:header="720" w:footer="720" w:gutter="0"/>
          <w:cols w:space="720"/>
          <w:noEndnote/>
          <w:docGrid w:linePitch="326"/>
        </w:sectPr>
      </w:pPr>
    </w:p>
    <w:p w14:paraId="5708C18B" w14:textId="77777777" w:rsidR="00042E40" w:rsidRPr="00321ADB" w:rsidRDefault="00042E40" w:rsidP="001747A0">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center"/>
        <w:rPr>
          <w:bCs/>
        </w:rPr>
      </w:pPr>
      <w:r w:rsidRPr="00321ADB">
        <w:rPr>
          <w:bCs/>
        </w:rPr>
        <w:t>Basic-Level Individual Study Activity</w:t>
      </w:r>
    </w:p>
    <w:p w14:paraId="05F5E2CB"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pPr>
    </w:p>
    <w:p w14:paraId="450A2B6F"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(ISA-10) Performance Indicator Program</w:t>
      </w:r>
      <w:r w:rsidRPr="00321ADB">
        <w:fldChar w:fldCharType="begin"/>
      </w:r>
      <w:r w:rsidRPr="00321ADB">
        <w:instrText>tc \l2 "</w:instrText>
      </w:r>
      <w:bookmarkStart w:id="55" w:name="_Toc311547155"/>
      <w:bookmarkStart w:id="56" w:name="_Toc83124794"/>
      <w:r w:rsidRPr="00321ADB">
        <w:instrText>(ISA-10) Performance Indicator Program</w:instrText>
      </w:r>
      <w:bookmarkEnd w:id="55"/>
      <w:bookmarkEnd w:id="56"/>
      <w:r w:rsidRPr="00321ADB">
        <w:instrText xml:space="preserve"> </w:instrText>
      </w:r>
      <w:r w:rsidRPr="00321ADB">
        <w:fldChar w:fldCharType="end"/>
      </w:r>
    </w:p>
    <w:p w14:paraId="3231292D"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0573BF"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introduce you to performance indicators.</w:t>
      </w:r>
    </w:p>
    <w:p w14:paraId="23363C6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B82956"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1E16B3FE"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REGULATORY FRAMEWORK</w:t>
      </w:r>
    </w:p>
    <w:p w14:paraId="6803D28A"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5B0EBF8" w14:textId="77777777" w:rsidR="00042E40" w:rsidRPr="00321ADB" w:rsidRDefault="00042E40" w:rsidP="00E53E15">
      <w:p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1F598241" w14:textId="77777777" w:rsidR="00042E40" w:rsidRPr="00321ADB"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321ADB">
        <w:rPr>
          <w:bCs/>
        </w:rPr>
        <w:t>EFFORT</w:t>
      </w:r>
      <w:r w:rsidRPr="00321ADB">
        <w:t>:</w:t>
      </w:r>
      <w:r w:rsidRPr="00321ADB">
        <w:tab/>
      </w:r>
      <w:r w:rsidRPr="00321ADB">
        <w:tab/>
        <w:t>4 hours</w:t>
      </w:r>
    </w:p>
    <w:p w14:paraId="47E6C68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5A73B1"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REFERENCES:</w:t>
      </w:r>
      <w:r w:rsidRPr="00321ADB">
        <w:tab/>
        <w:t>1.</w:t>
      </w:r>
      <w:r w:rsidRPr="00321ADB">
        <w:tab/>
        <w:t xml:space="preserve">IMC 0608, </w:t>
      </w:r>
      <w:r w:rsidR="00CE7D7C" w:rsidRPr="00321ADB">
        <w:t>“</w:t>
      </w:r>
      <w:r w:rsidRPr="00321ADB">
        <w:t>Performance Indicator Program</w:t>
      </w:r>
      <w:r w:rsidR="00CE7D7C" w:rsidRPr="00321ADB">
        <w:t>”</w:t>
      </w:r>
    </w:p>
    <w:p w14:paraId="581540EA"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683556" w14:textId="77777777" w:rsidR="00042E40" w:rsidRPr="003678FE" w:rsidRDefault="00042E40" w:rsidP="009D7A16">
      <w:pPr>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0308, Attachment 1, </w:t>
      </w:r>
      <w:r w:rsidR="00CE7D7C">
        <w:t>“</w:t>
      </w:r>
      <w:r w:rsidRPr="003678FE">
        <w:t>Technical Basis for Performance Indicators</w:t>
      </w:r>
      <w:r w:rsidR="00CE7D7C">
        <w:t>”</w:t>
      </w:r>
    </w:p>
    <w:p w14:paraId="32D3066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A94EF2" w14:textId="52AF7B59" w:rsidR="00042E40" w:rsidRDefault="00042E40" w:rsidP="009D7A16">
      <w:pPr>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96606">
        <w:t xml:space="preserve">NEI 99-02, </w:t>
      </w:r>
      <w:r w:rsidR="00CE7D7C">
        <w:t>“</w:t>
      </w:r>
      <w:r w:rsidRPr="00F96606">
        <w:t>Regulatory Assessment Performance Indicator Guidelines</w:t>
      </w:r>
      <w:r w:rsidR="00CE7D7C">
        <w:t>”</w:t>
      </w:r>
      <w:r w:rsidRPr="00F96606">
        <w:t xml:space="preserve"> (available at </w:t>
      </w:r>
      <w:ins w:id="57" w:author="Author">
        <w:r w:rsidR="00653EDB">
          <w:t xml:space="preserve">the </w:t>
        </w:r>
      </w:ins>
      <w:r w:rsidRPr="00F96606">
        <w:t xml:space="preserve">ROP </w:t>
      </w:r>
      <w:ins w:id="58" w:author="Author">
        <w:r w:rsidR="006A3505">
          <w:fldChar w:fldCharType="begin"/>
        </w:r>
        <w:r w:rsidR="006A3505">
          <w:instrText xml:space="preserve"> HYPERLINK "https://usnrc.sharepoint.com/sites/NRR-DRO/SitePages/ROP-Digital-City.aspx" </w:instrText>
        </w:r>
        <w:r w:rsidR="006A3505">
          <w:fldChar w:fldCharType="separate"/>
        </w:r>
        <w:r w:rsidR="008339CD" w:rsidRPr="006A3505">
          <w:rPr>
            <w:rStyle w:val="Hyperlink"/>
            <w:rFonts w:cs="Arial"/>
          </w:rPr>
          <w:fldChar w:fldCharType="begin"/>
        </w:r>
        <w:r w:rsidR="008339CD" w:rsidRPr="006A3505">
          <w:rPr>
            <w:rStyle w:val="Hyperlink"/>
            <w:rFonts w:cs="Arial"/>
          </w:rPr>
          <w:instrText xml:space="preserve"> HYPERLINK "https://usnrc.sharepoint.com/sites/NRR-DRO/SitePages/ROP-Digital-City.aspx" </w:instrText>
        </w:r>
        <w:r w:rsidR="008339CD" w:rsidRPr="006A3505">
          <w:rPr>
            <w:rStyle w:val="Hyperlink"/>
            <w:rFonts w:cs="Arial"/>
          </w:rPr>
          <w:fldChar w:fldCharType="separate"/>
        </w:r>
        <w:r w:rsidRPr="006A3505">
          <w:rPr>
            <w:rStyle w:val="Hyperlink"/>
            <w:rFonts w:cs="Arial"/>
          </w:rPr>
          <w:t>Digital City</w:t>
        </w:r>
        <w:r w:rsidR="00653EDB" w:rsidRPr="006A3505">
          <w:rPr>
            <w:rStyle w:val="Hyperlink"/>
            <w:rFonts w:cs="Arial"/>
          </w:rPr>
          <w:t xml:space="preserve"> SharePoint</w:t>
        </w:r>
        <w:r w:rsidR="008339CD" w:rsidRPr="006A3505">
          <w:rPr>
            <w:rStyle w:val="Hyperlink"/>
            <w:rFonts w:cs="Arial"/>
          </w:rPr>
          <w:fldChar w:fldCharType="end"/>
        </w:r>
        <w:r w:rsidR="006A3505">
          <w:fldChar w:fldCharType="end"/>
        </w:r>
        <w:r w:rsidR="00653EDB">
          <w:t xml:space="preserve"> site</w:t>
        </w:r>
      </w:ins>
      <w:r w:rsidR="00BF3AC0">
        <w:t>)</w:t>
      </w:r>
    </w:p>
    <w:p w14:paraId="4E46763A"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0326086" w14:textId="77777777" w:rsidR="00042E40" w:rsidRDefault="00042E40" w:rsidP="009D7A16">
      <w:pPr>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96606">
        <w:t>IP 71150, “Discrepant or Unreported Performance Indicator Data”</w:t>
      </w:r>
    </w:p>
    <w:p w14:paraId="27AD92CD"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48E59D10" w14:textId="77777777" w:rsidR="00042E40" w:rsidRDefault="00042E40" w:rsidP="009D7A16">
      <w:pPr>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96606">
        <w:t>IP 71151, “Performance Indicator Verification”</w:t>
      </w:r>
    </w:p>
    <w:p w14:paraId="2BC747D4" w14:textId="77777777" w:rsidR="00042E40" w:rsidRPr="00F96606" w:rsidRDefault="00042E40" w:rsidP="00E53E15"/>
    <w:p w14:paraId="171B61C4" w14:textId="13F75C0D" w:rsidR="00042E40" w:rsidRPr="00F96606" w:rsidRDefault="00042E40" w:rsidP="009D7A16">
      <w:pPr>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96606">
        <w:t>NRC performance indicat</w:t>
      </w:r>
      <w:r>
        <w:t>ors</w:t>
      </w:r>
      <w:r>
        <w:rPr>
          <w:i/>
        </w:rPr>
        <w:t xml:space="preserve"> </w:t>
      </w:r>
      <w:r w:rsidRPr="00F96606">
        <w:t>web page</w:t>
      </w:r>
      <w:r>
        <w:t xml:space="preserve"> </w:t>
      </w:r>
      <w:r w:rsidRPr="00F96606">
        <w:t>(available at ROP</w:t>
      </w:r>
      <w:ins w:id="59" w:author="Author">
        <w:r w:rsidR="006A3505">
          <w:fldChar w:fldCharType="begin"/>
        </w:r>
        <w:r w:rsidR="006A3505">
          <w:instrText xml:space="preserve"> HYPERLINK "https://usnrc.sharepoint.com/sites/NRR-DRO/SitePages/ROP-Digital-City.aspx" </w:instrText>
        </w:r>
        <w:r w:rsidR="006A3505">
          <w:fldChar w:fldCharType="separate"/>
        </w:r>
        <w:r w:rsidRPr="006A3505">
          <w:rPr>
            <w:rStyle w:val="Hyperlink"/>
            <w:rFonts w:cs="Arial"/>
          </w:rPr>
          <w:t xml:space="preserve"> </w:t>
        </w:r>
        <w:r w:rsidR="008339CD" w:rsidRPr="006A3505">
          <w:rPr>
            <w:rStyle w:val="Hyperlink"/>
            <w:rFonts w:cs="Arial"/>
          </w:rPr>
          <w:fldChar w:fldCharType="begin"/>
        </w:r>
        <w:r w:rsidR="008339CD" w:rsidRPr="006A3505">
          <w:rPr>
            <w:rStyle w:val="Hyperlink"/>
            <w:rFonts w:cs="Arial"/>
          </w:rPr>
          <w:instrText xml:space="preserve"> HYPERLINK "https://usnrc.sharepoint.com/sites/NRR-DRO/SitePages/ROP-Digital-City.aspx" </w:instrText>
        </w:r>
        <w:r w:rsidR="008339CD" w:rsidRPr="006A3505">
          <w:rPr>
            <w:rStyle w:val="Hyperlink"/>
            <w:rFonts w:cs="Arial"/>
          </w:rPr>
          <w:fldChar w:fldCharType="separate"/>
        </w:r>
        <w:r w:rsidRPr="006A3505">
          <w:rPr>
            <w:rStyle w:val="Hyperlink"/>
            <w:rFonts w:cs="Arial"/>
          </w:rPr>
          <w:t>Digital City</w:t>
        </w:r>
        <w:del w:id="60" w:author="Author">
          <w:r w:rsidR="00B012C3" w:rsidRPr="006A3505" w:rsidDel="00BF3AC0">
            <w:rPr>
              <w:rStyle w:val="Hyperlink"/>
              <w:rFonts w:cs="Arial"/>
            </w:rPr>
            <w:delText xml:space="preserve"> </w:delText>
          </w:r>
        </w:del>
        <w:r w:rsidR="002A61E7" w:rsidRPr="006A3505">
          <w:rPr>
            <w:rStyle w:val="Hyperlink"/>
            <w:rFonts w:cs="Arial"/>
          </w:rPr>
          <w:t>SharePoint</w:t>
        </w:r>
        <w:r w:rsidR="008339CD" w:rsidRPr="006A3505">
          <w:rPr>
            <w:rStyle w:val="Hyperlink"/>
            <w:rFonts w:cs="Arial"/>
          </w:rPr>
          <w:fldChar w:fldCharType="end"/>
        </w:r>
        <w:r w:rsidR="006A3505">
          <w:fldChar w:fldCharType="end"/>
        </w:r>
        <w:r w:rsidR="002A61E7">
          <w:t xml:space="preserve"> site </w:t>
        </w:r>
      </w:ins>
      <w:r w:rsidRPr="00F96606">
        <w:t>)</w:t>
      </w:r>
    </w:p>
    <w:p w14:paraId="10825633" w14:textId="77777777" w:rsidR="00042E40" w:rsidRPr="00321ADB"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7331ACA1"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53B88EFA" w14:textId="51AF7F3F"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21ADB">
        <w:rPr>
          <w:bCs/>
        </w:rPr>
        <w:t>CRITERIA:</w:t>
      </w:r>
      <w:r w:rsidRPr="00321ADB">
        <w:rPr>
          <w:bCs/>
        </w:rPr>
        <w:tab/>
      </w:r>
      <w:r w:rsidRPr="00321ADB">
        <w:rPr>
          <w:bCs/>
        </w:rPr>
        <w:tab/>
      </w:r>
      <w:r w:rsidRPr="00321ADB">
        <w:t xml:space="preserve">Upon completion of this activity, you will be asked to demonstrate your </w:t>
      </w:r>
      <w:r w:rsidRPr="003678FE">
        <w:t xml:space="preserve">understanding of the performance indicator (PI) program by successfully </w:t>
      </w:r>
      <w:r w:rsidR="00FC33A6">
        <w:t xml:space="preserve">completing </w:t>
      </w:r>
      <w:r w:rsidR="00FC33A6" w:rsidRPr="003678FE">
        <w:t>the</w:t>
      </w:r>
      <w:r w:rsidRPr="003678FE">
        <w:t xml:space="preserve"> following:</w:t>
      </w:r>
    </w:p>
    <w:p w14:paraId="6A51FBA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2F8EDA" w14:textId="77777777" w:rsidR="00042E40" w:rsidRPr="003678FE" w:rsidRDefault="00042E40" w:rsidP="009D7A16">
      <w:pPr>
        <w:numPr>
          <w:ilvl w:val="0"/>
          <w:numId w:val="9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the NRC</w:t>
      </w:r>
      <w:r w:rsidR="00CF15B8">
        <w:t>’</w:t>
      </w:r>
      <w:r w:rsidRPr="003678FE">
        <w:t>s PI program.</w:t>
      </w:r>
    </w:p>
    <w:p w14:paraId="49883DF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BD7DAE" w14:textId="77777777" w:rsidR="00042E40" w:rsidRPr="003678FE" w:rsidRDefault="00042E40" w:rsidP="009D7A16">
      <w:pPr>
        <w:numPr>
          <w:ilvl w:val="0"/>
          <w:numId w:val="9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Describe the seven safety cornerstones and cite one or more examples of PIs in each area.</w:t>
      </w:r>
    </w:p>
    <w:p w14:paraId="228B2CF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49C944" w14:textId="77777777" w:rsidR="00042E40" w:rsidRPr="003678FE" w:rsidRDefault="00042E40" w:rsidP="009D7A16">
      <w:pPr>
        <w:numPr>
          <w:ilvl w:val="0"/>
          <w:numId w:val="9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Discuss the voluntary nature of the program and the challenges this presents.</w:t>
      </w:r>
    </w:p>
    <w:p w14:paraId="39BB0A0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7B62BD" w14:textId="77777777" w:rsidR="00042E40" w:rsidRPr="005368BB" w:rsidRDefault="00042E40" w:rsidP="009D7A16">
      <w:pPr>
        <w:numPr>
          <w:ilvl w:val="0"/>
          <w:numId w:val="9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368BB">
        <w:t>Describe how NEI 99-02 and frequently asked questions (FAQs) are used and how PI questions are resolved.</w:t>
      </w:r>
    </w:p>
    <w:p w14:paraId="3387C41A" w14:textId="77777777" w:rsidR="00042E40" w:rsidRPr="005368BB"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7A7AF24F" w14:textId="77777777" w:rsidR="00042E40" w:rsidRPr="005368BB" w:rsidRDefault="00042E40" w:rsidP="009D7A16">
      <w:pPr>
        <w:numPr>
          <w:ilvl w:val="0"/>
          <w:numId w:val="96"/>
        </w:numPr>
      </w:pPr>
      <w:r w:rsidRPr="005368BB">
        <w:t>Describe the content of the performance indicator</w:t>
      </w:r>
      <w:r>
        <w:t>s</w:t>
      </w:r>
      <w:r w:rsidRPr="005368BB">
        <w:t xml:space="preserve"> web page and explain the regulatory impact/implications of non-green indicators.</w:t>
      </w:r>
    </w:p>
    <w:p w14:paraId="59AEAADF" w14:textId="77777777" w:rsidR="00042E40" w:rsidRPr="005368BB" w:rsidRDefault="00042E40" w:rsidP="00E53E15"/>
    <w:p w14:paraId="1CDE15B0" w14:textId="77777777" w:rsidR="00042E40" w:rsidRPr="005368BB" w:rsidRDefault="00042E40" w:rsidP="009D7A16">
      <w:pPr>
        <w:numPr>
          <w:ilvl w:val="0"/>
          <w:numId w:val="96"/>
        </w:numPr>
      </w:pPr>
      <w:r w:rsidRPr="005368BB">
        <w:t xml:space="preserve">Describe the purpose and content of IPs 71151 and 71150. </w:t>
      </w:r>
    </w:p>
    <w:p w14:paraId="0EF2D144" w14:textId="77777777" w:rsidR="00042E40" w:rsidRDefault="00042E40" w:rsidP="00E53E15">
      <w:pPr>
        <w:sectPr w:rsidR="00042E40" w:rsidSect="00D400A3">
          <w:pgSz w:w="12240" w:h="15840" w:code="1"/>
          <w:pgMar w:top="1440" w:right="1440" w:bottom="1440" w:left="1440" w:header="720" w:footer="720" w:gutter="0"/>
          <w:cols w:space="720"/>
          <w:noEndnote/>
          <w:docGrid w:linePitch="326"/>
        </w:sectPr>
      </w:pPr>
    </w:p>
    <w:p w14:paraId="1452C664" w14:textId="77777777" w:rsidR="00042E40" w:rsidRDefault="00042E40" w:rsidP="00E53E15"/>
    <w:p w14:paraId="4691B601" w14:textId="77777777" w:rsidR="00042E40" w:rsidRPr="005368BB" w:rsidRDefault="00042E40" w:rsidP="009D7A16">
      <w:pPr>
        <w:numPr>
          <w:ilvl w:val="0"/>
          <w:numId w:val="96"/>
        </w:numPr>
      </w:pPr>
      <w:r w:rsidRPr="005368BB">
        <w:t>Describe the sequence of events following an inspectors’ identification of a reporting error while conducting a</w:t>
      </w:r>
      <w:r>
        <w:t>n IP</w:t>
      </w:r>
      <w:r w:rsidRPr="005368BB">
        <w:t xml:space="preserve"> 71151 inspection (including the interface with the NRC enforcement program).</w:t>
      </w:r>
    </w:p>
    <w:p w14:paraId="5F002FBC"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34244D"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TASKS:</w:t>
      </w:r>
      <w:r w:rsidR="005142BE">
        <w:tab/>
      </w:r>
      <w:r w:rsidRPr="00321ADB">
        <w:tab/>
      </w:r>
      <w:r w:rsidRPr="00321ADB">
        <w:tab/>
        <w:t>1.</w:t>
      </w:r>
      <w:r w:rsidRPr="00321ADB">
        <w:tab/>
        <w:t xml:space="preserve">Read IMC 0608, </w:t>
      </w:r>
      <w:r w:rsidR="00CE7D7C" w:rsidRPr="00321ADB">
        <w:t>“</w:t>
      </w:r>
      <w:r w:rsidRPr="00321ADB">
        <w:t>Performance Indicator Program.</w:t>
      </w:r>
      <w:r w:rsidR="00CE7D7C" w:rsidRPr="00321ADB">
        <w:t>”</w:t>
      </w:r>
    </w:p>
    <w:p w14:paraId="5C61721E"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63C211" w14:textId="77777777" w:rsidR="00042E40" w:rsidRPr="005368BB" w:rsidRDefault="00042E40" w:rsidP="009D7A16">
      <w:pPr>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368BB">
        <w:t xml:space="preserve">Read IMC 0308, Attachment 1, </w:t>
      </w:r>
      <w:r w:rsidR="00CE7D7C">
        <w:t>“</w:t>
      </w:r>
      <w:r w:rsidRPr="005368BB">
        <w:t>Technical Basis for Performance Indicators.</w:t>
      </w:r>
      <w:r w:rsidR="00CE7D7C">
        <w:t>”</w:t>
      </w:r>
    </w:p>
    <w:p w14:paraId="0B18BF80" w14:textId="77777777" w:rsidR="00042E40" w:rsidRPr="005368BB"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4F774340" w14:textId="77777777" w:rsidR="00042E40" w:rsidRPr="005368BB" w:rsidRDefault="00042E40" w:rsidP="009D7A16">
      <w:pPr>
        <w:numPr>
          <w:ilvl w:val="0"/>
          <w:numId w:val="27"/>
        </w:numPr>
      </w:pPr>
      <w:r w:rsidRPr="005368BB">
        <w:t>Review the NRC performance indicator</w:t>
      </w:r>
      <w:r>
        <w:t>s</w:t>
      </w:r>
      <w:r w:rsidRPr="005368BB">
        <w:t xml:space="preserve"> web page</w:t>
      </w:r>
      <w:r>
        <w:t>.</w:t>
      </w:r>
    </w:p>
    <w:p w14:paraId="2D5BDF78" w14:textId="77777777" w:rsidR="00042E40" w:rsidRPr="005368BB" w:rsidRDefault="00042E40" w:rsidP="00E53E15"/>
    <w:p w14:paraId="3898C3AE" w14:textId="77777777" w:rsidR="00042E40" w:rsidRPr="005368BB" w:rsidRDefault="00042E40" w:rsidP="009D7A16">
      <w:pPr>
        <w:numPr>
          <w:ilvl w:val="0"/>
          <w:numId w:val="27"/>
        </w:numPr>
      </w:pPr>
      <w:r w:rsidRPr="005368BB">
        <w:t>Review IPs 71151 and 71150.</w:t>
      </w:r>
    </w:p>
    <w:p w14:paraId="5797AFD1" w14:textId="77777777" w:rsidR="00042E40" w:rsidRPr="005368BB" w:rsidRDefault="00042E40" w:rsidP="00E53E15"/>
    <w:p w14:paraId="7140DB4F" w14:textId="77777777" w:rsidR="00042E40" w:rsidRPr="005368BB" w:rsidRDefault="00042E40" w:rsidP="009D7A16">
      <w:pPr>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368BB">
        <w:t xml:space="preserve">Scan the introduction of NEI 99-02, </w:t>
      </w:r>
      <w:r w:rsidR="00CE7D7C">
        <w:t>“</w:t>
      </w:r>
      <w:r w:rsidRPr="005368BB">
        <w:t>Regulatory Assessment Performance Indicator Guidelines.</w:t>
      </w:r>
      <w:r w:rsidR="00CE7D7C">
        <w:t>”</w:t>
      </w:r>
    </w:p>
    <w:p w14:paraId="602A659A" w14:textId="77777777" w:rsidR="00042E40" w:rsidRPr="005368B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88A12E" w14:textId="77777777" w:rsidR="00042E40" w:rsidRPr="003678FE" w:rsidRDefault="00042E40" w:rsidP="009D7A16">
      <w:pPr>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368BB">
        <w:t>Attend or listen to the FAQ portion</w:t>
      </w:r>
      <w:r w:rsidRPr="003678FE">
        <w:t xml:space="preserve"> of a public monthly ROP meeting to observe the FAQ process.</w:t>
      </w:r>
    </w:p>
    <w:p w14:paraId="759C528D"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17DA32" w14:textId="77777777" w:rsidR="00042E40" w:rsidRPr="003678FE" w:rsidRDefault="00042E40" w:rsidP="009D7A16">
      <w:pPr>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and discuss the items listed in the evaluation criteria section.</w:t>
      </w:r>
    </w:p>
    <w:p w14:paraId="731A6416"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67E9B79" w14:textId="6F4AEE19"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DOCUMENTATION:</w:t>
      </w:r>
      <w:r w:rsidR="00FC33A6" w:rsidRPr="00321ADB">
        <w:rPr>
          <w:bCs/>
        </w:rPr>
        <w:tab/>
      </w:r>
      <w:ins w:id="61" w:author="Author">
        <w:r w:rsidR="00CE72AC">
          <w:rPr>
            <w:bCs/>
          </w:rPr>
          <w:tab/>
        </w:r>
      </w:ins>
      <w:r w:rsidR="00FC33A6" w:rsidRPr="00321ADB">
        <w:rPr>
          <w:bCs/>
        </w:rPr>
        <w:t>Obtain</w:t>
      </w:r>
      <w:r w:rsidRPr="00321ADB">
        <w:t xml:space="preserve"> you</w:t>
      </w:r>
      <w:r w:rsidRPr="003678FE">
        <w:t>r supervisor</w:t>
      </w:r>
      <w:r w:rsidR="00CF15B8">
        <w:t>’</w:t>
      </w:r>
      <w:r w:rsidRPr="003678FE">
        <w:t>s signature in the line item for Basic-Level Certification Signature Card Item ISA-10.</w:t>
      </w:r>
    </w:p>
    <w:p w14:paraId="521F57FC"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footerReference w:type="default" r:id="rId18"/>
          <w:pgSz w:w="12240" w:h="15840" w:code="1"/>
          <w:pgMar w:top="1440" w:right="1440" w:bottom="1440" w:left="1440" w:header="720" w:footer="720" w:gutter="0"/>
          <w:cols w:space="720"/>
          <w:noEndnote/>
          <w:docGrid w:linePitch="326"/>
        </w:sectPr>
      </w:pPr>
    </w:p>
    <w:p w14:paraId="177F2F06" w14:textId="77777777" w:rsidR="00042E40" w:rsidRPr="00321ADB" w:rsidRDefault="00042E40" w:rsidP="001747A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321ADB">
        <w:rPr>
          <w:bCs/>
        </w:rPr>
        <w:t>Basic-Level Individual Study Activity</w:t>
      </w:r>
    </w:p>
    <w:p w14:paraId="053BAFCE"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D43545" w14:textId="77777777" w:rsidR="00042E40" w:rsidRPr="00321ADB" w:rsidRDefault="00042E40" w:rsidP="00562551">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TOPIC:</w:t>
      </w:r>
      <w:r w:rsidRPr="00321ADB">
        <w:tab/>
      </w:r>
      <w:r w:rsidRPr="00321ADB">
        <w:tab/>
      </w:r>
      <w:r w:rsidRPr="00321ADB">
        <w:tab/>
        <w:t>(ISA-11) Augmented Inspection Team, Special Inspection Team, and Incident Inspection Team Activities</w:t>
      </w:r>
      <w:r w:rsidR="00562551" w:rsidRPr="00321ADB">
        <w:t xml:space="preserve"> </w:t>
      </w:r>
      <w:r w:rsidRPr="00321ADB">
        <w:fldChar w:fldCharType="begin"/>
      </w:r>
      <w:r w:rsidRPr="00321ADB">
        <w:instrText>tc \l2 "</w:instrText>
      </w:r>
      <w:bookmarkStart w:id="62" w:name="_Toc311547156"/>
      <w:bookmarkStart w:id="63" w:name="_Toc83124795"/>
      <w:r w:rsidRPr="00321ADB">
        <w:instrText>(ISA-11) Augmented Inspection Team, Special Inspection Team, and Incident Inspection Team Activities</w:instrText>
      </w:r>
      <w:bookmarkEnd w:id="62"/>
      <w:bookmarkEnd w:id="63"/>
      <w:r w:rsidRPr="00321ADB">
        <w:fldChar w:fldCharType="end"/>
      </w:r>
    </w:p>
    <w:p w14:paraId="310C8430" w14:textId="77777777" w:rsidR="00562551" w:rsidRPr="00321ADB" w:rsidRDefault="00562551" w:rsidP="00562551">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48380366"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14:paraId="27E7315B"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5D269B"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COMPETENCY </w:t>
      </w:r>
    </w:p>
    <w:p w14:paraId="6F9EEB2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321ADB">
        <w:rPr>
          <w:bCs/>
        </w:rPr>
        <w:t>AREA:</w:t>
      </w:r>
      <w:r w:rsidRPr="00321ADB">
        <w:tab/>
      </w:r>
      <w:r w:rsidRPr="00321ADB">
        <w:tab/>
      </w:r>
      <w:r w:rsidRPr="00321ADB">
        <w:tab/>
      </w:r>
      <w:r w:rsidRPr="003678FE">
        <w:t>INSPECTION</w:t>
      </w:r>
    </w:p>
    <w:p w14:paraId="3EAF8E08"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FE8AD88"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LEVEL OF </w:t>
      </w:r>
    </w:p>
    <w:p w14:paraId="4C56386F"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321ADB">
        <w:rPr>
          <w:bCs/>
        </w:rPr>
        <w:t>EFFORT:</w:t>
      </w:r>
      <w:r w:rsidRPr="00321ADB">
        <w:tab/>
      </w:r>
      <w:r w:rsidRPr="00321ADB">
        <w:tab/>
        <w:t>6 hours</w:t>
      </w:r>
    </w:p>
    <w:p w14:paraId="22BFE83F"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bCs/>
        </w:rPr>
      </w:pPr>
    </w:p>
    <w:p w14:paraId="373D7E45" w14:textId="77777777" w:rsidR="00042E40" w:rsidRPr="00321ADB" w:rsidRDefault="00042E40" w:rsidP="00562551">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REFERENCES:</w:t>
      </w:r>
      <w:r w:rsidRPr="00321ADB">
        <w:rPr>
          <w:bCs/>
        </w:rPr>
        <w:tab/>
        <w:t>1.</w:t>
      </w:r>
      <w:r w:rsidRPr="00321ADB">
        <w:rPr>
          <w:bCs/>
        </w:rPr>
        <w:tab/>
      </w:r>
      <w:r w:rsidRPr="00321ADB">
        <w:t xml:space="preserve">MD 8.3, </w:t>
      </w:r>
      <w:r w:rsidR="00CE7D7C" w:rsidRPr="00321ADB">
        <w:t>“</w:t>
      </w:r>
      <w:r w:rsidRPr="00321ADB">
        <w:t>NRC Incident Investigation Program</w:t>
      </w:r>
      <w:r w:rsidR="00CE7D7C" w:rsidRPr="00321ADB">
        <w:t>”</w:t>
      </w:r>
    </w:p>
    <w:p w14:paraId="4D21FE8C"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2F26C3" w14:textId="590154E4" w:rsidR="00042E40" w:rsidRPr="00321ADB" w:rsidRDefault="00042E40" w:rsidP="009D7A16">
      <w:pPr>
        <w:numPr>
          <w:ilvl w:val="0"/>
          <w:numId w:val="9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 xml:space="preserve">IP 71153, </w:t>
      </w:r>
      <w:r w:rsidR="00CE7D7C" w:rsidRPr="00321ADB">
        <w:t>“</w:t>
      </w:r>
      <w:r w:rsidRPr="00321ADB">
        <w:t>Follow</w:t>
      </w:r>
      <w:r w:rsidR="00832B3C">
        <w:t>-</w:t>
      </w:r>
      <w:r w:rsidRPr="00321ADB">
        <w:t>up of Events and Notices of Enforcement Discretion</w:t>
      </w:r>
      <w:r w:rsidR="00CE7D7C" w:rsidRPr="00321ADB">
        <w:t>”</w:t>
      </w:r>
    </w:p>
    <w:p w14:paraId="27EEE1E1"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5C42D1" w14:textId="77777777" w:rsidR="00042E40" w:rsidRPr="00321ADB" w:rsidRDefault="00042E40" w:rsidP="009D7A16">
      <w:pPr>
        <w:numPr>
          <w:ilvl w:val="0"/>
          <w:numId w:val="9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 xml:space="preserve">IP 93800, </w:t>
      </w:r>
      <w:r w:rsidR="00CE7D7C" w:rsidRPr="00321ADB">
        <w:t>“</w:t>
      </w:r>
      <w:r w:rsidRPr="00321ADB">
        <w:t>Augmented Inspection Team</w:t>
      </w:r>
      <w:r w:rsidR="00CE7D7C" w:rsidRPr="00321ADB">
        <w:t>”</w:t>
      </w:r>
    </w:p>
    <w:p w14:paraId="787C09BD"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8E923E" w14:textId="77777777" w:rsidR="00042E40" w:rsidRDefault="00042E40" w:rsidP="009D7A16">
      <w:pPr>
        <w:numPr>
          <w:ilvl w:val="0"/>
          <w:numId w:val="9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 xml:space="preserve">IP 93812, </w:t>
      </w:r>
      <w:r w:rsidR="00CE7D7C" w:rsidRPr="00321ADB">
        <w:t>“</w:t>
      </w:r>
      <w:r w:rsidRPr="00321ADB">
        <w:t>Special Inspection</w:t>
      </w:r>
      <w:r w:rsidR="00CE7D7C" w:rsidRPr="00321ADB">
        <w:t>”</w:t>
      </w:r>
    </w:p>
    <w:p w14:paraId="7D8D34A7" w14:textId="77777777" w:rsidR="007D4932" w:rsidRDefault="007D4932" w:rsidP="007D4932">
      <w:pPr>
        <w:pStyle w:val="ListParagraph"/>
      </w:pPr>
    </w:p>
    <w:p w14:paraId="2D29EC98" w14:textId="77777777" w:rsidR="007D4932" w:rsidRDefault="00042E40" w:rsidP="009D7A16">
      <w:pPr>
        <w:numPr>
          <w:ilvl w:val="0"/>
          <w:numId w:val="9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21ADB">
        <w:t xml:space="preserve">IMC 0309, </w:t>
      </w:r>
      <w:r w:rsidR="00CE7D7C" w:rsidRPr="00321ADB">
        <w:t>“</w:t>
      </w:r>
      <w:r w:rsidRPr="00321ADB">
        <w:t>Reactive Inspection Decision Basis for Reactors</w:t>
      </w:r>
      <w:r w:rsidR="00CE7D7C" w:rsidRPr="00321ADB">
        <w:t>”</w:t>
      </w:r>
    </w:p>
    <w:p w14:paraId="3C665BDC" w14:textId="77777777" w:rsidR="007D4932" w:rsidRDefault="007D4932" w:rsidP="007D4932">
      <w:pPr>
        <w:pStyle w:val="ListParagraph"/>
      </w:pPr>
    </w:p>
    <w:p w14:paraId="3DDEDC31" w14:textId="01CCC569" w:rsidR="007D4932" w:rsidRDefault="007D4932" w:rsidP="009D7A16">
      <w:pPr>
        <w:numPr>
          <w:ilvl w:val="0"/>
          <w:numId w:val="9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7D4932">
        <w:t>IMC 2504, “Construction Inspection Program</w:t>
      </w:r>
      <w:r w:rsidR="00ED642A">
        <w:t>:</w:t>
      </w:r>
      <w:r w:rsidR="00EA2B35">
        <w:t xml:space="preserve"> </w:t>
      </w:r>
      <w:r w:rsidRPr="007D4932">
        <w:t xml:space="preserve"> Inspection of Construction and Operational Programs” (construction inspectors only)</w:t>
      </w:r>
    </w:p>
    <w:p w14:paraId="29B21267" w14:textId="77777777" w:rsidR="007D4932" w:rsidRDefault="007D4932" w:rsidP="007D4932">
      <w:pPr>
        <w:pStyle w:val="ListParagraph"/>
      </w:pPr>
    </w:p>
    <w:p w14:paraId="2F78C1A6"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46A9DB0A" w14:textId="55C57B62"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21ADB">
        <w:rPr>
          <w:bCs/>
        </w:rPr>
        <w:t>CRITERIA:</w:t>
      </w:r>
      <w:r w:rsidRPr="00321ADB">
        <w:rPr>
          <w:bCs/>
        </w:rPr>
        <w:tab/>
      </w:r>
      <w:r w:rsidRPr="00321ADB">
        <w:rPr>
          <w:bCs/>
        </w:rPr>
        <w:tab/>
      </w:r>
      <w:r w:rsidRPr="00321ADB">
        <w:t>Upon completion of this activity, you will be asked to demonstrate your</w:t>
      </w:r>
      <w:r w:rsidRPr="003678FE">
        <w:t xml:space="preserve"> understanding of the NRC AIT, SIT, and IIT inspection activities by successfully </w:t>
      </w:r>
      <w:r w:rsidR="00F57403">
        <w:t xml:space="preserve">completing </w:t>
      </w:r>
      <w:r w:rsidRPr="003678FE">
        <w:t>the following:</w:t>
      </w:r>
    </w:p>
    <w:p w14:paraId="7D44F16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ED4C3D" w14:textId="77777777" w:rsidR="00042E40" w:rsidRPr="003678FE" w:rsidRDefault="00042E40" w:rsidP="009D7A16">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State the purpose of the NRC Incident Investigation Program.</w:t>
      </w:r>
    </w:p>
    <w:p w14:paraId="2292A1F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5B75F6" w14:textId="77777777" w:rsidR="00042E40" w:rsidRPr="003678FE" w:rsidRDefault="00042E40" w:rsidP="009D7A16">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an AIT and its purpose.</w:t>
      </w:r>
    </w:p>
    <w:p w14:paraId="45C94F4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F3732B" w14:textId="27BDFFCC" w:rsidR="00B621C7" w:rsidRDefault="00042E40" w:rsidP="009D7A16">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B621C7" w:rsidSect="00D400A3">
          <w:footerReference w:type="default" r:id="rId19"/>
          <w:pgSz w:w="12240" w:h="15840" w:code="1"/>
          <w:pgMar w:top="1440" w:right="1440" w:bottom="1440" w:left="1440" w:header="720" w:footer="720" w:gutter="0"/>
          <w:cols w:space="720"/>
          <w:noEndnote/>
          <w:docGrid w:linePitch="326"/>
        </w:sectPr>
      </w:pPr>
      <w:r w:rsidRPr="003678FE">
        <w:t>Describe a SIT and its purpose.</w:t>
      </w:r>
    </w:p>
    <w:p w14:paraId="549615AE" w14:textId="77777777" w:rsidR="007D4932" w:rsidRPr="002073BA" w:rsidRDefault="007D4932" w:rsidP="009D7A16">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D4932">
        <w:t>Describe an IIT and its purpose</w:t>
      </w:r>
      <w:r>
        <w:t>.</w:t>
      </w:r>
      <w:r w:rsidR="003113FB">
        <w:t xml:space="preserve">  </w:t>
      </w:r>
      <w:r w:rsidRPr="002073BA">
        <w:t>Describe how the Incident Investigation Program is different from the Incident Response Program.</w:t>
      </w:r>
    </w:p>
    <w:p w14:paraId="1CCAA4FB" w14:textId="77777777" w:rsidR="007D4932" w:rsidRDefault="007D4932" w:rsidP="007D4932">
      <w:pPr>
        <w:pStyle w:val="ListParagraph"/>
      </w:pPr>
    </w:p>
    <w:p w14:paraId="2527F2D3" w14:textId="77777777" w:rsidR="007D4932" w:rsidRPr="006B6356" w:rsidRDefault="007D4932" w:rsidP="009D7A16">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b/>
        </w:rPr>
      </w:pPr>
      <w:r w:rsidRPr="006B6356">
        <w:t>Describe how the Construction Inspection Program differs from the Operating Reactor Inspection Program with regards to reactive inspections.</w:t>
      </w:r>
      <w:r>
        <w:t xml:space="preserve">  (</w:t>
      </w:r>
      <w:r w:rsidRPr="00A97AA6">
        <w:t>construction inspectors</w:t>
      </w:r>
      <w:r>
        <w:t xml:space="preserve"> only</w:t>
      </w:r>
      <w:r w:rsidRPr="00A97AA6">
        <w:t>)</w:t>
      </w:r>
    </w:p>
    <w:p w14:paraId="089B40A1" w14:textId="77777777" w:rsidR="006B6356" w:rsidRPr="00321ADB" w:rsidRDefault="006B6356"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0B07E7"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TASKS:</w:t>
      </w:r>
      <w:r w:rsidRPr="00321ADB">
        <w:tab/>
      </w:r>
      <w:r w:rsidR="005142BE">
        <w:tab/>
      </w:r>
      <w:r w:rsidRPr="00321ADB">
        <w:tab/>
        <w:t>1.</w:t>
      </w:r>
      <w:r w:rsidRPr="00321ADB">
        <w:tab/>
        <w:t>Review MD 8.3, which you can find on the NRC internal Web site.</w:t>
      </w:r>
    </w:p>
    <w:p w14:paraId="0D3AF13A"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44FC6A" w14:textId="77777777" w:rsidR="00042E40" w:rsidRDefault="00042E40" w:rsidP="009D7A16">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Explore all aspects of the Incident Investigation Program presented on the NRC internal Web site. </w:t>
      </w:r>
    </w:p>
    <w:p w14:paraId="569426C7" w14:textId="77777777" w:rsidR="007D4932" w:rsidRDefault="007D4932" w:rsidP="007D4932">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0CA089F2" w14:textId="77777777" w:rsidR="007D4932" w:rsidRDefault="007D4932" w:rsidP="009D7A16">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D4932">
        <w:t>Review IMC 2504, Appendix C, “Response to Non-Performance Related Issues/Events.” (construction inspectors only)</w:t>
      </w:r>
      <w:r w:rsidRPr="007D4932">
        <w:tab/>
      </w:r>
    </w:p>
    <w:p w14:paraId="05D8C0BD" w14:textId="77777777" w:rsidR="00042E40"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6766D27F" w14:textId="77777777" w:rsidR="00042E40" w:rsidRPr="003678FE" w:rsidRDefault="00042E40" w:rsidP="009D7A16">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Review your region or office</w:t>
      </w:r>
      <w:r w:rsidR="00CF15B8">
        <w:t>’</w:t>
      </w:r>
      <w:r w:rsidRPr="003678FE">
        <w:t>s guidance on AIT, SIT, and IIT activities.</w:t>
      </w:r>
    </w:p>
    <w:p w14:paraId="6EA6490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4D354F" w14:textId="77777777" w:rsidR="00042E40" w:rsidRPr="003678FE" w:rsidRDefault="00042E40" w:rsidP="009D7A16">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answers to the questions listed under the evaluation criteria.</w:t>
      </w:r>
    </w:p>
    <w:p w14:paraId="390323E4"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84B5F9" w14:textId="2EFE81F6"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00EF2A56">
        <w:tab/>
      </w:r>
      <w:r w:rsidR="00FC33A6" w:rsidRPr="00321ADB">
        <w:tab/>
        <w:t>Obtain</w:t>
      </w:r>
      <w:r w:rsidRPr="00321ADB">
        <w:t xml:space="preserve"> your</w:t>
      </w:r>
      <w:r w:rsidRPr="003678FE">
        <w:t xml:space="preserve"> supervisor</w:t>
      </w:r>
      <w:r w:rsidR="00CF15B8">
        <w:t>’</w:t>
      </w:r>
      <w:r w:rsidRPr="003678FE">
        <w:t>s signature in the line item for Basic-Level</w:t>
      </w:r>
      <w:r w:rsidR="00EA2B35">
        <w:t xml:space="preserve"> </w:t>
      </w:r>
      <w:r w:rsidRPr="003678FE">
        <w:t>Certification Signature Card Item ISA-11.</w:t>
      </w:r>
    </w:p>
    <w:p w14:paraId="2645EAA0"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code="1"/>
          <w:pgMar w:top="1440" w:right="1440" w:bottom="1440" w:left="1440" w:header="720" w:footer="720" w:gutter="0"/>
          <w:cols w:space="720"/>
          <w:noEndnote/>
          <w:docGrid w:linePitch="326"/>
        </w:sectPr>
      </w:pPr>
    </w:p>
    <w:p w14:paraId="6346B571" w14:textId="77777777" w:rsidR="00042E40" w:rsidRPr="00321ADB" w:rsidRDefault="00042E40" w:rsidP="001747A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2AABAE88"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53624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t>TOPIC:</w:t>
      </w:r>
      <w:r w:rsidRPr="00321ADB">
        <w:tab/>
      </w:r>
      <w:r w:rsidRPr="00321ADB">
        <w:tab/>
      </w:r>
      <w:r w:rsidRPr="00321ADB">
        <w:tab/>
        <w:t>(ISA-12) Understanding How the Commission Operates</w:t>
      </w:r>
      <w:r w:rsidRPr="00321ADB">
        <w:fldChar w:fldCharType="begin"/>
      </w:r>
      <w:r w:rsidRPr="00321ADB">
        <w:instrText>tc \l2 "</w:instrText>
      </w:r>
      <w:bookmarkStart w:id="64" w:name="_Toc311547157"/>
      <w:bookmarkStart w:id="65" w:name="_Toc83124796"/>
      <w:r w:rsidRPr="00321ADB">
        <w:instrText>(ISA-12) Understanding How the Commission Operates</w:instrText>
      </w:r>
      <w:bookmarkEnd w:id="64"/>
      <w:bookmarkEnd w:id="65"/>
      <w:r w:rsidRPr="00321ADB">
        <w:fldChar w:fldCharType="end"/>
      </w:r>
    </w:p>
    <w:p w14:paraId="74ED696C"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2F24035" w14:textId="55004819"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PURPOSE:</w:t>
      </w:r>
      <w:r w:rsidRPr="00321ADB">
        <w:rPr>
          <w:bCs/>
        </w:rPr>
        <w:tab/>
      </w:r>
      <w:r w:rsidRPr="00321ADB">
        <w:rPr>
          <w:bCs/>
        </w:rPr>
        <w:tab/>
      </w:r>
      <w:r w:rsidRPr="00321ADB">
        <w:t>The NRC Commissioners establish the approach NRC staff will use to address a</w:t>
      </w:r>
      <w:r w:rsidR="00B07334">
        <w:t xml:space="preserve">n issue </w:t>
      </w:r>
      <w:r w:rsidRPr="00321ADB">
        <w:t>of agency importance.  Examples include the Commission policy statement regarding NRC staff use of probabilistic risk analysis in the decision</w:t>
      </w:r>
      <w:r w:rsidR="00F75243">
        <w:t>-</w:t>
      </w:r>
      <w:r w:rsidRPr="00321ADB">
        <w:t xml:space="preserve">making process and resident inspector staffing requirements at power reactor facilities.  Commission decisions can have a significant impact on the conduct of inspection activities and inspectors should be familiar with the direction-setting and policymaking activities of the Commission. </w:t>
      </w:r>
    </w:p>
    <w:p w14:paraId="3296015A"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BEBA34"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 xml:space="preserve">COMPETENCY </w:t>
      </w:r>
    </w:p>
    <w:p w14:paraId="12FA34EF"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w:t>
      </w:r>
      <w:r w:rsidRPr="00321ADB">
        <w:rPr>
          <w:bCs/>
        </w:rPr>
        <w:tab/>
      </w:r>
      <w:r w:rsidRPr="00321ADB">
        <w:rPr>
          <w:bCs/>
        </w:rPr>
        <w:tab/>
      </w:r>
      <w:r w:rsidRPr="00321ADB">
        <w:rPr>
          <w:bCs/>
        </w:rPr>
        <w:tab/>
      </w:r>
      <w:r w:rsidRPr="00321ADB">
        <w:t>REGULATORY FRAMEWORK</w:t>
      </w:r>
    </w:p>
    <w:p w14:paraId="23CD78B6"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C9CA75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40CBE06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321ADB">
        <w:rPr>
          <w:bCs/>
        </w:rPr>
        <w:t>EFFORT:</w:t>
      </w:r>
      <w:r w:rsidRPr="00321ADB">
        <w:tab/>
      </w:r>
      <w:r w:rsidRPr="00321ADB">
        <w:tab/>
        <w:t>4 hours</w:t>
      </w:r>
    </w:p>
    <w:p w14:paraId="686C0982"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3B5AE60"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321ADB">
        <w:rPr>
          <w:bCs/>
        </w:rPr>
        <w:t xml:space="preserve">REFERENCES: </w:t>
      </w:r>
      <w:r w:rsidRPr="00321ADB">
        <w:tab/>
        <w:t>NRC external Web sites</w:t>
      </w:r>
    </w:p>
    <w:p w14:paraId="3BEF4CCD"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6622997"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5EE26CE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21ADB">
        <w:rPr>
          <w:bCs/>
        </w:rPr>
        <w:t>CRITERIA:</w:t>
      </w:r>
      <w:r w:rsidRPr="00321ADB">
        <w:rPr>
          <w:bCs/>
        </w:rPr>
        <w:tab/>
      </w:r>
      <w:r w:rsidRPr="00321ADB">
        <w:rPr>
          <w:bCs/>
        </w:rPr>
        <w:tab/>
      </w:r>
      <w:r w:rsidRPr="00321ADB">
        <w:t>At th</w:t>
      </w:r>
      <w:r w:rsidRPr="003678FE">
        <w:t>e completion of this activity, you should be able to do the following:</w:t>
      </w:r>
    </w:p>
    <w:p w14:paraId="2F77EA9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6EE664" w14:textId="77777777" w:rsidR="00042E40" w:rsidRPr="003678FE" w:rsidRDefault="00042E40" w:rsidP="009D7A16">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Locate Commission-related documents on the internal and external agency Web sites.</w:t>
      </w:r>
    </w:p>
    <w:p w14:paraId="07894DC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791DF6" w14:textId="77777777" w:rsidR="00042E40" w:rsidRPr="00321ADB" w:rsidRDefault="00042E40" w:rsidP="009D7A16">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 xml:space="preserve">Discuss how the Commission uses staff requirements memoranda to direct the staff. </w:t>
      </w:r>
    </w:p>
    <w:p w14:paraId="767F445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6D1BD1"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Pr="00321ADB">
        <w:tab/>
      </w:r>
      <w:r w:rsidR="00321ADB">
        <w:tab/>
      </w:r>
      <w:r w:rsidRPr="00321ADB">
        <w:tab/>
        <w:t>1.</w:t>
      </w:r>
      <w:r w:rsidRPr="00321ADB">
        <w:tab/>
        <w:t>Read about the Commission</w:t>
      </w:r>
      <w:r w:rsidR="00CF15B8" w:rsidRPr="00321ADB">
        <w:t>’</w:t>
      </w:r>
      <w:r w:rsidRPr="00321ADB">
        <w:t>s direction-setting and policymaking activities under Policymaking.</w:t>
      </w:r>
    </w:p>
    <w:p w14:paraId="73D0D78C"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E9FFA9" w14:textId="77777777" w:rsidR="00042E40" w:rsidRPr="003678FE" w:rsidRDefault="00042E40" w:rsidP="009D7A16">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Read about the different kinds of decision documents issued by the</w:t>
      </w:r>
      <w:r w:rsidRPr="003678FE">
        <w:t xml:space="preserve"> Commission.</w:t>
      </w:r>
    </w:p>
    <w:p w14:paraId="0501BC2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9C0221" w14:textId="77777777" w:rsidR="00042E40" w:rsidRPr="003678FE" w:rsidRDefault="00042E40" w:rsidP="009D7A16">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Find and read Chairman Meserve</w:t>
      </w:r>
      <w:r w:rsidR="00CF15B8">
        <w:t>’</w:t>
      </w:r>
      <w:r w:rsidRPr="003678FE">
        <w:t>s speech given on December 11, 2001, about NRC programs and processes for safety oversight.</w:t>
      </w:r>
    </w:p>
    <w:p w14:paraId="320A7D4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75366E" w14:textId="77777777" w:rsidR="00042E40" w:rsidRPr="003678FE" w:rsidRDefault="00042E40" w:rsidP="009D7A16">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46B5FCCB"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AFC1A0" w14:textId="62ACFCFB"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DOCUMENTATION:</w:t>
      </w:r>
      <w:r w:rsidR="00EF2A56">
        <w:tab/>
      </w:r>
      <w:r w:rsidR="00FC33A6" w:rsidRPr="00321ADB">
        <w:tab/>
        <w:t>Obtain</w:t>
      </w:r>
      <w:r w:rsidRPr="003678FE">
        <w:t xml:space="preserve"> your supervisor</w:t>
      </w:r>
      <w:r w:rsidR="00CF15B8">
        <w:t>’</w:t>
      </w:r>
      <w:r w:rsidRPr="003678FE">
        <w:t>s signature in the line item for Basic-Level Certification Signature Card Item ISA-12.</w:t>
      </w:r>
    </w:p>
    <w:p w14:paraId="47A3F4B6"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footerReference w:type="default" r:id="rId20"/>
          <w:pgSz w:w="12240" w:h="15840" w:code="1"/>
          <w:pgMar w:top="1440" w:right="1440" w:bottom="1440" w:left="1440" w:header="720" w:footer="720" w:gutter="0"/>
          <w:cols w:space="720"/>
          <w:noEndnote/>
          <w:docGrid w:linePitch="326"/>
        </w:sectPr>
      </w:pPr>
    </w:p>
    <w:p w14:paraId="77EFBEEF" w14:textId="77777777" w:rsidR="00042E40" w:rsidRPr="00321ADB" w:rsidRDefault="00042E40" w:rsidP="001747A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321ADB">
        <w:rPr>
          <w:bCs/>
        </w:rPr>
        <w:t>Basic-Level Individual Study Activity</w:t>
      </w:r>
    </w:p>
    <w:p w14:paraId="437CC857"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1E92A4"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TOPIC:</w:t>
      </w:r>
      <w:r w:rsidRPr="00321ADB">
        <w:tab/>
      </w:r>
      <w:r w:rsidRPr="00321ADB">
        <w:tab/>
      </w:r>
      <w:r w:rsidRPr="00321ADB">
        <w:tab/>
        <w:t>(ISA-13) Organization and Content of the NRC Inspection Manual</w:t>
      </w:r>
      <w:r w:rsidRPr="00321ADB">
        <w:fldChar w:fldCharType="begin"/>
      </w:r>
      <w:r w:rsidRPr="00321ADB">
        <w:instrText>tc \l2 "</w:instrText>
      </w:r>
      <w:bookmarkStart w:id="66" w:name="_Toc311547158"/>
      <w:bookmarkStart w:id="67" w:name="_Toc83124797"/>
      <w:r w:rsidRPr="00321ADB">
        <w:instrText>(ISA-13) Organization and Content of the NRC Inspection Manual</w:instrText>
      </w:r>
      <w:bookmarkEnd w:id="66"/>
      <w:bookmarkEnd w:id="67"/>
      <w:r w:rsidRPr="00321ADB">
        <w:fldChar w:fldCharType="end"/>
      </w:r>
    </w:p>
    <w:p w14:paraId="20EC59AC"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38E8E3"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t>PURPOSE:</w:t>
      </w:r>
      <w:r w:rsidRPr="00321ADB">
        <w:tab/>
      </w:r>
      <w:r w:rsidRPr="00321ADB">
        <w:tab/>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14:paraId="704B184A"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EFC832"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COMPETENCY</w:t>
      </w:r>
    </w:p>
    <w:p w14:paraId="08DFDCA4"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AREAS:</w:t>
      </w:r>
      <w:r w:rsidRPr="00321ADB">
        <w:rPr>
          <w:bCs/>
        </w:rPr>
        <w:tab/>
      </w:r>
      <w:r w:rsidRPr="00321ADB">
        <w:rPr>
          <w:bCs/>
        </w:rPr>
        <w:tab/>
      </w:r>
      <w:r w:rsidRPr="00321ADB">
        <w:t>REGULATORY FRAMEWORK</w:t>
      </w:r>
    </w:p>
    <w:p w14:paraId="0F203515"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21ADB">
        <w:t>INSPECTION</w:t>
      </w:r>
    </w:p>
    <w:p w14:paraId="61A10E44"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AD23E9"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LEVEL OF</w:t>
      </w:r>
    </w:p>
    <w:p w14:paraId="5F47A059"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321ADB">
        <w:rPr>
          <w:bCs/>
        </w:rPr>
        <w:t>EFFORT:</w:t>
      </w:r>
      <w:r w:rsidRPr="00321ADB">
        <w:tab/>
      </w:r>
      <w:r w:rsidRPr="00321ADB">
        <w:tab/>
        <w:t>8 hours</w:t>
      </w:r>
    </w:p>
    <w:p w14:paraId="59DF562A"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F96F4F" w14:textId="7373972B"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21ADB">
        <w:t>REFERENCES:</w:t>
      </w:r>
      <w:r w:rsidRPr="00321ADB">
        <w:tab/>
        <w:t>1.</w:t>
      </w:r>
      <w:r w:rsidRPr="00321ADB">
        <w:tab/>
      </w:r>
      <w:r w:rsidRPr="003678FE">
        <w:t>NRC internal home page (Program Office</w:t>
      </w:r>
      <w:r w:rsidR="001747A0">
        <w:t>-</w:t>
      </w:r>
      <w:r w:rsidRPr="003678FE">
        <w:t>NRR)</w:t>
      </w:r>
    </w:p>
    <w:p w14:paraId="673012AC"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493CAE" w14:textId="77777777" w:rsidR="00042E40" w:rsidRPr="003678FE" w:rsidRDefault="00042E40" w:rsidP="009D7A16">
      <w:pPr>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0040, </w:t>
      </w:r>
      <w:r w:rsidR="00CE7D7C">
        <w:t>“</w:t>
      </w:r>
      <w:r w:rsidRPr="003678FE">
        <w:t>Preparing, Revising and Issuing Documents for the NRC Inspection Manual</w:t>
      </w:r>
      <w:r w:rsidR="00CE7D7C">
        <w:t>”</w:t>
      </w:r>
    </w:p>
    <w:p w14:paraId="26A9C42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D66641" w14:textId="77846050" w:rsidR="00042E40" w:rsidRPr="00182A4F" w:rsidRDefault="00505561" w:rsidP="009D7A16">
      <w:pPr>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TG</w:t>
      </w:r>
      <w:r w:rsidR="00BC347F">
        <w:t xml:space="preserve"> </w:t>
      </w:r>
      <w:r w:rsidR="00042E40" w:rsidRPr="003678FE">
        <w:t xml:space="preserve">9900, </w:t>
      </w:r>
      <w:r w:rsidR="00CE7D7C">
        <w:t>“</w:t>
      </w:r>
      <w:r w:rsidR="00042E40" w:rsidRPr="003678FE">
        <w:t>Technical Guidance</w:t>
      </w:r>
      <w:r w:rsidR="00CE7D7C" w:rsidRPr="00182A4F">
        <w:t>”</w:t>
      </w:r>
      <w:r w:rsidR="00042E40" w:rsidRPr="00182A4F">
        <w:t xml:space="preserve"> </w:t>
      </w:r>
    </w:p>
    <w:p w14:paraId="111DA8E7"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9E55EDD"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21ADB">
        <w:rPr>
          <w:bCs/>
        </w:rPr>
        <w:t>EVALUATION</w:t>
      </w:r>
    </w:p>
    <w:p w14:paraId="2F751FEC" w14:textId="77777777" w:rsidR="00042E40" w:rsidRPr="00182A4F"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21ADB">
        <w:rPr>
          <w:bCs/>
        </w:rPr>
        <w:t>CRITERIA:</w:t>
      </w:r>
      <w:r w:rsidRPr="00321ADB">
        <w:rPr>
          <w:bCs/>
        </w:rPr>
        <w:tab/>
      </w:r>
      <w:r w:rsidRPr="00321ADB">
        <w:rPr>
          <w:bCs/>
        </w:rPr>
        <w:tab/>
      </w:r>
      <w:r w:rsidRPr="00321ADB">
        <w:t>After completing this activity you will demonstrate your understanding of the content and organization of the NRC Inspection Manual, as well as the</w:t>
      </w:r>
      <w:r w:rsidRPr="003678FE">
        <w:t xml:space="preserve"> limitations associated with applying the guidance contained in the manual by successfully doing the following: </w:t>
      </w:r>
    </w:p>
    <w:p w14:paraId="3B568032"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80C161" w14:textId="77777777" w:rsidR="00042E40" w:rsidRPr="003678FE" w:rsidRDefault="00042E40" w:rsidP="009D7A16">
      <w:pPr>
        <w:numPr>
          <w:ilvl w:val="0"/>
          <w:numId w:val="9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Identify the major parts of the NRC Inspection Manual.</w:t>
      </w:r>
    </w:p>
    <w:p w14:paraId="6687571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24F7AD" w14:textId="77777777" w:rsidR="00042E40" w:rsidRPr="003678FE" w:rsidRDefault="00042E40" w:rsidP="009D7A16">
      <w:pPr>
        <w:numPr>
          <w:ilvl w:val="0"/>
          <w:numId w:val="9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each of the following types of documents located in the NRC Inspection Manual:</w:t>
      </w:r>
    </w:p>
    <w:p w14:paraId="323EA9D9" w14:textId="77777777" w:rsidR="00042E40" w:rsidRPr="003678FE" w:rsidRDefault="00042E40" w:rsidP="00754F3E">
      <w:pPr>
        <w:numPr>
          <w:ilvl w:val="0"/>
          <w:numId w:val="1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manual chapters</w:t>
      </w:r>
    </w:p>
    <w:p w14:paraId="2906C95E" w14:textId="77777777" w:rsidR="00042E40" w:rsidRPr="003678FE" w:rsidRDefault="00042E40" w:rsidP="00754F3E">
      <w:pPr>
        <w:numPr>
          <w:ilvl w:val="0"/>
          <w:numId w:val="1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inspection procedures</w:t>
      </w:r>
    </w:p>
    <w:p w14:paraId="0467E555" w14:textId="77777777" w:rsidR="00042E40" w:rsidRPr="003678FE" w:rsidRDefault="00042E40" w:rsidP="00754F3E">
      <w:pPr>
        <w:numPr>
          <w:ilvl w:val="0"/>
          <w:numId w:val="1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temporary instructions</w:t>
      </w:r>
    </w:p>
    <w:p w14:paraId="20D59A9D" w14:textId="792795B6" w:rsidR="00042E40" w:rsidRPr="003678FE" w:rsidRDefault="00505561" w:rsidP="00754F3E">
      <w:pPr>
        <w:numPr>
          <w:ilvl w:val="0"/>
          <w:numId w:val="1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TG</w:t>
      </w:r>
      <w:r w:rsidR="0033230D">
        <w:t xml:space="preserve"> </w:t>
      </w:r>
      <w:r w:rsidR="00042E40" w:rsidRPr="003678FE">
        <w:t>9900 technical guidance</w:t>
      </w:r>
    </w:p>
    <w:p w14:paraId="3D993D5F" w14:textId="77777777" w:rsidR="00042E40" w:rsidRPr="003678FE" w:rsidRDefault="00042E40" w:rsidP="009D7A16">
      <w:pPr>
        <w:numPr>
          <w:ilvl w:val="2"/>
          <w:numId w:val="6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technical guidance</w:t>
      </w:r>
    </w:p>
    <w:p w14:paraId="3AD4322A" w14:textId="77777777" w:rsidR="00042E40" w:rsidRPr="003678FE" w:rsidRDefault="00042E40" w:rsidP="009D7A16">
      <w:pPr>
        <w:numPr>
          <w:ilvl w:val="2"/>
          <w:numId w:val="6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10 CFR guidance</w:t>
      </w:r>
    </w:p>
    <w:p w14:paraId="79954820" w14:textId="77777777" w:rsidR="00042E40" w:rsidRDefault="00042E40" w:rsidP="00754F3E">
      <w:pPr>
        <w:numPr>
          <w:ilvl w:val="0"/>
          <w:numId w:val="1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change notices</w:t>
      </w:r>
    </w:p>
    <w:p w14:paraId="6EFCEFC7" w14:textId="77777777" w:rsidR="00042E40" w:rsidRDefault="00042E40" w:rsidP="00E53E15">
      <w:pPr>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sectPr w:rsidR="00042E40" w:rsidSect="00D400A3">
          <w:footerReference w:type="default" r:id="rId21"/>
          <w:pgSz w:w="12240" w:h="15840" w:code="1"/>
          <w:pgMar w:top="1440" w:right="1440" w:bottom="1440" w:left="1440" w:header="720" w:footer="720" w:gutter="0"/>
          <w:cols w:space="720"/>
          <w:noEndnote/>
          <w:docGrid w:linePitch="326"/>
        </w:sectPr>
      </w:pPr>
    </w:p>
    <w:p w14:paraId="7887A4BE" w14:textId="77777777" w:rsidR="00042E40" w:rsidRPr="003678FE" w:rsidRDefault="00042E40" w:rsidP="00E53E15">
      <w:pPr>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pPr>
    </w:p>
    <w:p w14:paraId="06C80C2E" w14:textId="77777777" w:rsidR="00042E40" w:rsidRPr="003678FE" w:rsidRDefault="00042E40" w:rsidP="009D7A16">
      <w:pPr>
        <w:numPr>
          <w:ilvl w:val="0"/>
          <w:numId w:val="9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Describe the numbering/identification process used for the items in No. 2 above.</w:t>
      </w:r>
    </w:p>
    <w:p w14:paraId="4387FDA1"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5319D6D0" w14:textId="77777777" w:rsidR="00042E40" w:rsidRPr="003678FE" w:rsidRDefault="00042E40" w:rsidP="009D7A16">
      <w:pPr>
        <w:numPr>
          <w:ilvl w:val="0"/>
          <w:numId w:val="9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Demonstrate the ability to locate copies of inspection documents contained in the NRC Inspection Manual on the NRC Web site.</w:t>
      </w:r>
    </w:p>
    <w:p w14:paraId="2152D4C9"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B9FA1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t>TASKS:</w:t>
      </w:r>
      <w:r w:rsidRPr="00321ADB">
        <w:tab/>
      </w:r>
      <w:r w:rsidR="00321ADB">
        <w:tab/>
      </w:r>
      <w:r w:rsidRPr="00321ADB">
        <w:tab/>
        <w:t>1.</w:t>
      </w:r>
      <w:r w:rsidRPr="00321ADB">
        <w:tab/>
        <w:t>Locate IMC 0040 from the Electronic Reading Room on the NRC</w:t>
      </w:r>
      <w:r w:rsidRPr="003678FE">
        <w:t xml:space="preserve"> external Web site.</w:t>
      </w:r>
    </w:p>
    <w:p w14:paraId="56BBFA6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8133A9" w14:textId="48A834A6"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Read in detail the section of IMC 0040</w:t>
      </w:r>
      <w:r w:rsidR="003836CD">
        <w:t xml:space="preserve"> </w:t>
      </w:r>
      <w:r w:rsidR="006A65E0">
        <w:t>titled “Responsibili</w:t>
      </w:r>
      <w:r w:rsidR="001D05C8">
        <w:t>ti</w:t>
      </w:r>
      <w:r w:rsidR="006A65E0">
        <w:t xml:space="preserve">es and </w:t>
      </w:r>
      <w:r w:rsidR="00FC33A6">
        <w:t xml:space="preserve">Authorities” </w:t>
      </w:r>
      <w:r w:rsidR="00FC33A6" w:rsidRPr="003678FE">
        <w:t>and</w:t>
      </w:r>
      <w:r w:rsidRPr="003678FE">
        <w:t xml:space="preserve"> scan the remainder portions of the document.</w:t>
      </w:r>
    </w:p>
    <w:p w14:paraId="6BA78B65" w14:textId="459A84E2"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9B99F4" w14:textId="77777777" w:rsidR="00042E40"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the table of contents for the </w:t>
      </w:r>
      <w:r w:rsidR="00CE7D7C">
        <w:t>“</w:t>
      </w:r>
      <w:r w:rsidRPr="003678FE">
        <w:t>NRC Inspection Manual.</w:t>
      </w:r>
      <w:r w:rsidR="00CE7D7C">
        <w:t>”</w:t>
      </w:r>
      <w:r w:rsidRPr="003678FE">
        <w:t xml:space="preserve">  </w:t>
      </w:r>
      <w:r w:rsidRPr="003678FE">
        <w:tab/>
      </w:r>
    </w:p>
    <w:p w14:paraId="0D6DEDA6" w14:textId="77777777" w:rsidR="00042E40" w:rsidRPr="003678FE"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4D42C222" w14:textId="35134379"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Scan the table of contents, noticing </w:t>
      </w:r>
      <w:r w:rsidR="00FC33A6" w:rsidRPr="003678FE">
        <w:t>the</w:t>
      </w:r>
      <w:r w:rsidRPr="003678FE">
        <w:t xml:space="preserve"> following:</w:t>
      </w:r>
    </w:p>
    <w:p w14:paraId="151E8179" w14:textId="77777777" w:rsidR="00042E40" w:rsidRPr="003678FE" w:rsidRDefault="00042E40" w:rsidP="00754F3E">
      <w:pPr>
        <w:numPr>
          <w:ilvl w:val="0"/>
          <w:numId w:val="1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the date of issuance and latest change notice entered in the table of contents</w:t>
      </w:r>
    </w:p>
    <w:p w14:paraId="4E59C0BE" w14:textId="77777777" w:rsidR="00042E40" w:rsidRPr="003678FE" w:rsidRDefault="00042E40" w:rsidP="00754F3E">
      <w:pPr>
        <w:numPr>
          <w:ilvl w:val="0"/>
          <w:numId w:val="1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title associated with CFR Part numbers</w:t>
      </w:r>
    </w:p>
    <w:p w14:paraId="6444254B" w14:textId="77777777" w:rsidR="00042E40" w:rsidRPr="003678FE" w:rsidRDefault="00042E40" w:rsidP="00754F3E">
      <w:pPr>
        <w:numPr>
          <w:ilvl w:val="0"/>
          <w:numId w:val="1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the number associated with each document</w:t>
      </w:r>
    </w:p>
    <w:p w14:paraId="25579A25" w14:textId="77777777" w:rsidR="00042E40" w:rsidRPr="003678FE" w:rsidRDefault="00042E40" w:rsidP="00754F3E">
      <w:pPr>
        <w:numPr>
          <w:ilvl w:val="0"/>
          <w:numId w:val="1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the issue date and change notice number associated with each document</w:t>
      </w:r>
    </w:p>
    <w:p w14:paraId="2CC1467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BA53CD" w14:textId="77777777"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Locate the section of the NRC Inspection Manual titled, </w:t>
      </w:r>
      <w:r w:rsidR="00277C73">
        <w:t>“</w:t>
      </w:r>
      <w:r w:rsidRPr="003678FE">
        <w:t>Technical Guidance.</w:t>
      </w:r>
      <w:r w:rsidR="00CE7D7C">
        <w:t>”</w:t>
      </w:r>
    </w:p>
    <w:p w14:paraId="402D94E6"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B60297" w14:textId="77777777"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Scan the titles of the individual guidance documents.</w:t>
      </w:r>
    </w:p>
    <w:p w14:paraId="748E15D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E8179F" w14:textId="556508FF"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Read the inspection procedures that apply to your inspect</w:t>
      </w:r>
      <w:r w:rsidR="00220CE1">
        <w:t>ion</w:t>
      </w:r>
      <w:r w:rsidRPr="003678FE">
        <w:t xml:space="preserve"> area.</w:t>
      </w:r>
    </w:p>
    <w:p w14:paraId="27DEEBD5"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09FF48" w14:textId="7EA74E37"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Meet with your supervisor or an experienced inspector to discuss two reactor facility issues that could involve use of the technical guidance contained in </w:t>
      </w:r>
      <w:r w:rsidR="00505561">
        <w:t>TG</w:t>
      </w:r>
      <w:r w:rsidR="0033230D">
        <w:t xml:space="preserve"> </w:t>
      </w:r>
      <w:r w:rsidRPr="003678FE">
        <w:t>9900.  Discuss the limitations that are associated with applying the guidance contained in inspection procedures.</w:t>
      </w:r>
    </w:p>
    <w:p w14:paraId="509329C6"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B668BF" w14:textId="77777777" w:rsidR="00042E40" w:rsidRPr="003678FE" w:rsidRDefault="00042E40" w:rsidP="009D7A16">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48DD3CBB" w14:textId="77777777" w:rsidR="00042E40" w:rsidRPr="00321ADB"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A6FA780" w14:textId="330993E1"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21ADB">
        <w:rPr>
          <w:bCs/>
        </w:rPr>
        <w:t>DOCUMENTATION:</w:t>
      </w:r>
      <w:r w:rsidR="00EF2A56">
        <w:rPr>
          <w:bCs/>
        </w:rPr>
        <w:tab/>
      </w:r>
      <w:r w:rsidR="00FC33A6" w:rsidRPr="00321ADB">
        <w:rPr>
          <w:bCs/>
        </w:rPr>
        <w:tab/>
        <w:t>Obtain</w:t>
      </w:r>
      <w:r w:rsidRPr="00321ADB">
        <w:t xml:space="preserve"> your supervisor</w:t>
      </w:r>
      <w:r w:rsidR="00CF15B8" w:rsidRPr="00321ADB">
        <w:t>’</w:t>
      </w:r>
      <w:r w:rsidRPr="00321ADB">
        <w:t>s signature in the line item for Basic-Level Certification</w:t>
      </w:r>
      <w:r w:rsidRPr="003678FE">
        <w:t xml:space="preserve"> Signature Card Item ISA-13</w:t>
      </w:r>
    </w:p>
    <w:p w14:paraId="5879C3F9"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footerReference w:type="default" r:id="rId22"/>
          <w:pgSz w:w="12240" w:h="15840" w:code="1"/>
          <w:pgMar w:top="1440" w:right="1440" w:bottom="1440" w:left="1440" w:header="720" w:footer="720" w:gutter="0"/>
          <w:cols w:space="720"/>
          <w:noEndnote/>
          <w:docGrid w:linePitch="326"/>
        </w:sectPr>
      </w:pPr>
    </w:p>
    <w:p w14:paraId="52600591" w14:textId="77777777" w:rsidR="00042E40" w:rsidRPr="00AA60E2" w:rsidRDefault="00042E40" w:rsidP="00321ADB">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48C26AE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8C415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TOPIC:</w:t>
      </w:r>
      <w:r w:rsidRPr="00AA60E2">
        <w:tab/>
      </w:r>
      <w:r w:rsidRPr="00AA60E2">
        <w:tab/>
      </w:r>
      <w:r w:rsidRPr="00AA60E2">
        <w:tab/>
        <w:t>(ISA-14) NRC Interagency Agreements</w:t>
      </w:r>
      <w:r w:rsidRPr="00AA60E2">
        <w:fldChar w:fldCharType="begin"/>
      </w:r>
      <w:r w:rsidRPr="00AA60E2">
        <w:instrText>tc \l2 "</w:instrText>
      </w:r>
      <w:bookmarkStart w:id="68" w:name="_Toc311547159"/>
      <w:bookmarkStart w:id="69" w:name="_Toc83124798"/>
      <w:r w:rsidRPr="00AA60E2">
        <w:instrText>(ISA-14) NRC Interagency Agreements</w:instrText>
      </w:r>
      <w:bookmarkEnd w:id="68"/>
      <w:bookmarkEnd w:id="69"/>
      <w:r w:rsidRPr="00AA60E2">
        <w:fldChar w:fldCharType="end"/>
      </w:r>
    </w:p>
    <w:p w14:paraId="50B27DA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8AE5C6" w14:textId="117AF8BB"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 xml:space="preserve">While conducting reactor inspection activities, inspectors may identify important issues that could adversely affect health and </w:t>
      </w:r>
      <w:r w:rsidR="002D610A" w:rsidRPr="00AA60E2">
        <w:t>safety but</w:t>
      </w:r>
      <w:r w:rsidRPr="00AA60E2">
        <w:t xml:space="preserve"> are not under the direct regulatory authority of the NRC.  Examples include industrial safety items, such as loose asbestos insulation, defective radioactive waste shipping trailers</w:t>
      </w:r>
      <w:r w:rsidR="00D14CD6">
        <w:t xml:space="preserve">, </w:t>
      </w:r>
      <w:r w:rsidR="0081622F">
        <w:t xml:space="preserve">or </w:t>
      </w:r>
      <w:r w:rsidR="00D14CD6">
        <w:t xml:space="preserve">concerns regarding the public evacuation plan </w:t>
      </w:r>
      <w:r w:rsidR="00264578">
        <w:t xml:space="preserve">for areas that </w:t>
      </w:r>
      <w:r w:rsidR="00B07334">
        <w:t xml:space="preserve">surround </w:t>
      </w:r>
      <w:r w:rsidR="00264578">
        <w:t>NRC licensed facilities.</w:t>
      </w:r>
      <w:r w:rsidRPr="00AA60E2">
        <w:t xml:space="preserve">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  </w:t>
      </w:r>
    </w:p>
    <w:p w14:paraId="6D9DDE0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5BB178" w14:textId="48590FA6"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 xml:space="preserve">This activity will introduce you to the major interagency agreements that the NRC has </w:t>
      </w:r>
      <w:r w:rsidR="00FC33A6" w:rsidRPr="00AA60E2">
        <w:t>entered</w:t>
      </w:r>
      <w:r w:rsidRPr="00AA60E2">
        <w:t xml:space="preserve"> and familiarize you with the regional or office points of contact that have been established for other Federal and State agencies.</w:t>
      </w:r>
    </w:p>
    <w:p w14:paraId="44B43D6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A49F7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338571A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w:t>
      </w:r>
      <w:r w:rsidRPr="00AA60E2">
        <w:rPr>
          <w:bCs/>
        </w:rPr>
        <w:tab/>
      </w:r>
      <w:r w:rsidRPr="00AA60E2">
        <w:rPr>
          <w:bCs/>
        </w:rPr>
        <w:tab/>
      </w:r>
      <w:r w:rsidRPr="00AA60E2">
        <w:rPr>
          <w:bCs/>
        </w:rPr>
        <w:tab/>
      </w:r>
      <w:r w:rsidRPr="00AA60E2">
        <w:t>REGULATORY FRAMEWORK</w:t>
      </w:r>
    </w:p>
    <w:p w14:paraId="216668C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CDF12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LEVEL OF </w:t>
      </w:r>
    </w:p>
    <w:p w14:paraId="27A9701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rPr>
          <w:bCs/>
        </w:rPr>
        <w:tab/>
      </w:r>
      <w:r w:rsidRPr="00AA60E2">
        <w:tab/>
        <w:t>4 hours</w:t>
      </w:r>
    </w:p>
    <w:p w14:paraId="2A3DCCD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E82D92"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3678FE">
        <w:tab/>
        <w:t>1.</w:t>
      </w:r>
      <w:r w:rsidRPr="003678FE">
        <w:tab/>
        <w:t xml:space="preserve">IMC 1007, </w:t>
      </w:r>
      <w:r w:rsidR="00277C73">
        <w:t>“</w:t>
      </w:r>
      <w:r w:rsidRPr="003678FE">
        <w:t>Interfacing Activities between Regional Offices of NRC and OSHA</w:t>
      </w:r>
      <w:r w:rsidR="00277C73">
        <w:t>”</w:t>
      </w:r>
      <w:r w:rsidRPr="003678FE">
        <w:t xml:space="preserve"> (Note:  Research and test reactor inspectors should use this guidance as applicable.)</w:t>
      </w:r>
    </w:p>
    <w:p w14:paraId="29290F3C"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273A386E" w14:textId="384A42D9" w:rsidR="00042E40" w:rsidRPr="003678FE" w:rsidRDefault="00042E40" w:rsidP="00E53E15">
      <w:p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pPr>
      <w:r>
        <w:t>2.</w:t>
      </w:r>
      <w:r>
        <w:tab/>
      </w:r>
      <w:r w:rsidRPr="003678FE">
        <w:t>Management Directive 5.2, “</w:t>
      </w:r>
      <w:r w:rsidRPr="00E22194">
        <w:rPr>
          <w:bCs/>
          <w:kern w:val="36"/>
        </w:rPr>
        <w:t xml:space="preserve">Cooperation </w:t>
      </w:r>
      <w:r w:rsidR="002D610A" w:rsidRPr="00E22194">
        <w:rPr>
          <w:bCs/>
          <w:kern w:val="36"/>
        </w:rPr>
        <w:t>with</w:t>
      </w:r>
      <w:r w:rsidRPr="00E22194">
        <w:rPr>
          <w:bCs/>
          <w:kern w:val="36"/>
        </w:rPr>
        <w:t xml:space="preserve"> States at Commercial Nuclear Power Plants and Other Nuclear Production or Utilization Facilities</w:t>
      </w:r>
      <w:r>
        <w:rPr>
          <w:bCs/>
          <w:kern w:val="36"/>
        </w:rPr>
        <w:t>”</w:t>
      </w:r>
    </w:p>
    <w:p w14:paraId="7F93A04F"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5D79FA6C" w14:textId="77777777" w:rsidR="00042E40" w:rsidRPr="003678FE" w:rsidRDefault="00042E40" w:rsidP="00E53E15">
      <w:p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pPr>
      <w:r>
        <w:t>3.</w:t>
      </w:r>
      <w:r>
        <w:tab/>
      </w:r>
      <w:r w:rsidRPr="003678FE">
        <w:t xml:space="preserve">Regional or office guidance (if applicable) </w:t>
      </w:r>
    </w:p>
    <w:p w14:paraId="2B88E7A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3E2C23D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3E68136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CRITERIA:</w:t>
      </w:r>
      <w:r w:rsidRPr="00AA60E2">
        <w:rPr>
          <w:bCs/>
        </w:rPr>
        <w:tab/>
      </w:r>
      <w:r w:rsidRPr="00AA60E2">
        <w:rPr>
          <w:bCs/>
        </w:rPr>
        <w:tab/>
      </w:r>
      <w:r w:rsidRPr="00AA60E2">
        <w:t>At the completion of this activity, you should be able to do the following:</w:t>
      </w:r>
    </w:p>
    <w:p w14:paraId="39BDFD0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A12433" w14:textId="77777777" w:rsidR="00042E40" w:rsidRPr="003678FE" w:rsidRDefault="00042E40" w:rsidP="009D7A16">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Locate the active MOUs used to coordinate between the NRC and other Federal or State agencies. </w:t>
      </w:r>
    </w:p>
    <w:p w14:paraId="68F6A1E0"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ACF70C" w14:textId="77777777" w:rsidR="00042E40" w:rsidRPr="003678FE" w:rsidRDefault="00042E40" w:rsidP="009D7A16">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Explain, in general terms, how the NRC coordinates with State and other Federal agencies on matters that are not under the regulatory authority of the NRC. </w:t>
      </w:r>
    </w:p>
    <w:p w14:paraId="7E8E7E0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B57789" w14:textId="0F4155D2" w:rsidR="00042E40" w:rsidRDefault="00042E40" w:rsidP="009D7A16">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Explain the actions required by an NRC inspector when he/she identifies an occupational health and safety issue at a reactor </w:t>
      </w:r>
    </w:p>
    <w:p w14:paraId="29B77D4A" w14:textId="77777777" w:rsidR="00042E40" w:rsidRPr="003678FE"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rsidRPr="003678FE">
        <w:t xml:space="preserve">facility.  Be able to state where the guidance for these actions is provided. </w:t>
      </w:r>
    </w:p>
    <w:p w14:paraId="7F4E546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08E010" w14:textId="77777777" w:rsidR="00042E40" w:rsidRDefault="00042E40" w:rsidP="009D7A16">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t>Explain how an inspector interacts with state and federal agencies, and with state inspectors who request to observe or participate in an NRC inspection.</w:t>
      </w:r>
    </w:p>
    <w:p w14:paraId="1E88AE57" w14:textId="77777777" w:rsidR="00042E40" w:rsidRDefault="00042E40" w:rsidP="00E53E15"/>
    <w:p w14:paraId="7C950210" w14:textId="77777777" w:rsidR="00042E40" w:rsidRPr="00F32683" w:rsidRDefault="00042E40" w:rsidP="009D7A16">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F32683">
        <w:t>Identify who, in your region or office, is the point of contact for coordinating NRC activities with the following Federal agencies:</w:t>
      </w:r>
    </w:p>
    <w:p w14:paraId="7B7D246F" w14:textId="77777777" w:rsidR="00042E40" w:rsidRPr="003678FE" w:rsidRDefault="00042E40" w:rsidP="009D7A16">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Occupational Safety and Health Administration (OSHA)</w:t>
      </w:r>
    </w:p>
    <w:p w14:paraId="0AEBA3A6" w14:textId="77777777" w:rsidR="00042E40" w:rsidRPr="003678FE" w:rsidRDefault="00042E40" w:rsidP="009D7A16">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Department of Transportation (DOT)</w:t>
      </w:r>
    </w:p>
    <w:p w14:paraId="0CF1CB62" w14:textId="77777777" w:rsidR="00042E40" w:rsidRPr="003678FE" w:rsidRDefault="00042E40" w:rsidP="009D7A16">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Federal Emergency Management Administration (FEMA)</w:t>
      </w:r>
    </w:p>
    <w:p w14:paraId="33142B4B" w14:textId="77777777" w:rsidR="00042E40" w:rsidRPr="003678FE" w:rsidRDefault="00042E40" w:rsidP="009D7A16">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Department of Energy (DOE)</w:t>
      </w:r>
    </w:p>
    <w:p w14:paraId="27CDBB08" w14:textId="77777777" w:rsidR="00042E40" w:rsidRPr="003678FE" w:rsidRDefault="00042E40" w:rsidP="009D7A16">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State agencies</w:t>
      </w:r>
    </w:p>
    <w:p w14:paraId="1A8CF32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 xml:space="preserve"> </w:t>
      </w:r>
    </w:p>
    <w:p w14:paraId="1199C045" w14:textId="35A4D72E" w:rsidR="00097F0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AA60E2">
        <w:tab/>
        <w:t>Identify</w:t>
      </w:r>
      <w:r w:rsidRPr="003678FE">
        <w:t xml:space="preserve"> where the current NRC MOUs are available in your region or office.  You can find electronic versions of </w:t>
      </w:r>
      <w:r w:rsidR="005142BE" w:rsidRPr="005142BE">
        <w:t xml:space="preserve">Memoranda of Understanding </w:t>
      </w:r>
      <w:r w:rsidR="00BA502B">
        <w:t>i</w:t>
      </w:r>
      <w:r w:rsidRPr="003678FE">
        <w:t xml:space="preserve">n the NRC </w:t>
      </w:r>
      <w:r w:rsidR="00BA502B">
        <w:t>Library</w:t>
      </w:r>
      <w:r w:rsidR="008A2428">
        <w:t xml:space="preserve"> </w:t>
      </w:r>
      <w:hyperlink r:id="rId23" w:history="1">
        <w:r w:rsidR="00097F02" w:rsidRPr="00717652">
          <w:rPr>
            <w:rStyle w:val="Hyperlink"/>
            <w:rFonts w:cs="Arial"/>
          </w:rPr>
          <w:t>https://www.nrc.gov/reading-rm/doc-collections/memo-understanding/</w:t>
        </w:r>
      </w:hyperlink>
      <w:r w:rsidRPr="003678FE">
        <w:t>.</w:t>
      </w:r>
    </w:p>
    <w:p w14:paraId="4941A76A" w14:textId="69DE18BB" w:rsidR="00042E40" w:rsidRPr="003678FE" w:rsidRDefault="00042E40" w:rsidP="006D5849">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76C05702" w14:textId="77777777" w:rsidR="00042E40" w:rsidRPr="003678FE" w:rsidRDefault="00042E40" w:rsidP="009D7A16">
      <w:pPr>
        <w:numPr>
          <w:ilvl w:val="0"/>
          <w:numId w:val="35"/>
        </w:numPr>
      </w:pPr>
      <w:r w:rsidRPr="003678FE">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14:paraId="4BD6EF32"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A33A97" w14:textId="77777777" w:rsidR="00042E40" w:rsidRPr="003678FE" w:rsidRDefault="00042E40" w:rsidP="009D7A16">
      <w:pPr>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Identify the designated liaison for those agencies and State agencies in your region or office.</w:t>
      </w:r>
    </w:p>
    <w:p w14:paraId="040B7C2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A616EB" w14:textId="77777777" w:rsidR="00042E40" w:rsidRPr="003678FE" w:rsidRDefault="00042E40" w:rsidP="009D7A16">
      <w:pPr>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 </w:t>
      </w:r>
    </w:p>
    <w:p w14:paraId="49CA04CB"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26CE43" w14:textId="77777777" w:rsidR="00042E40" w:rsidRPr="003678FE" w:rsidRDefault="00042E40" w:rsidP="009D7A16">
      <w:pPr>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79C3DD7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A142B78" w14:textId="185C56E6"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EF2A56">
        <w:rPr>
          <w:bCs/>
        </w:rPr>
        <w:tab/>
      </w:r>
      <w:r w:rsidR="00FC33A6" w:rsidRPr="00AA60E2">
        <w:rPr>
          <w:bCs/>
        </w:rPr>
        <w:tab/>
        <w:t>Obtain</w:t>
      </w:r>
      <w:r w:rsidRPr="00AA60E2">
        <w:t xml:space="preserve"> </w:t>
      </w:r>
      <w:r w:rsidRPr="003678FE">
        <w:t>your supervisor</w:t>
      </w:r>
      <w:r w:rsidR="00CF15B8">
        <w:t>’</w:t>
      </w:r>
      <w:r w:rsidRPr="003678FE">
        <w:t>s signature in the line item for Basic-Level Certification Signature Card Item ISA-14.</w:t>
      </w:r>
    </w:p>
    <w:p w14:paraId="22D48392"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footerReference w:type="default" r:id="rId24"/>
          <w:pgSz w:w="12240" w:h="15840" w:code="1"/>
          <w:pgMar w:top="1440" w:right="1440" w:bottom="1440" w:left="1440" w:header="720" w:footer="720" w:gutter="0"/>
          <w:cols w:space="720"/>
          <w:noEndnote/>
          <w:docGrid w:linePitch="326"/>
        </w:sectPr>
      </w:pPr>
    </w:p>
    <w:p w14:paraId="4DC83DDF"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15FA78F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FE82B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(ISA-15) Interaction with the Public</w:t>
      </w:r>
      <w:r w:rsidRPr="00AA60E2">
        <w:fldChar w:fldCharType="begin"/>
      </w:r>
      <w:r w:rsidRPr="00AA60E2">
        <w:instrText>tc \l2 "</w:instrText>
      </w:r>
      <w:bookmarkStart w:id="70" w:name="_Toc311547160"/>
      <w:bookmarkStart w:id="71" w:name="_Toc83124799"/>
      <w:r w:rsidRPr="00AA60E2">
        <w:instrText>(ISA-15) Interaction with the Public</w:instrText>
      </w:r>
      <w:bookmarkEnd w:id="70"/>
      <w:bookmarkEnd w:id="71"/>
      <w:r w:rsidRPr="00AA60E2">
        <w:fldChar w:fldCharType="end"/>
      </w:r>
    </w:p>
    <w:p w14:paraId="72E9F6D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B00ED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acquaint you with the expectations of NRC inspectors when dealing with members of the public.  Responsiveness and openness are essential to the agency</w:t>
      </w:r>
      <w:r w:rsidR="00CF15B8" w:rsidRPr="00AA60E2">
        <w:t>’</w:t>
      </w:r>
      <w:r w:rsidRPr="00AA60E2">
        <w:t xml:space="preserve">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 </w:t>
      </w:r>
    </w:p>
    <w:p w14:paraId="4137364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E2A6DF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3CC9F965"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AA60E2">
        <w:rPr>
          <w:bCs/>
        </w:rPr>
        <w:t>AREAS:</w:t>
      </w:r>
      <w:r w:rsidRPr="00AA60E2">
        <w:rPr>
          <w:bCs/>
        </w:rPr>
        <w:tab/>
      </w:r>
      <w:r w:rsidRPr="00AA60E2">
        <w:rPr>
          <w:bCs/>
        </w:rPr>
        <w:tab/>
      </w:r>
      <w:r w:rsidRPr="00AA60E2">
        <w:t>COMMUNICATION</w:t>
      </w:r>
      <w:r w:rsidRPr="003678FE">
        <w:t xml:space="preserve"> </w:t>
      </w:r>
    </w:p>
    <w:p w14:paraId="2B716EFC"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
          <w:bCs/>
        </w:rPr>
      </w:pPr>
      <w:r w:rsidRPr="003678FE">
        <w:t xml:space="preserve">SELF-MANAGEMENT </w:t>
      </w:r>
    </w:p>
    <w:p w14:paraId="39BB847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678FE">
        <w:t>REGULATORY FRAMEWORK</w:t>
      </w:r>
    </w:p>
    <w:p w14:paraId="69D6085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0C0C5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10431C3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 xml:space="preserve">   </w:t>
      </w:r>
      <w:r w:rsidRPr="00AA60E2">
        <w:tab/>
      </w:r>
      <w:r w:rsidRPr="00AA60E2">
        <w:tab/>
        <w:t>6 hours</w:t>
      </w:r>
    </w:p>
    <w:p w14:paraId="799D0D1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90C194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REFERENCES:</w:t>
      </w:r>
      <w:r w:rsidRPr="00AA60E2">
        <w:rPr>
          <w:bCs/>
        </w:rPr>
        <w:tab/>
        <w:t>1.</w:t>
      </w:r>
      <w:r w:rsidRPr="00AA60E2">
        <w:rPr>
          <w:bCs/>
        </w:rPr>
        <w:tab/>
      </w:r>
      <w:r w:rsidRPr="00AA60E2">
        <w:t xml:space="preserve">NUREG/BR-0215, </w:t>
      </w:r>
      <w:r w:rsidR="00277C73" w:rsidRPr="00AA60E2">
        <w:t>“</w:t>
      </w:r>
      <w:r w:rsidRPr="00AA60E2">
        <w:t>Public Involvement in the Nuclear Regulatory Process,</w:t>
      </w:r>
      <w:r w:rsidR="00277C73" w:rsidRPr="00AA60E2">
        <w:t>”</w:t>
      </w:r>
      <w:r w:rsidRPr="00AA60E2">
        <w:t xml:space="preserve"> Revision 2</w:t>
      </w:r>
    </w:p>
    <w:p w14:paraId="00327E4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2245B4" w14:textId="77777777" w:rsidR="00042E40" w:rsidRPr="003678FE" w:rsidRDefault="00042E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NUREG/BR-0297, </w:t>
      </w:r>
      <w:r w:rsidR="00277C73">
        <w:t>“</w:t>
      </w:r>
      <w:r w:rsidRPr="003678FE">
        <w:t>NRC Public Meetings</w:t>
      </w:r>
      <w:r w:rsidR="00277C73">
        <w:t>”</w:t>
      </w:r>
    </w:p>
    <w:p w14:paraId="39D8C5D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297FFF" w14:textId="77777777" w:rsidR="00042E40" w:rsidRPr="003678FE" w:rsidRDefault="00042E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3.4, </w:t>
      </w:r>
      <w:r w:rsidR="00277C73">
        <w:t>“</w:t>
      </w:r>
      <w:r w:rsidRPr="003678FE">
        <w:t>Release of Information to the Public</w:t>
      </w:r>
      <w:r w:rsidR="00277C73">
        <w:t>”</w:t>
      </w:r>
    </w:p>
    <w:p w14:paraId="6F2045C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210170" w14:textId="66831321" w:rsidR="00042E40" w:rsidRPr="003678FE" w:rsidRDefault="00042E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3.5, </w:t>
      </w:r>
      <w:r w:rsidR="00277C73">
        <w:t>“</w:t>
      </w:r>
      <w:r w:rsidRPr="003678FE">
        <w:t>Attendance at NRC Staff</w:t>
      </w:r>
      <w:r w:rsidR="005C5A55">
        <w:t>-</w:t>
      </w:r>
      <w:r w:rsidR="007A56C8">
        <w:t>Sponsored Meetings</w:t>
      </w:r>
      <w:r w:rsidR="00277C73">
        <w:t>”</w:t>
      </w:r>
    </w:p>
    <w:p w14:paraId="4140F72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55BE32" w14:textId="77777777" w:rsidR="00042E40" w:rsidRPr="003678FE" w:rsidRDefault="00042E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8.11, </w:t>
      </w:r>
      <w:r w:rsidR="00277C73">
        <w:t>“</w:t>
      </w:r>
      <w:r w:rsidRPr="003678FE">
        <w:t>Review Process for 10 CFR 2.206 Petitions</w:t>
      </w:r>
      <w:r w:rsidR="00277C73">
        <w:t>”</w:t>
      </w:r>
    </w:p>
    <w:p w14:paraId="186E851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F59A9A" w14:textId="77777777" w:rsidR="00042E40" w:rsidRPr="003678FE" w:rsidRDefault="00864D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NRC </w:t>
      </w:r>
      <w:r w:rsidR="00042E40" w:rsidRPr="003678FE">
        <w:t>Communication</w:t>
      </w:r>
      <w:r>
        <w:t>s</w:t>
      </w:r>
      <w:r w:rsidRPr="00864D40">
        <w:t xml:space="preserve"> </w:t>
      </w:r>
      <w:r>
        <w:t>(</w:t>
      </w:r>
      <w:r w:rsidRPr="003678FE">
        <w:t>NRC internal Web page</w:t>
      </w:r>
      <w:r>
        <w:t>)</w:t>
      </w:r>
    </w:p>
    <w:p w14:paraId="0338E37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7ACD5B" w14:textId="4210DF2D" w:rsidR="00042E40" w:rsidRDefault="00042E40"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Regional or office guidance related to interaction with the public (e.g., conduct of public meetings, response to inquiries from the public, release of information to the public) </w:t>
      </w:r>
    </w:p>
    <w:p w14:paraId="0F98A71F" w14:textId="77777777" w:rsidR="008707D2" w:rsidRDefault="008707D2" w:rsidP="000D489E">
      <w:pPr>
        <w:pStyle w:val="ListParagraph"/>
      </w:pPr>
    </w:p>
    <w:p w14:paraId="1C4EA18F" w14:textId="7526AB44" w:rsidR="008707D2" w:rsidRPr="003678FE" w:rsidRDefault="00222C94" w:rsidP="009D7A16">
      <w:pPr>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NRR Project Managers handbook </w:t>
      </w:r>
    </w:p>
    <w:p w14:paraId="5A24EB5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65137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21A8922D" w14:textId="678548A3"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AA60E2">
        <w:rPr>
          <w:bCs/>
        </w:rPr>
        <w:tab/>
      </w:r>
      <w:r w:rsidRPr="003678FE">
        <w:t xml:space="preserve">Upon completion of this activity, you will be asked to demonstrate your understanding of proper interaction with the public by successfully </w:t>
      </w:r>
      <w:r w:rsidR="00F57403">
        <w:t xml:space="preserve">completing </w:t>
      </w:r>
      <w:r w:rsidRPr="003678FE">
        <w:t xml:space="preserve">the following: </w:t>
      </w:r>
    </w:p>
    <w:p w14:paraId="5AFC88EF"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1E28B2" w14:textId="455AEEF0"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the expectations of NRC employees regarding answering telephone calls</w:t>
      </w:r>
      <w:r w:rsidR="00561714">
        <w:t>, e-mails</w:t>
      </w:r>
      <w:r w:rsidR="005C5A55">
        <w:t xml:space="preserve"> or text</w:t>
      </w:r>
      <w:r w:rsidR="00C0163B">
        <w:t xml:space="preserve"> messages</w:t>
      </w:r>
      <w:r w:rsidRPr="003678FE">
        <w:t xml:space="preserve"> that involve inquiries from a member of the public.</w:t>
      </w:r>
    </w:p>
    <w:p w14:paraId="110BEF6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1F7F9E" w14:textId="77777777" w:rsidR="00E32592"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sectPr w:rsidR="00E32592" w:rsidSect="00D400A3">
          <w:footerReference w:type="default" r:id="rId25"/>
          <w:pgSz w:w="12240" w:h="15840" w:code="1"/>
          <w:pgMar w:top="1440" w:right="1440" w:bottom="1440" w:left="1440" w:header="720" w:footer="720" w:gutter="0"/>
          <w:cols w:space="720"/>
          <w:noEndnote/>
          <w:docGrid w:linePitch="326"/>
        </w:sectPr>
      </w:pPr>
      <w:r w:rsidRPr="003678FE">
        <w:t>Name some resources available to you to assist you in responding to the following types of public inquiries:</w:t>
      </w:r>
    </w:p>
    <w:p w14:paraId="4EE4EAE1" w14:textId="77777777" w:rsidR="00042E40" w:rsidRPr="003678FE" w:rsidRDefault="00042E40" w:rsidP="00754F3E">
      <w:pPr>
        <w:numPr>
          <w:ilvl w:val="1"/>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3678FE">
        <w:t>general questions about NRC organization and functions</w:t>
      </w:r>
    </w:p>
    <w:p w14:paraId="3F13A842" w14:textId="77777777" w:rsidR="00042E40" w:rsidRPr="003678FE" w:rsidRDefault="00042E40" w:rsidP="00754F3E">
      <w:pPr>
        <w:numPr>
          <w:ilvl w:val="1"/>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3678FE">
        <w:t>general questions about a technical topic such as radioactive particles</w:t>
      </w:r>
    </w:p>
    <w:p w14:paraId="702AC2BE" w14:textId="77777777" w:rsidR="00042E40" w:rsidRPr="003678FE" w:rsidRDefault="00042E40" w:rsidP="00754F3E">
      <w:pPr>
        <w:numPr>
          <w:ilvl w:val="1"/>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3678FE">
        <w:t>questions about a licensed facility</w:t>
      </w:r>
      <w:r w:rsidR="00CF15B8">
        <w:t>’</w:t>
      </w:r>
      <w:r w:rsidRPr="003678FE">
        <w:t>s performance or an NRC inspection</w:t>
      </w:r>
    </w:p>
    <w:p w14:paraId="337DD9E7" w14:textId="77777777" w:rsidR="00042E40" w:rsidRPr="003678FE" w:rsidRDefault="00042E40" w:rsidP="00754F3E">
      <w:pPr>
        <w:numPr>
          <w:ilvl w:val="1"/>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3678FE">
        <w:t xml:space="preserve">questions on a specific technical issue of current interest </w:t>
      </w:r>
    </w:p>
    <w:p w14:paraId="7E1D3587" w14:textId="77777777" w:rsidR="00042E40" w:rsidRPr="003678FE" w:rsidRDefault="00042E40" w:rsidP="00500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pPr>
    </w:p>
    <w:p w14:paraId="419B683D" w14:textId="77777777"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Describe what is meant by </w:t>
      </w:r>
      <w:r w:rsidR="00277C73">
        <w:t>“</w:t>
      </w:r>
      <w:r w:rsidRPr="003678FE">
        <w:t>Plain Language.</w:t>
      </w:r>
      <w:r w:rsidR="00277C73">
        <w:t>”</w:t>
      </w:r>
      <w:r w:rsidRPr="003678FE">
        <w:t xml:space="preserve">  Identify where examples and guidance related to plain language can be found. </w:t>
      </w:r>
    </w:p>
    <w:p w14:paraId="01FAD11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342C89" w14:textId="4A5D41C2"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Explain what a </w:t>
      </w:r>
      <w:r w:rsidR="00277C73">
        <w:t>“</w:t>
      </w:r>
      <w:r w:rsidRPr="003678FE">
        <w:t>2.206 petition</w:t>
      </w:r>
      <w:r w:rsidR="00277C73">
        <w:t>”</w:t>
      </w:r>
      <w:r w:rsidRPr="003678FE">
        <w:t xml:space="preserve"> is</w:t>
      </w:r>
      <w:ins w:id="72" w:author="Author">
        <w:r w:rsidR="006925A5">
          <w:t>;</w:t>
        </w:r>
      </w:ins>
      <w:r w:rsidRPr="003678FE">
        <w:t xml:space="preserve"> </w:t>
      </w:r>
      <w:ins w:id="73" w:author="Author">
        <w:r w:rsidR="005A5B5C">
          <w:t>d</w:t>
        </w:r>
      </w:ins>
      <w:r w:rsidRPr="003678FE">
        <w:t xml:space="preserve">escribe how it is handled by the NRC. </w:t>
      </w:r>
    </w:p>
    <w:p w14:paraId="029D3AB3"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E18E9C" w14:textId="41306950"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Describe how other public inquiries, including </w:t>
      </w:r>
      <w:r w:rsidR="00277C73">
        <w:t>“</w:t>
      </w:r>
      <w:r w:rsidRPr="003678FE">
        <w:t>non</w:t>
      </w:r>
      <w:r w:rsidR="00AD5BAA">
        <w:t>-</w:t>
      </w:r>
      <w:r w:rsidRPr="003678FE">
        <w:t>allegations,</w:t>
      </w:r>
      <w:r w:rsidR="00277C73">
        <w:t>”</w:t>
      </w:r>
      <w:r w:rsidRPr="003678FE">
        <w:t xml:space="preserve"> are handled in your office.</w:t>
      </w:r>
    </w:p>
    <w:p w14:paraId="3C28EF9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7D0499" w14:textId="4D81C9E8"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what an NRC employee should do if he/she is requested to speak (on an NRC-related topic) at a meeting, such as the Lions Club</w:t>
      </w:r>
      <w:r w:rsidR="00AD5BAA">
        <w:t>,</w:t>
      </w:r>
      <w:r w:rsidRPr="003678FE">
        <w:t xml:space="preserve"> local chapter of the American Nuclear Society</w:t>
      </w:r>
      <w:r w:rsidR="00AD5BAA">
        <w:t xml:space="preserve"> or </w:t>
      </w:r>
      <w:r w:rsidR="00B6623F">
        <w:t xml:space="preserve">a </w:t>
      </w:r>
      <w:r w:rsidR="00AD5BAA">
        <w:t>school</w:t>
      </w:r>
      <w:r w:rsidRPr="003678FE">
        <w:t>.</w:t>
      </w:r>
    </w:p>
    <w:p w14:paraId="1C261BA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FFA6BD" w14:textId="77777777"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Identify what types of NRC meetings are generally open to the public.  List some that are not usually open to the public.   </w:t>
      </w:r>
    </w:p>
    <w:p w14:paraId="76AC8F0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F7EECF" w14:textId="77777777"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how members of the public can find out about NRC public meetings.  Discuss the expectations on timeliness of meeting notices and summaries.</w:t>
      </w:r>
    </w:p>
    <w:p w14:paraId="4691715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B6C16B" w14:textId="77777777" w:rsidR="00042E40" w:rsidRPr="003678FE" w:rsidRDefault="00042E40" w:rsidP="00754F3E">
      <w:pPr>
        <w:numPr>
          <w:ilvl w:val="0"/>
          <w:numId w:val="1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Describe the restrictions regarding the release of information to the public, including specific types of information that are not to be released. </w:t>
      </w:r>
    </w:p>
    <w:p w14:paraId="02270E6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60217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EFC359" w14:textId="0F8DF0F3" w:rsidR="00042E40" w:rsidRPr="00AA60E2" w:rsidRDefault="00042E40" w:rsidP="00E53E15">
      <w:pPr>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pPr>
      <w:r w:rsidRPr="00AA60E2">
        <w:t>NOTE:  You may request NUREG references used in this activity that cannot be found on the NRC external Web site from your Public Affairs</w:t>
      </w:r>
      <w:ins w:id="74" w:author="Author">
        <w:r w:rsidR="00085EC1">
          <w:t xml:space="preserve"> liaison</w:t>
        </w:r>
      </w:ins>
    </w:p>
    <w:p w14:paraId="2A25E8E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64A8E8"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B08E98"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AA60E2">
        <w:tab/>
        <w:t>Review</w:t>
      </w:r>
      <w:r w:rsidRPr="003678FE">
        <w:t xml:space="preserve">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 </w:t>
      </w:r>
    </w:p>
    <w:p w14:paraId="235B2D8B"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EEFC8B" w14:textId="77777777" w:rsidR="00042E40" w:rsidRPr="003678FE" w:rsidRDefault="00042E40" w:rsidP="009D7A16">
      <w:pPr>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Visit the NRC Plain Language Action Plan on the internal Web site, including some of the links to resource materials.   </w:t>
      </w:r>
    </w:p>
    <w:p w14:paraId="1A5B528A" w14:textId="77777777" w:rsidR="00042E40" w:rsidRDefault="00042E40" w:rsidP="00E53E15">
      <w:pPr>
        <w:sectPr w:rsidR="00042E40" w:rsidSect="00D400A3">
          <w:pgSz w:w="12240" w:h="15840" w:code="1"/>
          <w:pgMar w:top="1440" w:right="1440" w:bottom="1440" w:left="1440" w:header="720" w:footer="720" w:gutter="0"/>
          <w:cols w:space="720"/>
          <w:noEndnote/>
          <w:docGrid w:linePitch="326"/>
        </w:sectPr>
      </w:pPr>
    </w:p>
    <w:p w14:paraId="3C7A3D4B" w14:textId="77777777" w:rsidR="00042E40" w:rsidRDefault="00042E40" w:rsidP="00E53E15"/>
    <w:p w14:paraId="388E32D3" w14:textId="77777777" w:rsidR="00042E40" w:rsidRPr="003678FE" w:rsidRDefault="00042E40" w:rsidP="009D7A16">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Visit the </w:t>
      </w:r>
      <w:r w:rsidR="00864D40">
        <w:t xml:space="preserve">NRC </w:t>
      </w:r>
      <w:r w:rsidRPr="003678FE">
        <w:t>Communication</w:t>
      </w:r>
      <w:r w:rsidR="00864D40">
        <w:t>s</w:t>
      </w:r>
      <w:r w:rsidRPr="003678FE">
        <w:t xml:space="preserve"> page on the NRC internal Web site.  Review the public meeting policy and checklist. </w:t>
      </w:r>
    </w:p>
    <w:p w14:paraId="4240948E"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DB9858" w14:textId="2C81FF25" w:rsidR="00917FA3" w:rsidRDefault="00042E40" w:rsidP="009D7A16">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A504C">
        <w:t>Locate and review the material specifically listed in the reference section of this activity.  The NRR Project Manager</w:t>
      </w:r>
      <w:r w:rsidR="00CF15B8" w:rsidRPr="00E978CE">
        <w:t>’</w:t>
      </w:r>
      <w:r w:rsidRPr="00E978CE">
        <w:t>s Handbook</w:t>
      </w:r>
      <w:r w:rsidR="006053AB">
        <w:t xml:space="preserve"> </w:t>
      </w:r>
      <w:r w:rsidR="00043E29">
        <w:t>which is located at the following SharePoint site</w:t>
      </w:r>
      <w:r w:rsidR="00917FA3">
        <w:t xml:space="preserve">: </w:t>
      </w:r>
      <w:ins w:id="75" w:author="Author">
        <w:r w:rsidR="00093235" w:rsidRPr="00093235">
          <w:t>https://usnrc.sharepoint.com/teams/NRR-DORL</w:t>
        </w:r>
        <w:r w:rsidR="00093235" w:rsidRPr="00093235" w:rsidDel="00093235">
          <w:t xml:space="preserve"> </w:t>
        </w:r>
      </w:ins>
      <w:r w:rsidR="00682972">
        <w:t xml:space="preserve"> </w:t>
      </w:r>
    </w:p>
    <w:p w14:paraId="428FE580" w14:textId="06232833" w:rsidR="00042E40" w:rsidRPr="002B4824" w:rsidRDefault="00042E40" w:rsidP="00BC34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rsidRPr="00E978CE">
        <w:t xml:space="preserve">NUREG/BR-0200, </w:t>
      </w:r>
      <w:r w:rsidR="00277C73" w:rsidRPr="00E978CE">
        <w:t>“</w:t>
      </w:r>
      <w:r w:rsidRPr="002B7222">
        <w:t>Public Petition Process,</w:t>
      </w:r>
      <w:r w:rsidR="00277C73" w:rsidRPr="008F3E0D">
        <w:t>”</w:t>
      </w:r>
      <w:r w:rsidRPr="008F3E0D">
        <w:t xml:space="preserve"> may also be beneficial in understanding the processing of 2.206 petitions and </w:t>
      </w:r>
      <w:r w:rsidR="00277C73" w:rsidRPr="006945D7">
        <w:t>“</w:t>
      </w:r>
      <w:r w:rsidRPr="006945D7">
        <w:t>ticketed items.</w:t>
      </w:r>
      <w:r w:rsidR="00277C73" w:rsidRPr="006945D7">
        <w:t>”</w:t>
      </w:r>
    </w:p>
    <w:p w14:paraId="2564382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CA925A" w14:textId="77777777" w:rsidR="00042E40" w:rsidRPr="003678FE" w:rsidRDefault="00042E40" w:rsidP="009D7A16">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Review the steps in the rulemaking process on the NRC external Web site under How We Regulate.</w:t>
      </w:r>
    </w:p>
    <w:p w14:paraId="465D2EEF"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DE4F0D" w14:textId="77777777" w:rsidR="00042E40" w:rsidRPr="003678FE" w:rsidRDefault="00042E40" w:rsidP="009D7A16">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Identify, locate, and review your region</w:t>
      </w:r>
      <w:r w:rsidR="00CF15B8">
        <w:t>’</w:t>
      </w:r>
      <w:r w:rsidRPr="003678FE">
        <w:t>s policy guidance on the staff</w:t>
      </w:r>
      <w:r w:rsidR="00CF15B8">
        <w:t>’</w:t>
      </w:r>
      <w:r w:rsidRPr="003678FE">
        <w:t xml:space="preserve">s receipt and processing of inquiries from the general public.  Meet with your PAO or supervisor and discuss the expectations of an inspector who receives an inquiry.   </w:t>
      </w:r>
    </w:p>
    <w:p w14:paraId="0E8BA9D3"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FEC01F" w14:textId="77777777" w:rsidR="00042E40" w:rsidRPr="003678FE" w:rsidRDefault="00042E40" w:rsidP="009D7A16">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and discuss what types of public interactions you are likely to encounter and ensure that you understand what you are to do.  Discuss the items listed in the evaluation criteria section.</w:t>
      </w:r>
    </w:p>
    <w:p w14:paraId="2E1D2F24"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A655AA" w14:textId="14B4EDC2"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015095">
        <w:tab/>
      </w:r>
      <w:r w:rsidR="00FC33A6" w:rsidRPr="00AA60E2">
        <w:tab/>
        <w:t>Obtain</w:t>
      </w:r>
      <w:r w:rsidRPr="00AA60E2">
        <w:t xml:space="preserve"> your su</w:t>
      </w:r>
      <w:r w:rsidRPr="003678FE">
        <w:t>pervisor</w:t>
      </w:r>
      <w:r w:rsidR="00CF15B8">
        <w:t>’</w:t>
      </w:r>
      <w:r w:rsidRPr="003678FE">
        <w:t>s signature in the line item for Basic-Level Certification Signature Card Item ISA-15.</w:t>
      </w:r>
    </w:p>
    <w:p w14:paraId="78312F93"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sectPr w:rsidR="00042E40" w:rsidSect="00D400A3">
          <w:footerReference w:type="default" r:id="rId26"/>
          <w:pgSz w:w="12240" w:h="15840" w:code="1"/>
          <w:pgMar w:top="1440" w:right="1440" w:bottom="1440" w:left="1440" w:header="720" w:footer="720" w:gutter="0"/>
          <w:cols w:space="720"/>
          <w:noEndnote/>
          <w:docGrid w:linePitch="326"/>
        </w:sectPr>
      </w:pPr>
    </w:p>
    <w:p w14:paraId="11FB0BEC" w14:textId="77777777" w:rsidR="00042E40" w:rsidRPr="00AA60E2" w:rsidRDefault="00042E40" w:rsidP="00ED3DAD">
      <w:pPr>
        <w:spacing w:after="220"/>
        <w:jc w:val="center"/>
      </w:pPr>
      <w:r w:rsidRPr="00AA60E2">
        <w:t>Basic-Level Individual Study Activity</w:t>
      </w:r>
    </w:p>
    <w:p w14:paraId="495FACE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(ISA-16) Contacts with the Media</w:t>
      </w:r>
      <w:r w:rsidRPr="00AA60E2">
        <w:fldChar w:fldCharType="begin"/>
      </w:r>
      <w:r w:rsidRPr="00AA60E2">
        <w:instrText>tc \l2 "</w:instrText>
      </w:r>
      <w:bookmarkStart w:id="76" w:name="_Toc311547161"/>
      <w:bookmarkStart w:id="77" w:name="_Toc83124800"/>
      <w:r w:rsidRPr="00AA60E2">
        <w:instrText>(ISA-16) Contacts with the Media</w:instrText>
      </w:r>
      <w:bookmarkEnd w:id="76"/>
      <w:bookmarkEnd w:id="77"/>
      <w:r w:rsidRPr="00AA60E2">
        <w:fldChar w:fldCharType="end"/>
      </w:r>
    </w:p>
    <w:p w14:paraId="7677DAC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10D01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CF15B8" w:rsidRPr="00AA60E2">
        <w:t>’</w:t>
      </w:r>
      <w:r w:rsidRPr="00AA60E2">
        <w:t>s main objectives of increasing openness.  This study activity will provide you information on the implementation of the guidance on contacts with the public and media.</w:t>
      </w:r>
    </w:p>
    <w:p w14:paraId="730D083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00B61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74566C4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rPr>
          <w:bCs/>
        </w:rPr>
        <w:t>AREAS:</w:t>
      </w:r>
      <w:r w:rsidRPr="00AA60E2">
        <w:rPr>
          <w:bCs/>
        </w:rPr>
        <w:tab/>
      </w:r>
      <w:r w:rsidRPr="00AA60E2">
        <w:rPr>
          <w:bCs/>
        </w:rPr>
        <w:tab/>
      </w:r>
      <w:r w:rsidRPr="00AA60E2">
        <w:t>COMMUNICATION</w:t>
      </w:r>
    </w:p>
    <w:p w14:paraId="32854E3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SELF-MANAGEMENT</w:t>
      </w:r>
    </w:p>
    <w:p w14:paraId="3F166D3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A68E3F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04FF81A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4 hours</w:t>
      </w:r>
    </w:p>
    <w:p w14:paraId="591CEF1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60CBA3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REFERENCES:</w:t>
      </w:r>
      <w:r w:rsidRPr="00AA60E2">
        <w:rPr>
          <w:bCs/>
        </w:rPr>
        <w:tab/>
        <w:t>1.</w:t>
      </w:r>
      <w:r w:rsidRPr="00AA60E2">
        <w:rPr>
          <w:bCs/>
        </w:rPr>
        <w:tab/>
      </w:r>
      <w:r w:rsidRPr="00AA60E2">
        <w:t xml:space="preserve">NUREG/BR-0202, </w:t>
      </w:r>
      <w:r w:rsidR="00277C73" w:rsidRPr="00AA60E2">
        <w:t>“</w:t>
      </w:r>
      <w:r w:rsidRPr="00AA60E2">
        <w:t>Guidelines for Interviews with the News Media</w:t>
      </w:r>
      <w:r w:rsidR="00277C73" w:rsidRPr="00AA60E2">
        <w:t>”</w:t>
      </w:r>
    </w:p>
    <w:p w14:paraId="714FC12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B26085" w14:textId="77777777" w:rsidR="00042E40" w:rsidRPr="00AA60E2" w:rsidRDefault="00042E40"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MD 3.4, </w:t>
      </w:r>
      <w:r w:rsidR="00277C73" w:rsidRPr="00AA60E2">
        <w:t>“</w:t>
      </w:r>
      <w:r w:rsidRPr="00AA60E2">
        <w:t>Release of Information to the Public</w:t>
      </w:r>
      <w:r w:rsidR="00277C73" w:rsidRPr="00AA60E2">
        <w:t>”</w:t>
      </w:r>
    </w:p>
    <w:p w14:paraId="252D965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ECB6FB" w14:textId="77777777" w:rsidR="00042E40" w:rsidRPr="00AA60E2" w:rsidRDefault="00042E40"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NUREG/BR-0224, </w:t>
      </w:r>
      <w:r w:rsidR="00277C73" w:rsidRPr="00AA60E2">
        <w:t>“</w:t>
      </w:r>
      <w:r w:rsidRPr="00AA60E2">
        <w:t>Guidelines for Conducting Public Meetings</w:t>
      </w:r>
      <w:r w:rsidR="00277C73" w:rsidRPr="00AA60E2">
        <w:t>”</w:t>
      </w:r>
    </w:p>
    <w:p w14:paraId="7434AA4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763420" w14:textId="2A05DCD1" w:rsidR="00042E40" w:rsidRPr="00AA60E2" w:rsidRDefault="00042E40"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NUREG-1614, Vol </w:t>
      </w:r>
      <w:r w:rsidR="00561714">
        <w:t>7</w:t>
      </w:r>
      <w:r w:rsidRPr="00AA60E2">
        <w:t xml:space="preserve">, </w:t>
      </w:r>
      <w:r w:rsidR="00277C73" w:rsidRPr="00AA60E2">
        <w:t>“</w:t>
      </w:r>
      <w:r w:rsidRPr="00AA60E2">
        <w:t xml:space="preserve">Strategic Plan: Fiscal Years </w:t>
      </w:r>
      <w:r w:rsidR="00207F8A" w:rsidRPr="00AA60E2">
        <w:t>201</w:t>
      </w:r>
      <w:r w:rsidR="00561714">
        <w:t>8</w:t>
      </w:r>
      <w:r w:rsidRPr="00AA60E2">
        <w:t xml:space="preserve"> </w:t>
      </w:r>
      <w:r w:rsidR="00277C73" w:rsidRPr="00AA60E2">
        <w:t>–</w:t>
      </w:r>
      <w:r w:rsidRPr="00AA60E2">
        <w:t xml:space="preserve"> </w:t>
      </w:r>
      <w:r w:rsidR="00207F8A" w:rsidRPr="00AA60E2">
        <w:t>20</w:t>
      </w:r>
      <w:r w:rsidR="00561714">
        <w:t>22</w:t>
      </w:r>
      <w:r w:rsidR="00277C73" w:rsidRPr="00AA60E2">
        <w:t>”</w:t>
      </w:r>
    </w:p>
    <w:p w14:paraId="08BA75B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418E0B" w14:textId="77777777" w:rsidR="007C6E4C" w:rsidRPr="00AA60E2" w:rsidRDefault="00042E40"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NUREG/BR-0308, </w:t>
      </w:r>
      <w:r w:rsidR="00277C73" w:rsidRPr="00AA60E2">
        <w:t>“</w:t>
      </w:r>
      <w:r w:rsidRPr="00AA60E2">
        <w:t>Effective Risk Communication</w:t>
      </w:r>
      <w:r w:rsidR="00277C73" w:rsidRPr="00AA60E2">
        <w:t>”</w:t>
      </w:r>
    </w:p>
    <w:p w14:paraId="11F3232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992D78" w14:textId="6A097663" w:rsidR="00042E40" w:rsidRDefault="00042E40"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Regional or office instructions establishing the policy and process for receipt of inquiries from the public/media.</w:t>
      </w:r>
    </w:p>
    <w:p w14:paraId="5BA27CC2" w14:textId="77777777" w:rsidR="0068257D" w:rsidRDefault="0068257D" w:rsidP="000D489E">
      <w:pPr>
        <w:pStyle w:val="ListParagraph"/>
      </w:pPr>
    </w:p>
    <w:p w14:paraId="080FA7BC" w14:textId="21BAC219" w:rsidR="0068257D" w:rsidRPr="00AA60E2" w:rsidRDefault="0068257D" w:rsidP="009D7A16">
      <w:pPr>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January </w:t>
      </w:r>
      <w:r w:rsidR="005803C5">
        <w:t xml:space="preserve">5, 2011, Yellow Announcement Regarding </w:t>
      </w:r>
      <w:r w:rsidR="00DF7FBD">
        <w:t xml:space="preserve">the </w:t>
      </w:r>
      <w:r w:rsidR="005803C5">
        <w:t>Use of Social Media</w:t>
      </w:r>
    </w:p>
    <w:p w14:paraId="0A72304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B406C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6A744C4A" w14:textId="3DF4FC7E"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3678FE">
        <w:rPr>
          <w:b/>
          <w:bCs/>
        </w:rPr>
        <w:tab/>
      </w:r>
      <w:r w:rsidRPr="003678FE">
        <w:rPr>
          <w:b/>
          <w:bCs/>
        </w:rPr>
        <w:tab/>
      </w:r>
      <w:r w:rsidRPr="003678FE">
        <w:t xml:space="preserve">Upon completion of this activity, you will be asked to demonstrate your understanding of the guidance on contacts with the media by successfully </w:t>
      </w:r>
      <w:r w:rsidR="00F57403">
        <w:t xml:space="preserve">completing </w:t>
      </w:r>
      <w:r w:rsidRPr="003678FE">
        <w:t>the following:</w:t>
      </w:r>
    </w:p>
    <w:p w14:paraId="0A9FB0D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4FE88C" w14:textId="77777777" w:rsidR="00042E40" w:rsidRPr="003678FE" w:rsidRDefault="00042E40" w:rsidP="009D7A16">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NRC goal of improving public confidence and how good communication with the media contributes to its achievement.</w:t>
      </w:r>
    </w:p>
    <w:p w14:paraId="3398FE6E"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6584F3" w14:textId="77777777" w:rsidR="00042E40" w:rsidRPr="003678FE" w:rsidRDefault="00042E40" w:rsidP="009D7A16">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Identify the importance of communicating with the media in a manner to build trust.</w:t>
      </w:r>
    </w:p>
    <w:p w14:paraId="44AA209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B1112E" w14:textId="58E2B287" w:rsidR="00042E40" w:rsidRPr="003678FE" w:rsidRDefault="00042E40" w:rsidP="009D7A16">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importance of agency goals, onsite inspection staff, the agency</w:t>
      </w:r>
      <w:r w:rsidR="00CF15B8">
        <w:t>’</w:t>
      </w:r>
      <w:r w:rsidRPr="003678FE">
        <w:t xml:space="preserve">s safety focus, risk-informed policies, trustworthiness, </w:t>
      </w:r>
      <w:r w:rsidR="00A679E3">
        <w:t xml:space="preserve">and </w:t>
      </w:r>
      <w:r w:rsidRPr="003678FE">
        <w:t xml:space="preserve">limitations on </w:t>
      </w:r>
      <w:r w:rsidR="00FC33A6" w:rsidRPr="003678FE">
        <w:t>subject</w:t>
      </w:r>
      <w:r w:rsidRPr="003678FE">
        <w:t xml:space="preserve"> knowledge </w:t>
      </w:r>
      <w:r w:rsidR="00FC33A6" w:rsidRPr="003678FE">
        <w:t>regarding</w:t>
      </w:r>
      <w:r w:rsidRPr="003678FE">
        <w:t xml:space="preserve"> communicating with the media.</w:t>
      </w:r>
    </w:p>
    <w:p w14:paraId="46776484" w14:textId="77777777" w:rsidR="00042E40" w:rsidRPr="003678FE"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6D580753" w14:textId="77777777" w:rsidR="00042E40" w:rsidRPr="003678FE" w:rsidRDefault="00042E40" w:rsidP="009D7A16">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importance of planning ahead and preparing well for communicating with the media.</w:t>
      </w:r>
    </w:p>
    <w:p w14:paraId="651DE02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2D32AD" w14:textId="77777777" w:rsidR="00042E40" w:rsidRDefault="00042E40" w:rsidP="009D7A16">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Discuss the importance of controlling your speech, including what words not to use, not speculating, not guessing, not answering the </w:t>
      </w:r>
    </w:p>
    <w:p w14:paraId="586AF28B" w14:textId="30ED5990" w:rsidR="00A13401" w:rsidRDefault="00277C73" w:rsidP="003E745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t>“</w:t>
      </w:r>
      <w:r w:rsidR="00042E40" w:rsidRPr="003678FE">
        <w:t>what if</w:t>
      </w:r>
      <w:r>
        <w:t>”</w:t>
      </w:r>
      <w:r w:rsidR="00042E40" w:rsidRPr="003678FE">
        <w:t xml:space="preserve"> questions, not giving your opinion or repeating any other person</w:t>
      </w:r>
      <w:r w:rsidR="00CF15B8">
        <w:t>’</w:t>
      </w:r>
      <w:r w:rsidR="00042E40" w:rsidRPr="003678FE">
        <w:t>s opinion, and not talking off the record.</w:t>
      </w:r>
    </w:p>
    <w:p w14:paraId="3A8B371F" w14:textId="77777777" w:rsidR="005F2CC9" w:rsidRPr="003678FE" w:rsidRDefault="005F2CC9" w:rsidP="00BC34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pPr>
    </w:p>
    <w:p w14:paraId="1549A986" w14:textId="1C91C8B3" w:rsidR="00B01A34" w:rsidRPr="003678FE" w:rsidRDefault="00042E40" w:rsidP="009D7A16">
      <w:pPr>
        <w:pStyle w:val="ListParagraph"/>
        <w:numPr>
          <w:ilvl w:val="0"/>
          <w:numId w:val="38"/>
        </w:numPr>
      </w:pPr>
      <w:r w:rsidRPr="003678FE">
        <w:t>Describe the policy and process for how to communicate to management any inquiries from or unplanned interactions with the news media and other members of the public.</w:t>
      </w:r>
    </w:p>
    <w:p w14:paraId="488D9D36" w14:textId="77777777" w:rsidR="00042E40" w:rsidRPr="003678FE" w:rsidRDefault="00042E40" w:rsidP="000D489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7BD50C23" w14:textId="541E0C8E" w:rsidR="00042E40" w:rsidRPr="00AA60E2" w:rsidRDefault="00042E40" w:rsidP="00E53E15">
      <w:pPr>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right="450"/>
      </w:pPr>
      <w:r w:rsidRPr="00AA60E2">
        <w:t>NOTE:  You may request any NUREG references used in this activity that cannot be found on the NRC external Web site from your PAO.</w:t>
      </w:r>
    </w:p>
    <w:p w14:paraId="373F8DA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2A321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D0377B" w14:textId="7616FB1A"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3678FE">
        <w:tab/>
        <w:t>1.</w:t>
      </w:r>
      <w:r w:rsidRPr="003678FE">
        <w:tab/>
        <w:t xml:space="preserve">Meet with the regional Public Affairs Officer </w:t>
      </w:r>
      <w:ins w:id="78" w:author="Author">
        <w:r w:rsidR="007C00D8">
          <w:t xml:space="preserve">(PAO) </w:t>
        </w:r>
      </w:ins>
      <w:r w:rsidRPr="003678FE">
        <w:t>or someone from the Office of Public Affairs at Headquarters to discuss the guidelines for interviews with the news media.</w:t>
      </w:r>
    </w:p>
    <w:p w14:paraId="63ED3A1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DA0DA6" w14:textId="77777777" w:rsidR="00042E40" w:rsidRPr="003678FE" w:rsidRDefault="00042E40" w:rsidP="009D7A16">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Explore all aspects of the importance of appropriate, accurate, and clear communications with the public as found on the NRC Web site.</w:t>
      </w:r>
    </w:p>
    <w:p w14:paraId="2E4A60DD"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72C3AA" w14:textId="631DC2D6" w:rsidR="00042E40" w:rsidRPr="003678FE" w:rsidRDefault="00042E40" w:rsidP="009D7A16">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Review the agency guidance on how to communicate with the public/media</w:t>
      </w:r>
      <w:r w:rsidR="00D42466">
        <w:t>,</w:t>
      </w:r>
      <w:r w:rsidR="00051B59">
        <w:t xml:space="preserve"> </w:t>
      </w:r>
      <w:r w:rsidR="0025224D">
        <w:t>NRC expectations/re</w:t>
      </w:r>
      <w:r w:rsidR="00051B59">
        <w:t>q</w:t>
      </w:r>
      <w:r w:rsidR="0025224D">
        <w:t xml:space="preserve">uirements regarding </w:t>
      </w:r>
      <w:r w:rsidR="0052317B">
        <w:t>the use of social media when conducting NRC activities</w:t>
      </w:r>
      <w:r w:rsidR="00D42466">
        <w:t xml:space="preserve"> and </w:t>
      </w:r>
      <w:r w:rsidR="009B17D7">
        <w:t xml:space="preserve">issues that could occur regarding the sharing of information </w:t>
      </w:r>
      <w:r w:rsidR="009B33C8">
        <w:t>on social media platforms.</w:t>
      </w:r>
    </w:p>
    <w:p w14:paraId="2BC9589B"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58F1EC" w14:textId="77777777" w:rsidR="00042E40" w:rsidRPr="003678FE" w:rsidRDefault="00042E40" w:rsidP="009D7A16">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7D45CCB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CC5EF9" w14:textId="24A00FAE"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307D7F">
        <w:tab/>
      </w:r>
      <w:r w:rsidR="00307D7F">
        <w:tab/>
      </w:r>
      <w:r w:rsidR="00FC33A6" w:rsidRPr="00AA60E2">
        <w:t>Obtain</w:t>
      </w:r>
      <w:r w:rsidRPr="00AA60E2">
        <w:t xml:space="preserve"> your supervisor</w:t>
      </w:r>
      <w:r w:rsidR="00CF15B8" w:rsidRPr="00AA60E2">
        <w:t>’</w:t>
      </w:r>
      <w:r w:rsidRPr="00AA60E2">
        <w:t>s signature in the line item for Basic-Level Certification</w:t>
      </w:r>
      <w:r w:rsidRPr="003678FE">
        <w:t xml:space="preserve"> Signature Card Item ISA-16.</w:t>
      </w:r>
    </w:p>
    <w:p w14:paraId="30648173"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rPr>
        <w:sectPr w:rsidR="00042E40" w:rsidSect="00D400A3">
          <w:footerReference w:type="default" r:id="rId27"/>
          <w:pgSz w:w="12240" w:h="15840" w:code="1"/>
          <w:pgMar w:top="1440" w:right="1440" w:bottom="1440" w:left="1440" w:header="720" w:footer="720" w:gutter="0"/>
          <w:cols w:space="720"/>
          <w:noEndnote/>
          <w:docGrid w:linePitch="326"/>
        </w:sectPr>
      </w:pPr>
    </w:p>
    <w:p w14:paraId="1AC6F085"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5D05ECB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561BF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TOPIC:</w:t>
      </w:r>
      <w:r w:rsidRPr="00AA60E2">
        <w:tab/>
      </w:r>
      <w:r w:rsidRPr="00AA60E2">
        <w:tab/>
      </w:r>
      <w:r w:rsidRPr="00AA60E2">
        <w:tab/>
        <w:t>(ISA-17) Institute of Nuclear Power Operations, Nuclear Energy Institute, and National Organization of Test, Research and Training Reactors</w:t>
      </w:r>
    </w:p>
    <w:p w14:paraId="4D7CA30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fldChar w:fldCharType="begin"/>
      </w:r>
      <w:r w:rsidRPr="00AA60E2">
        <w:instrText>tc \l2 "</w:instrText>
      </w:r>
      <w:bookmarkStart w:id="79" w:name="_Toc311547162"/>
      <w:bookmarkStart w:id="80" w:name="_Toc83124801"/>
      <w:r w:rsidRPr="00AA60E2">
        <w:instrText>(ISA-17) Institute of Nuclear Power Operations, Nuclear Energy Institute, and National Organization of Test, Research and Training Reactors</w:instrText>
      </w:r>
      <w:bookmarkEnd w:id="79"/>
      <w:bookmarkEnd w:id="80"/>
      <w:r w:rsidRPr="00AA60E2">
        <w:fldChar w:fldCharType="end"/>
      </w:r>
    </w:p>
    <w:p w14:paraId="4186655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as appropriate.</w:t>
      </w:r>
    </w:p>
    <w:p w14:paraId="5BEB47E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C32155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5869EC8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REGULATORY FRAMEWORK</w:t>
      </w:r>
    </w:p>
    <w:p w14:paraId="72A3877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SELF-MANAGEMENT</w:t>
      </w:r>
    </w:p>
    <w:p w14:paraId="06903E8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6BB0B9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30B9990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1 hour</w:t>
      </w:r>
    </w:p>
    <w:p w14:paraId="5B31235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26CE54" w14:textId="77777777" w:rsidR="00042E40" w:rsidRPr="005D5C71"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AA60E2">
        <w:tab/>
        <w:t>1.</w:t>
      </w:r>
      <w:r w:rsidRPr="00AA60E2">
        <w:tab/>
      </w:r>
      <w:r w:rsidRPr="005D5C71">
        <w:t xml:space="preserve">Memorandum of Agreement </w:t>
      </w:r>
      <w:r w:rsidR="00F572B7">
        <w:t>b</w:t>
      </w:r>
      <w:r w:rsidRPr="005D5C71">
        <w:t>etween NRC and INPO (</w:t>
      </w:r>
      <w:hyperlink r:id="rId28" w:history="1">
        <w:r w:rsidR="005D5C71" w:rsidRPr="005D5C71">
          <w:rPr>
            <w:rStyle w:val="Hyperlink"/>
            <w:rFonts w:cs="Arial"/>
          </w:rPr>
          <w:t>ML13129A093</w:t>
        </w:r>
      </w:hyperlink>
      <w:r w:rsidRPr="005D5C71">
        <w:t xml:space="preserve">) </w:t>
      </w:r>
    </w:p>
    <w:p w14:paraId="76C625AF" w14:textId="77777777" w:rsidR="00042E40" w:rsidRPr="005D5C71"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A09B1E" w14:textId="77777777" w:rsidR="00042E40" w:rsidRPr="003678FE" w:rsidRDefault="00042E40" w:rsidP="009D7A16">
      <w:pPr>
        <w:numPr>
          <w:ilvl w:val="0"/>
          <w:numId w:val="4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5D5C71">
        <w:t>IMC 0301, “Coordination of NRC Visits to Commercial Reactor Sites</w:t>
      </w:r>
      <w:r w:rsidR="00277C73">
        <w:t>”</w:t>
      </w:r>
    </w:p>
    <w:p w14:paraId="6E6BA12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11DAB7" w14:textId="77777777" w:rsidR="00042E40" w:rsidRPr="003678FE" w:rsidRDefault="00042E40" w:rsidP="009D7A16">
      <w:pPr>
        <w:numPr>
          <w:ilvl w:val="0"/>
          <w:numId w:val="4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IMC 061</w:t>
      </w:r>
      <w:r w:rsidR="002F7725">
        <w:t>1</w:t>
      </w:r>
      <w:r w:rsidRPr="003678FE">
        <w:t xml:space="preserve">, </w:t>
      </w:r>
      <w:r w:rsidR="00277C73">
        <w:t>“</w:t>
      </w:r>
      <w:r w:rsidRPr="003678FE">
        <w:t>Power Reactor Inspection Reports</w:t>
      </w:r>
      <w:r w:rsidR="00277C73">
        <w:t>”</w:t>
      </w:r>
      <w:r w:rsidR="00C76EEA">
        <w:t xml:space="preserve"> (for construction inspectors: IMC 0613, “Documenting 10 CFR Part 52 Construction Inspections)</w:t>
      </w:r>
    </w:p>
    <w:p w14:paraId="7200630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E45831" w14:textId="4643E5B0" w:rsidR="00042E40" w:rsidRPr="003678FE" w:rsidRDefault="00042E40" w:rsidP="009D7A16">
      <w:pPr>
        <w:numPr>
          <w:ilvl w:val="0"/>
          <w:numId w:val="4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OEDO Procedure 0220, </w:t>
      </w:r>
      <w:r w:rsidR="00277C73">
        <w:t>“</w:t>
      </w:r>
      <w:r w:rsidRPr="003678FE">
        <w:t>Coordination with the Institute of Nuclear Power Operations (INPO)</w:t>
      </w:r>
      <w:r w:rsidR="00277C73">
        <w:t>”</w:t>
      </w:r>
      <w:r w:rsidRPr="003678FE">
        <w:t xml:space="preserve"> (available on the NRC internal Web sit</w:t>
      </w:r>
      <w:r w:rsidR="00EF238B">
        <w:t xml:space="preserve">e at the following </w:t>
      </w:r>
      <w:r w:rsidR="00D30A4C">
        <w:t>site:</w:t>
      </w:r>
      <w:r w:rsidR="006D5849">
        <w:t xml:space="preserve"> </w:t>
      </w:r>
      <w:r w:rsidR="00D30A4C">
        <w:t xml:space="preserve"> </w:t>
      </w:r>
      <w:hyperlink r:id="rId29" w:history="1">
        <w:r w:rsidR="00EF238B">
          <w:rPr>
            <w:rStyle w:val="Hyperlink"/>
          </w:rPr>
          <w:t>https://usnrc.sharepoint.com/sites/oedo-hub/Lists/OEDO%20Procedures/Type%20View.aspx</w:t>
        </w:r>
      </w:hyperlink>
      <w:r w:rsidR="00EF238B">
        <w:t xml:space="preserve"> )</w:t>
      </w:r>
    </w:p>
    <w:p w14:paraId="3A18167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3E2249" w14:textId="77777777" w:rsidR="00B2733D" w:rsidRDefault="00B2733D"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9226B5B" w14:textId="76596D5A"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487D6EA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AA60E2">
        <w:rPr>
          <w:bCs/>
        </w:rPr>
        <w:tab/>
      </w:r>
      <w:r w:rsidRPr="00AA60E2">
        <w:t>Upon completion of the tasks in this activity, you will be asked to demonstrate</w:t>
      </w:r>
      <w:r w:rsidRPr="003678FE">
        <w:t xml:space="preserve"> your general understanding of the appropriate protocols and conduct when reviewing INPO, NEI, or TRTR documentation and when conducting an inspection when INPO or TRTR is at a facility by discussing the following:</w:t>
      </w:r>
    </w:p>
    <w:p w14:paraId="0F09F7E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77EB21" w14:textId="77777777" w:rsidR="00042E40" w:rsidRPr="003678FE" w:rsidRDefault="00042E40" w:rsidP="009D7A16">
      <w:pPr>
        <w:numPr>
          <w:ilvl w:val="0"/>
          <w:numId w:val="91"/>
        </w:numPr>
      </w:pPr>
      <w:r w:rsidRPr="003678FE">
        <w:t>Specify when it is appropriate to refer to INPO documents in an NRC inspection report or other agency documentation.</w:t>
      </w:r>
    </w:p>
    <w:p w14:paraId="6F8409C8" w14:textId="77777777" w:rsidR="00042E40" w:rsidRPr="003678FE" w:rsidRDefault="00042E40" w:rsidP="00E53E15"/>
    <w:p w14:paraId="377831B9" w14:textId="35CF5FFD" w:rsidR="004F752D" w:rsidRDefault="00042E40" w:rsidP="009D7A16">
      <w:pPr>
        <w:numPr>
          <w:ilvl w:val="0"/>
          <w:numId w:val="91"/>
        </w:numPr>
        <w:sectPr w:rsidR="004F752D" w:rsidSect="00D400A3">
          <w:footerReference w:type="default" r:id="rId30"/>
          <w:pgSz w:w="12240" w:h="15840" w:code="1"/>
          <w:pgMar w:top="1440" w:right="1440" w:bottom="1440" w:left="1440" w:header="720" w:footer="720" w:gutter="0"/>
          <w:cols w:space="720"/>
          <w:noEndnote/>
          <w:docGrid w:linePitch="326"/>
        </w:sectPr>
      </w:pPr>
      <w:r w:rsidRPr="00C76EEA">
        <w:t xml:space="preserve">Identify the circumstances under which you </w:t>
      </w:r>
      <w:r w:rsidR="00FC33A6" w:rsidRPr="00C76EEA">
        <w:t>can</w:t>
      </w:r>
      <w:r w:rsidRPr="00C76EEA">
        <w:t xml:space="preserve"> perform an inspection of an NEI initiative.</w:t>
      </w:r>
    </w:p>
    <w:p w14:paraId="1918479F" w14:textId="77777777" w:rsidR="00042E40" w:rsidRDefault="00042E40" w:rsidP="009D7A16">
      <w:pPr>
        <w:numPr>
          <w:ilvl w:val="0"/>
          <w:numId w:val="91"/>
        </w:numPr>
      </w:pPr>
      <w:r w:rsidRPr="003678FE">
        <w:t xml:space="preserve">Identify the accepted protocol for an NRC inspector attending an INPO meeting </w:t>
      </w:r>
      <w:r w:rsidRPr="000E4622">
        <w:t>held with</w:t>
      </w:r>
      <w:r w:rsidRPr="003678FE">
        <w:t xml:space="preserve"> licensee personnel.</w:t>
      </w:r>
    </w:p>
    <w:p w14:paraId="53806831" w14:textId="77777777" w:rsidR="00C76EEA" w:rsidRDefault="00C76EEA" w:rsidP="00C76EEA"/>
    <w:p w14:paraId="0029F9F2" w14:textId="77777777" w:rsidR="00042E40" w:rsidRPr="003678FE" w:rsidRDefault="00042E40" w:rsidP="009D7A16">
      <w:pPr>
        <w:numPr>
          <w:ilvl w:val="0"/>
          <w:numId w:val="91"/>
        </w:numPr>
      </w:pPr>
      <w:r w:rsidRPr="003678FE">
        <w:t>Explain the policy for reviewing INPO operating experience (OE) reports during inspection activities.</w:t>
      </w:r>
    </w:p>
    <w:p w14:paraId="656659B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8D4A35"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596072">
        <w:tab/>
      </w:r>
      <w:r w:rsidRPr="00AA60E2">
        <w:tab/>
        <w:t>1.</w:t>
      </w:r>
      <w:r w:rsidRPr="00AA60E2">
        <w:tab/>
        <w:t>Review</w:t>
      </w:r>
      <w:r w:rsidRPr="003678FE">
        <w:t xml:space="preserve"> IMC 0301, “Coordination of NRC Visits to Commercial Reactor Sites</w:t>
      </w:r>
      <w:r w:rsidR="00277C73">
        <w:t>”</w:t>
      </w:r>
    </w:p>
    <w:p w14:paraId="21648B01" w14:textId="77777777" w:rsidR="00042E40" w:rsidRPr="003678FE" w:rsidRDefault="00042E40" w:rsidP="00E53E15"/>
    <w:p w14:paraId="29355E3C" w14:textId="77777777" w:rsidR="00042E40" w:rsidRPr="003678FE" w:rsidRDefault="00042E40" w:rsidP="009D7A16">
      <w:pPr>
        <w:numPr>
          <w:ilvl w:val="0"/>
          <w:numId w:val="42"/>
        </w:numPr>
      </w:pPr>
      <w:r w:rsidRPr="003678FE">
        <w:t>Review the section in IMC 061</w:t>
      </w:r>
      <w:r w:rsidR="002F7725">
        <w:t>1</w:t>
      </w:r>
      <w:r w:rsidRPr="003678FE">
        <w:t xml:space="preserve"> on third-party reviews</w:t>
      </w:r>
      <w:r w:rsidR="00C76EEA">
        <w:t>, (for construction inspectors, this guidance is contained in IMC 0613).</w:t>
      </w:r>
    </w:p>
    <w:p w14:paraId="7F6CF876" w14:textId="77777777" w:rsidR="00042E40" w:rsidRPr="003678FE" w:rsidRDefault="00042E40" w:rsidP="00E53E15"/>
    <w:p w14:paraId="1284D0D0" w14:textId="77777777" w:rsidR="00042E40" w:rsidRPr="003678FE" w:rsidRDefault="00042E40" w:rsidP="009D7A16">
      <w:pPr>
        <w:numPr>
          <w:ilvl w:val="0"/>
          <w:numId w:val="42"/>
        </w:numPr>
      </w:pPr>
      <w:r w:rsidRPr="003678FE">
        <w:t>Meet with your supervisor or the person designated to be your resource for this activity to discuss the items listed in the evaluation criteria section.</w:t>
      </w:r>
    </w:p>
    <w:p w14:paraId="0C4B7E7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73FC9AA" w14:textId="5C5C2D30"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307D7F">
        <w:rPr>
          <w:bCs/>
        </w:rPr>
        <w:tab/>
      </w:r>
      <w:r w:rsidR="00FC33A6" w:rsidRPr="00AA60E2">
        <w:rPr>
          <w:bCs/>
        </w:rPr>
        <w:tab/>
        <w:t>Obtain</w:t>
      </w:r>
      <w:r w:rsidRPr="00AA60E2">
        <w:t xml:space="preserve"> your</w:t>
      </w:r>
      <w:r w:rsidRPr="003678FE">
        <w:t xml:space="preserve"> supervisor</w:t>
      </w:r>
      <w:r w:rsidR="00CF15B8">
        <w:t>’</w:t>
      </w:r>
      <w:r w:rsidRPr="003678FE">
        <w:t>s signature in the line item for Basic-Level Certification Signature Card Item ISA-17.</w:t>
      </w:r>
    </w:p>
    <w:p w14:paraId="75285333"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code="1"/>
          <w:pgMar w:top="1440" w:right="1440" w:bottom="1440" w:left="1440" w:header="720" w:footer="720" w:gutter="0"/>
          <w:cols w:space="720"/>
          <w:noEndnote/>
          <w:docGrid w:linePitch="326"/>
        </w:sectPr>
      </w:pPr>
    </w:p>
    <w:p w14:paraId="270CC091"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2F444A0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D8AFB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(ISA-18) The Freedom of Information Act and the Privacy Act</w:t>
      </w:r>
      <w:r w:rsidRPr="00AA60E2">
        <w:fldChar w:fldCharType="begin"/>
      </w:r>
      <w:r w:rsidRPr="00AA60E2">
        <w:instrText>tc \l2 "</w:instrText>
      </w:r>
      <w:bookmarkStart w:id="81" w:name="_Toc311547163"/>
      <w:bookmarkStart w:id="82" w:name="_Toc435534964"/>
      <w:bookmarkStart w:id="83" w:name="_Toc83124802"/>
      <w:r w:rsidRPr="00AA60E2">
        <w:instrText>(ISA-18) The Freedom of Information Act and the Privacy Act</w:instrText>
      </w:r>
      <w:bookmarkEnd w:id="81"/>
      <w:bookmarkEnd w:id="82"/>
      <w:bookmarkEnd w:id="83"/>
      <w:r w:rsidRPr="00AA60E2">
        <w:fldChar w:fldCharType="end"/>
      </w:r>
    </w:p>
    <w:p w14:paraId="38DA73D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9A25C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CF15B8" w:rsidRPr="00AA60E2">
        <w:t>’</w:t>
      </w:r>
      <w:r w:rsidRPr="00AA60E2">
        <w:t>s main objectives of increasing openness.  This study activity will provide you with information on the implementation of the guidance on responding to FOIA requests from the public.</w:t>
      </w:r>
    </w:p>
    <w:p w14:paraId="47A8A2C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7A8C4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1765738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 xml:space="preserve">COMMUNICATION </w:t>
      </w:r>
    </w:p>
    <w:p w14:paraId="2A0D470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SELF-MANAGEMENT</w:t>
      </w:r>
    </w:p>
    <w:p w14:paraId="5A699FB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REGULATORY FRAMEWORK</w:t>
      </w:r>
    </w:p>
    <w:p w14:paraId="2122269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62E941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33F51E03" w14:textId="6236E93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r>
      <w:r w:rsidR="00830B62">
        <w:t>8</w:t>
      </w:r>
      <w:r w:rsidRPr="00AA60E2">
        <w:t xml:space="preserve"> hours</w:t>
      </w:r>
    </w:p>
    <w:p w14:paraId="5D8D2E2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0C2FAE6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rPr>
          <w:bCs/>
        </w:rPr>
        <w:t>REFERENCES:</w:t>
      </w:r>
      <w:r w:rsidRPr="00AA60E2">
        <w:rPr>
          <w:bCs/>
        </w:rPr>
        <w:tab/>
        <w:t>1.</w:t>
      </w:r>
      <w:r w:rsidRPr="00AA60E2">
        <w:rPr>
          <w:bCs/>
        </w:rPr>
        <w:tab/>
      </w:r>
      <w:r w:rsidRPr="00AA60E2">
        <w:t xml:space="preserve">10 CFR Part 9, </w:t>
      </w:r>
      <w:r w:rsidR="00277C73" w:rsidRPr="00AA60E2">
        <w:t>“</w:t>
      </w:r>
      <w:r w:rsidRPr="00AA60E2">
        <w:t>Public Records</w:t>
      </w:r>
      <w:r w:rsidR="00277C73" w:rsidRPr="00AA60E2">
        <w:t>”</w:t>
      </w:r>
    </w:p>
    <w:p w14:paraId="1C42C6B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CF1D45" w14:textId="77777777" w:rsidR="00042E40" w:rsidRPr="003678FE" w:rsidRDefault="00042E40" w:rsidP="009D7A16">
      <w:pPr>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3.1, </w:t>
      </w:r>
      <w:r w:rsidR="00277C73">
        <w:t>“</w:t>
      </w:r>
      <w:r w:rsidRPr="003678FE">
        <w:t>Freedom of Information Act</w:t>
      </w:r>
      <w:r w:rsidR="00277C73">
        <w:t>”</w:t>
      </w:r>
    </w:p>
    <w:p w14:paraId="4CA2CD6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AE2955" w14:textId="77777777" w:rsidR="00042E40" w:rsidRPr="003678FE" w:rsidRDefault="00042E40" w:rsidP="009D7A16">
      <w:pPr>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3.2, </w:t>
      </w:r>
      <w:r w:rsidR="00277C73">
        <w:t>“</w:t>
      </w:r>
      <w:r w:rsidRPr="003678FE">
        <w:t>Privacy Act</w:t>
      </w:r>
      <w:r w:rsidR="00277C73">
        <w:t>”</w:t>
      </w:r>
    </w:p>
    <w:p w14:paraId="6074579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5191D9" w14:textId="77777777" w:rsidR="00042E40" w:rsidRDefault="00042E40" w:rsidP="009D7A16">
      <w:pPr>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3.4, </w:t>
      </w:r>
      <w:r w:rsidR="00277C73">
        <w:t>“</w:t>
      </w:r>
      <w:r w:rsidRPr="003678FE">
        <w:t>Release of Information to the Public</w:t>
      </w:r>
      <w:r w:rsidR="00277C73">
        <w:t>”</w:t>
      </w:r>
    </w:p>
    <w:p w14:paraId="5655290B"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C146477" w14:textId="77777777" w:rsidR="00042E40" w:rsidRDefault="00042E40" w:rsidP="009D7A16">
      <w:pPr>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IMC 0620, “Inspection Documents and Records”</w:t>
      </w:r>
    </w:p>
    <w:p w14:paraId="555ED80F" w14:textId="77777777" w:rsidR="00042E40" w:rsidRDefault="00042E40" w:rsidP="00E53E15">
      <w:pPr>
        <w:pStyle w:val="ListParagraph"/>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3293A572" w14:textId="4872A722" w:rsidR="00042E40" w:rsidRDefault="00042E40" w:rsidP="009D7A16">
      <w:pPr>
        <w:pStyle w:val="ListParagraph"/>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D23A1">
        <w:t>Regional or office instructions establishing the policy and procedure for processing FOIA requests for agency records</w:t>
      </w:r>
    </w:p>
    <w:p w14:paraId="3DB7F13D" w14:textId="77777777" w:rsidR="00DA5A87" w:rsidRDefault="00DA5A87" w:rsidP="00C464AE">
      <w:pPr>
        <w:pStyle w:val="ListParagraph"/>
      </w:pPr>
    </w:p>
    <w:p w14:paraId="7182B072" w14:textId="234EF11E" w:rsidR="00DA5A87" w:rsidRPr="004D23A1" w:rsidRDefault="00DA5A87" w:rsidP="009D7A16">
      <w:pPr>
        <w:pStyle w:val="ListParagraph"/>
        <w:numPr>
          <w:ilvl w:val="0"/>
          <w:numId w:val="6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FOIA Training for Federal Employees</w:t>
      </w:r>
    </w:p>
    <w:p w14:paraId="653ED2C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28869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4BBF2897" w14:textId="7ADD0AB5"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AA60E2">
        <w:rPr>
          <w:bCs/>
        </w:rPr>
        <w:t>CRITERIA:</w:t>
      </w:r>
      <w:r w:rsidRPr="00AA60E2">
        <w:rPr>
          <w:bCs/>
        </w:rPr>
        <w:tab/>
      </w:r>
      <w:r w:rsidRPr="00AA60E2">
        <w:rPr>
          <w:bCs/>
        </w:rPr>
        <w:tab/>
      </w:r>
      <w:r w:rsidRPr="00AA60E2">
        <w:t xml:space="preserve">Upon completion of this activity, you will be asked to demonstrate your understanding of the guidance associated with FOIA and the Privacy Act by successfully </w:t>
      </w:r>
      <w:r w:rsidR="00F57403">
        <w:t xml:space="preserve">completing </w:t>
      </w:r>
      <w:r w:rsidRPr="00AA60E2">
        <w:t>the following:</w:t>
      </w:r>
    </w:p>
    <w:p w14:paraId="7F85005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6C1C59"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Discuss the NRC goal of improving public confidence and how implementing the provisions of FOIA and the Privacy Act will contribute to achieving that goal.</w:t>
      </w:r>
    </w:p>
    <w:p w14:paraId="4A884218"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5C82A9"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Identify the completeness and timeliness requirements for responding to a FOIA request and discuss how important this responsiveness is in building public trust.</w:t>
      </w:r>
    </w:p>
    <w:p w14:paraId="400D7578" w14:textId="77777777" w:rsidR="00042E40" w:rsidRPr="00AA60E2" w:rsidRDefault="00042E40" w:rsidP="00E53E15">
      <w:pPr>
        <w:sectPr w:rsidR="00042E40" w:rsidRPr="00AA60E2" w:rsidSect="00D400A3">
          <w:footerReference w:type="default" r:id="rId31"/>
          <w:pgSz w:w="12240" w:h="15840" w:code="1"/>
          <w:pgMar w:top="1440" w:right="1440" w:bottom="1440" w:left="1440" w:header="720" w:footer="720" w:gutter="0"/>
          <w:cols w:space="720"/>
          <w:noEndnote/>
          <w:docGrid w:linePitch="326"/>
        </w:sectPr>
      </w:pPr>
    </w:p>
    <w:p w14:paraId="5F6061E5" w14:textId="77777777" w:rsidR="00042E40" w:rsidRPr="00AA60E2" w:rsidRDefault="00042E40" w:rsidP="00E53E15"/>
    <w:p w14:paraId="0F987E36"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Discuss the following responsibilities when responding to a FOIA request:</w:t>
      </w:r>
    </w:p>
    <w:p w14:paraId="682EA64C" w14:textId="77777777" w:rsidR="00042E40" w:rsidRPr="00AA60E2" w:rsidRDefault="00042E40" w:rsidP="009D7A16">
      <w:pPr>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provide all records subject to the request in the agency</w:t>
      </w:r>
      <w:r w:rsidR="00CF15B8" w:rsidRPr="00AA60E2">
        <w:t>’</w:t>
      </w:r>
      <w:r w:rsidRPr="00AA60E2">
        <w:t>s possession</w:t>
      </w:r>
    </w:p>
    <w:p w14:paraId="60AE92CA" w14:textId="77777777" w:rsidR="00042E40" w:rsidRPr="00AA60E2" w:rsidRDefault="00042E40" w:rsidP="009D7A16">
      <w:pPr>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identify other NRC offices that might have records subject to the FOIA request</w:t>
      </w:r>
      <w:r w:rsidRPr="00AA60E2">
        <w:tab/>
      </w:r>
    </w:p>
    <w:p w14:paraId="24423FC7" w14:textId="2DCD7CD6" w:rsidR="00042E40" w:rsidRPr="00AA60E2" w:rsidRDefault="00042E40" w:rsidP="009D7A16">
      <w:pPr>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screen the records before their release to ensure that with</w:t>
      </w:r>
      <w:r w:rsidR="0023749B">
        <w:t xml:space="preserve"> </w:t>
      </w:r>
      <w:r w:rsidRPr="00AA60E2">
        <w:t>holdable information is properly marked before forwarding to Headquarters</w:t>
      </w:r>
    </w:p>
    <w:p w14:paraId="1C957A74" w14:textId="77777777" w:rsidR="00042E40" w:rsidRPr="00AA60E2" w:rsidRDefault="00042E40" w:rsidP="009D7A16">
      <w:pPr>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 xml:space="preserve">support the decision to withhold information by providing the appropriate exemption and </w:t>
      </w:r>
      <w:r w:rsidR="00277C73" w:rsidRPr="00AA60E2">
        <w:t>“</w:t>
      </w:r>
      <w:r w:rsidRPr="00AA60E2">
        <w:t>foreseeable harm</w:t>
      </w:r>
      <w:r w:rsidR="00277C73" w:rsidRPr="00AA60E2">
        <w:t>”</w:t>
      </w:r>
      <w:r w:rsidRPr="00AA60E2">
        <w:t xml:space="preserve"> statements  </w:t>
      </w:r>
    </w:p>
    <w:p w14:paraId="2D8780B8"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61DEBF"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Identify the type of information that should be withheld from release when responding to a FOIA request, including proprietary, predecisional, and privacy information.</w:t>
      </w:r>
    </w:p>
    <w:p w14:paraId="3FAB1F4D"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DCA59D"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Describe the legal limitations of what can be released to the public and what must be protected under the Privacy Act.</w:t>
      </w:r>
    </w:p>
    <w:p w14:paraId="05CA4D4F"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0477F0" w14:textId="77777777" w:rsidR="00042E40" w:rsidRPr="00AA60E2"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Describe the policy and procedure for processing FOIA requests for agency records.</w:t>
      </w:r>
    </w:p>
    <w:p w14:paraId="6F79FA6A" w14:textId="77777777" w:rsidR="00042E40" w:rsidRPr="00AA60E2"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3588B89B" w14:textId="206DD70B" w:rsidR="00042E40" w:rsidRDefault="00042E40" w:rsidP="009D7A16">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 xml:space="preserve">Discuss the </w:t>
      </w:r>
      <w:r w:rsidR="007A42D4">
        <w:t xml:space="preserve">possible </w:t>
      </w:r>
      <w:r w:rsidRPr="00AA60E2">
        <w:t xml:space="preserve">consequences associated with maintaining unnecessary </w:t>
      </w:r>
      <w:r w:rsidR="0043430A">
        <w:t xml:space="preserve">electronic </w:t>
      </w:r>
      <w:r w:rsidR="003F6DC0">
        <w:t xml:space="preserve">or paper </w:t>
      </w:r>
      <w:r w:rsidRPr="00AA60E2">
        <w:t>copies of licensee documents</w:t>
      </w:r>
      <w:r w:rsidR="00440F40">
        <w:t xml:space="preserve"> </w:t>
      </w:r>
      <w:r w:rsidR="00B603E4">
        <w:t xml:space="preserve">following </w:t>
      </w:r>
      <w:r w:rsidR="00785F4B">
        <w:t xml:space="preserve">completion of </w:t>
      </w:r>
      <w:r w:rsidR="00B603E4">
        <w:t>an inspection</w:t>
      </w:r>
      <w:r w:rsidR="00785F4B">
        <w:t xml:space="preserve"> activity.</w:t>
      </w:r>
    </w:p>
    <w:p w14:paraId="591EF52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AF2FF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AA60E2">
        <w:tab/>
        <w:t>Me</w:t>
      </w:r>
      <w:r w:rsidRPr="003678FE">
        <w:t>et with the FOIA Coordinator to discuss the procedure for processing FOIA requests for agency records.</w:t>
      </w:r>
    </w:p>
    <w:p w14:paraId="42CFA79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5D20AD" w14:textId="77777777" w:rsidR="00042E40" w:rsidRPr="003678FE" w:rsidRDefault="00042E40" w:rsidP="009D7A16">
      <w:pPr>
        <w:numPr>
          <w:ilvl w:val="0"/>
          <w:numId w:val="4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Explore the information made available to the public on the NRC Web site and within ADAMS.</w:t>
      </w:r>
    </w:p>
    <w:p w14:paraId="16BB580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2BD8F5" w14:textId="77777777" w:rsidR="00042E40" w:rsidRPr="003678FE" w:rsidRDefault="00042E40" w:rsidP="009D7A16">
      <w:pPr>
        <w:numPr>
          <w:ilvl w:val="0"/>
          <w:numId w:val="4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Review the agency guidance on how to implement FOIA without releasing predecisional information and other information covered under the Privacy Act.</w:t>
      </w:r>
    </w:p>
    <w:p w14:paraId="292F0A7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B2554D" w14:textId="409072BF" w:rsidR="00042E40" w:rsidRDefault="00042E40" w:rsidP="009D7A16">
      <w:pPr>
        <w:numPr>
          <w:ilvl w:val="0"/>
          <w:numId w:val="4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50001367" w14:textId="77777777" w:rsidR="002F0343" w:rsidRDefault="002F0343" w:rsidP="002F0343">
      <w:pPr>
        <w:pStyle w:val="ListParagraph"/>
      </w:pPr>
    </w:p>
    <w:p w14:paraId="008EEAF3" w14:textId="2DF53C53" w:rsidR="00F35D97" w:rsidRPr="003678FE" w:rsidRDefault="002F0343" w:rsidP="009D7A16">
      <w:pPr>
        <w:numPr>
          <w:ilvl w:val="0"/>
          <w:numId w:val="4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Complete the on-line course “FOIA Training for Federal Employees” located in TMS.</w:t>
      </w:r>
    </w:p>
    <w:p w14:paraId="307F101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980C48" w14:textId="1148F612"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307D7F">
        <w:tab/>
      </w:r>
      <w:r w:rsidR="00FC33A6" w:rsidRPr="00AA60E2">
        <w:tab/>
        <w:t>Obtain</w:t>
      </w:r>
      <w:r w:rsidRPr="003678FE">
        <w:t xml:space="preserve"> your supervisor</w:t>
      </w:r>
      <w:r w:rsidR="00CF15B8">
        <w:t>’</w:t>
      </w:r>
      <w:r w:rsidRPr="003678FE">
        <w:t>s signature in the line item for Basic-Level Certification Signature Card Item ISA-18.</w:t>
      </w:r>
    </w:p>
    <w:p w14:paraId="051BF12A"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rPr>
        <w:sectPr w:rsidR="00042E40" w:rsidSect="00D400A3">
          <w:footerReference w:type="default" r:id="rId32"/>
          <w:pgSz w:w="12240" w:h="15840" w:code="1"/>
          <w:pgMar w:top="1440" w:right="1440" w:bottom="1440" w:left="1440" w:header="720" w:footer="720" w:gutter="0"/>
          <w:cols w:space="720"/>
          <w:noEndnote/>
          <w:docGrid w:linePitch="326"/>
        </w:sectPr>
      </w:pPr>
    </w:p>
    <w:p w14:paraId="1BFF84EB"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349AE8B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DF6B6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(ISA-19) Entrance and Exit Meetings</w:t>
      </w:r>
      <w:r w:rsidRPr="00AA60E2">
        <w:fldChar w:fldCharType="begin"/>
      </w:r>
      <w:r w:rsidRPr="00AA60E2">
        <w:instrText>tc \l2 "</w:instrText>
      </w:r>
      <w:bookmarkStart w:id="84" w:name="_Toc311547164"/>
      <w:bookmarkStart w:id="85" w:name="_Toc83124803"/>
      <w:r w:rsidRPr="00AA60E2">
        <w:instrText>(ISA-19) Entrance and Exit Meetings</w:instrText>
      </w:r>
      <w:bookmarkEnd w:id="84"/>
      <w:bookmarkEnd w:id="85"/>
      <w:r w:rsidRPr="00AA60E2">
        <w:fldChar w:fldCharType="end"/>
      </w:r>
    </w:p>
    <w:p w14:paraId="572953D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781789A" w14:textId="7BF0DA46"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rPr>
          <w:bCs/>
        </w:rPr>
        <w:t>PURPOSE:</w:t>
      </w:r>
      <w:r w:rsidRPr="00AA60E2">
        <w:rPr>
          <w:bCs/>
        </w:rPr>
        <w:tab/>
      </w:r>
      <w:r w:rsidRPr="00AA60E2">
        <w:rPr>
          <w:bCs/>
        </w:rPr>
        <w:tab/>
      </w:r>
      <w:r w:rsidRPr="00AA60E2">
        <w:t>Effective communication is critical for overall agency success.  For NRC inspectors, the inspection entrance and exit meetings are the primary opportunities to communicate issues with licensees.  Besides communicating effectively, inspectors, as Government officials, have additional requirements to follow during entrance and exit meetings to ensure that proprietary data and safeguarded information are not disclosed</w:t>
      </w:r>
      <w:r w:rsidR="00064572">
        <w:t>,</w:t>
      </w:r>
      <w:r w:rsidRPr="00AA60E2">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14:paraId="6CFC999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9C1F8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4D732FF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COMMUNICATION</w:t>
      </w:r>
    </w:p>
    <w:p w14:paraId="570455C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TEAMWORK</w:t>
      </w:r>
    </w:p>
    <w:p w14:paraId="5C5C53F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INSPECTION</w:t>
      </w:r>
    </w:p>
    <w:p w14:paraId="5D0F0BC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44406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46670768" w14:textId="48D95FA4"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r>
      <w:r w:rsidR="00561714">
        <w:t>6</w:t>
      </w:r>
      <w:r w:rsidRPr="00AA60E2">
        <w:t xml:space="preserve"> hours</w:t>
      </w:r>
    </w:p>
    <w:p w14:paraId="7993FAC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p>
    <w:p w14:paraId="3D08372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iCs/>
        </w:rPr>
        <w:t>REFERENCES:</w:t>
      </w:r>
      <w:r w:rsidRPr="00AA60E2">
        <w:rPr>
          <w:bCs/>
          <w:iCs/>
        </w:rPr>
        <w:tab/>
        <w:t>1.</w:t>
      </w:r>
      <w:r w:rsidRPr="00AA60E2">
        <w:rPr>
          <w:bCs/>
          <w:iCs/>
        </w:rPr>
        <w:tab/>
      </w:r>
      <w:r w:rsidRPr="00AA60E2">
        <w:t xml:space="preserve">IMC 2515, </w:t>
      </w:r>
      <w:r w:rsidR="00277C73" w:rsidRPr="00AA60E2">
        <w:t>“</w:t>
      </w:r>
      <w:r w:rsidRPr="00AA60E2">
        <w:t>Light-Water Reactor Inspection Program</w:t>
      </w:r>
      <w:r w:rsidR="003A2FE2" w:rsidRPr="00AA60E2">
        <w:t>-</w:t>
      </w:r>
      <w:r w:rsidRPr="00AA60E2">
        <w:t>Operations Phase</w:t>
      </w:r>
      <w:r w:rsidR="00277C73" w:rsidRPr="00AA60E2">
        <w:t>”</w:t>
      </w:r>
    </w:p>
    <w:p w14:paraId="7F398A7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D82F91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AA60E2">
        <w:t>2.</w:t>
      </w:r>
      <w:r w:rsidRPr="00AA60E2">
        <w:tab/>
        <w:t>IMC 0620, “Inspection Documents and Records”</w:t>
      </w:r>
    </w:p>
    <w:p w14:paraId="049B926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4C03C2" w14:textId="77777777" w:rsidR="00874484" w:rsidRPr="00874484" w:rsidRDefault="00042E40" w:rsidP="009D7A16">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874484">
        <w:t>Regional or office guidance (if applicable)</w:t>
      </w:r>
    </w:p>
    <w:p w14:paraId="023905DE" w14:textId="77777777" w:rsidR="00F91A09" w:rsidRDefault="00F91A09" w:rsidP="00F91A09">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bCs/>
        </w:rPr>
      </w:pPr>
    </w:p>
    <w:p w14:paraId="60A2C7B3" w14:textId="77777777" w:rsidR="00F91A09" w:rsidRPr="00874484" w:rsidRDefault="00F91A09" w:rsidP="009D7A16">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2028B4">
        <w:t>IMC</w:t>
      </w:r>
      <w:r w:rsidRPr="00874484">
        <w:rPr>
          <w:bCs/>
        </w:rPr>
        <w:t xml:space="preserve"> 2506, “Construction Reactor Oversight Process General Guidance and Basis Document” </w:t>
      </w:r>
      <w:r>
        <w:rPr>
          <w:bCs/>
        </w:rPr>
        <w:t>(</w:t>
      </w:r>
      <w:r w:rsidRPr="00874484">
        <w:rPr>
          <w:bCs/>
        </w:rPr>
        <w:t>for construction inspectors</w:t>
      </w:r>
      <w:r>
        <w:rPr>
          <w:bCs/>
        </w:rPr>
        <w:t>)</w:t>
      </w:r>
    </w:p>
    <w:p w14:paraId="5FD404C1" w14:textId="77777777" w:rsidR="00874484" w:rsidRDefault="00874484" w:rsidP="00874484">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bCs/>
        </w:rPr>
      </w:pPr>
    </w:p>
    <w:p w14:paraId="63C7521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70A4ADAB"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AA60E2">
        <w:rPr>
          <w:bCs/>
        </w:rPr>
        <w:t>CRITERIA:</w:t>
      </w:r>
      <w:r w:rsidRPr="00AA60E2">
        <w:rPr>
          <w:bCs/>
        </w:rPr>
        <w:tab/>
      </w:r>
      <w:r w:rsidRPr="003678FE">
        <w:rPr>
          <w:b/>
          <w:bCs/>
        </w:rPr>
        <w:tab/>
      </w:r>
      <w:r w:rsidRPr="003678FE">
        <w:t>At the completion of this activity, you should be able to do the following:</w:t>
      </w:r>
    </w:p>
    <w:p w14:paraId="78A7623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70DEBB" w14:textId="77777777" w:rsidR="00042E40" w:rsidRPr="003678FE" w:rsidRDefault="00042E40" w:rsidP="009D7A16">
      <w:pPr>
        <w:numPr>
          <w:ilvl w:val="0"/>
          <w:numId w:val="9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Locate the various guidance for conducting NRC entrance and exit meetings.</w:t>
      </w:r>
    </w:p>
    <w:p w14:paraId="2D1D8FAA"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1D3D87" w14:textId="77777777" w:rsidR="00B16FCB" w:rsidRDefault="00042E40" w:rsidP="009D7A16">
      <w:pPr>
        <w:numPr>
          <w:ilvl w:val="0"/>
          <w:numId w:val="9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B16FCB" w:rsidSect="00D400A3">
          <w:footerReference w:type="default" r:id="rId33"/>
          <w:pgSz w:w="12240" w:h="15840" w:code="1"/>
          <w:pgMar w:top="1440" w:right="1440" w:bottom="1440" w:left="1440" w:header="720" w:footer="720" w:gutter="0"/>
          <w:cols w:space="720"/>
          <w:noEndnote/>
          <w:docGrid w:linePitch="326"/>
        </w:sectPr>
      </w:pPr>
      <w:r w:rsidRPr="003678FE">
        <w:t>Successfully conduct an entrance and exit meeting in accordance with NRC guidance.</w:t>
      </w:r>
    </w:p>
    <w:p w14:paraId="16CE5CE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CEE33D" w14:textId="77777777" w:rsidR="00593A7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AA60E2">
        <w:tab/>
        <w:t>Locate and read the guidance for conducting NRC entrance and exit</w:t>
      </w:r>
      <w:r w:rsidRPr="003678FE">
        <w:t xml:space="preserve"> meetings contained in IMC 2515 and regional or office instructions.</w:t>
      </w:r>
      <w:r w:rsidR="008B38FD" w:rsidRPr="008B38FD">
        <w:t xml:space="preserve"> </w:t>
      </w:r>
      <w:r w:rsidR="008B38FD">
        <w:t>(Note: the guidance on entrance and exit meetings contained in IMC 2515 is applicable to construction inspections).</w:t>
      </w:r>
      <w:r w:rsidR="005D0AD1">
        <w:t xml:space="preserve">  </w:t>
      </w:r>
    </w:p>
    <w:p w14:paraId="6CF03C0D" w14:textId="77777777" w:rsidR="00596072" w:rsidRDefault="00596072"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73CB4F5" w14:textId="5636EB2C" w:rsidR="00042E40" w:rsidRPr="00B45BD8" w:rsidRDefault="00596072" w:rsidP="00F91A09">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tab/>
      </w:r>
      <w:r>
        <w:tab/>
      </w:r>
      <w:r>
        <w:tab/>
      </w:r>
      <w:r>
        <w:tab/>
        <w:t>2.</w:t>
      </w:r>
      <w:r>
        <w:tab/>
        <w:t>O</w:t>
      </w:r>
      <w:r w:rsidR="00042E40" w:rsidRPr="0011139E">
        <w:t xml:space="preserve">bserve at least </w:t>
      </w:r>
      <w:r w:rsidR="00C61FA5">
        <w:t>two</w:t>
      </w:r>
      <w:r w:rsidR="00042E40" w:rsidRPr="0011139E">
        <w:t xml:space="preserve"> entrance and exit meeting</w:t>
      </w:r>
      <w:r w:rsidR="006C4AB5">
        <w:t>s</w:t>
      </w:r>
      <w:r w:rsidR="00042E40" w:rsidRPr="0011139E">
        <w:t xml:space="preserve"> conducted at a reactor site.  If possible, observe meetings that have been</w:t>
      </w:r>
      <w:r w:rsidR="00F91A09">
        <w:t xml:space="preserve"> </w:t>
      </w:r>
      <w:r w:rsidR="00042E40" w:rsidRPr="0011139E">
        <w:t xml:space="preserve">conducted for a wide range of inspection activities in a variety of locations, such as a public exit meeting. </w:t>
      </w:r>
    </w:p>
    <w:p w14:paraId="4EF70D1E" w14:textId="77777777" w:rsidR="00042E40" w:rsidRDefault="00042E40" w:rsidP="00E53E15"/>
    <w:p w14:paraId="76BF2A3C" w14:textId="77777777" w:rsidR="00042E40" w:rsidRPr="00FD76ED" w:rsidRDefault="00042E40" w:rsidP="009D7A16">
      <w:pPr>
        <w:numPr>
          <w:ilvl w:val="0"/>
          <w:numId w:val="9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D76ED">
        <w:t xml:space="preserve">Review an inspection report that was recently completed and conduct a </w:t>
      </w:r>
      <w:r w:rsidR="00277C73">
        <w:t>“</w:t>
      </w:r>
      <w:r w:rsidRPr="00FD76ED">
        <w:t>mock</w:t>
      </w:r>
      <w:r w:rsidR="00277C73">
        <w:t>”</w:t>
      </w:r>
      <w:r w:rsidRPr="00FD76ED">
        <w:t xml:space="preserve"> entrance and exit meeting of the inspection report </w:t>
      </w:r>
    </w:p>
    <w:p w14:paraId="1EC4470B" w14:textId="77777777" w:rsidR="00042E40" w:rsidRPr="003678FE" w:rsidRDefault="00042E40"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rsidRPr="003678FE">
        <w:t>findings in the presence of your supervisor or a fully qualified inspector designated by your supervisor.</w:t>
      </w:r>
    </w:p>
    <w:p w14:paraId="6AE64596"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088E78" w14:textId="77777777" w:rsidR="00042E40" w:rsidRPr="003678FE" w:rsidRDefault="00042E40" w:rsidP="009D7A16">
      <w:pPr>
        <w:numPr>
          <w:ilvl w:val="0"/>
          <w:numId w:val="9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264E588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A7F397" w14:textId="13E8D399"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 xml:space="preserve">DOCUMENTATION:  </w:t>
      </w:r>
      <w:r w:rsidR="006D5849">
        <w:tab/>
      </w:r>
      <w:r w:rsidRPr="00AA60E2">
        <w:t>Obtain your supervisor</w:t>
      </w:r>
      <w:r w:rsidR="00CF15B8" w:rsidRPr="00AA60E2">
        <w:t>’</w:t>
      </w:r>
      <w:r w:rsidRPr="00AA60E2">
        <w:t>s signature in the line item for Basic-Level Certification</w:t>
      </w:r>
      <w:r w:rsidRPr="003678FE">
        <w:t xml:space="preserve"> Signature Card Item ISA-19.</w:t>
      </w:r>
    </w:p>
    <w:p w14:paraId="14389D95"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code="1"/>
          <w:pgMar w:top="1440" w:right="1440" w:bottom="1440" w:left="1440" w:header="720" w:footer="720" w:gutter="0"/>
          <w:cols w:space="720"/>
          <w:noEndnote/>
          <w:docGrid w:linePitch="326"/>
        </w:sectPr>
      </w:pPr>
    </w:p>
    <w:p w14:paraId="5B0219AB"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AA60E2">
        <w:rPr>
          <w:bCs/>
        </w:rPr>
        <w:t>Basic-Level Individual Study Activity</w:t>
      </w:r>
    </w:p>
    <w:p w14:paraId="7A9FAC5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A3125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(ISA-20) Documenting Inspection Findings</w:t>
      </w:r>
      <w:r w:rsidRPr="00AA60E2">
        <w:fldChar w:fldCharType="begin"/>
      </w:r>
      <w:r w:rsidRPr="00AA60E2">
        <w:instrText>tc \l2 "</w:instrText>
      </w:r>
      <w:bookmarkStart w:id="86" w:name="_Toc311547165"/>
      <w:bookmarkStart w:id="87" w:name="_Toc83124804"/>
      <w:r w:rsidRPr="00AA60E2">
        <w:instrText>(ISA-20) Documenting Inspection Findings</w:instrText>
      </w:r>
      <w:bookmarkEnd w:id="86"/>
      <w:bookmarkEnd w:id="87"/>
      <w:r w:rsidRPr="00AA60E2">
        <w:fldChar w:fldCharType="end"/>
      </w:r>
    </w:p>
    <w:p w14:paraId="3D038F5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C9DC5A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rPr>
          <w:bCs/>
        </w:rPr>
        <w:t>PURPOSE:</w:t>
      </w:r>
      <w:r w:rsidRPr="00AA60E2">
        <w:rPr>
          <w:bCs/>
        </w:rPr>
        <w:tab/>
      </w:r>
      <w:r w:rsidRPr="00AA60E2">
        <w:rPr>
          <w:bCs/>
        </w:rPr>
        <w:tab/>
      </w:r>
      <w:r w:rsidRPr="00AA60E2">
        <w:t xml:space="preserve">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 </w:t>
      </w:r>
    </w:p>
    <w:p w14:paraId="5BB39BF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4730A7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1C65C98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INSPECTION</w:t>
      </w:r>
    </w:p>
    <w:p w14:paraId="07F2214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SELF-MANAGEMENT</w:t>
      </w:r>
    </w:p>
    <w:p w14:paraId="6EF29E3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COMMUNICATION</w:t>
      </w:r>
    </w:p>
    <w:p w14:paraId="6CABA6F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TEAMWORK</w:t>
      </w:r>
    </w:p>
    <w:p w14:paraId="103285B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ASSESSMENT AND ENFORCEMENT</w:t>
      </w:r>
    </w:p>
    <w:p w14:paraId="7D417C4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44A6B3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4600F84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AA60E2">
        <w:rPr>
          <w:bCs/>
        </w:rPr>
        <w:t>EFFORT:</w:t>
      </w:r>
      <w:r w:rsidRPr="00AA60E2">
        <w:tab/>
      </w:r>
      <w:r w:rsidRPr="00AA60E2">
        <w:tab/>
        <w:t>20 hours</w:t>
      </w:r>
    </w:p>
    <w:p w14:paraId="2E416B9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1EC9A214"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iCs/>
        </w:rPr>
        <w:t>REFERENCES:</w:t>
      </w:r>
      <w:r w:rsidRPr="003678FE">
        <w:rPr>
          <w:iCs/>
        </w:rPr>
        <w:tab/>
        <w:t>1.</w:t>
      </w:r>
      <w:r w:rsidRPr="003678FE">
        <w:rPr>
          <w:iCs/>
        </w:rPr>
        <w:tab/>
      </w:r>
      <w:r w:rsidRPr="003678FE">
        <w:t>IMC 061</w:t>
      </w:r>
      <w:r w:rsidR="002F7725">
        <w:t>1</w:t>
      </w:r>
      <w:r w:rsidRPr="003678FE">
        <w:t xml:space="preserve">, </w:t>
      </w:r>
      <w:r w:rsidR="00277C73">
        <w:t>“</w:t>
      </w:r>
      <w:r w:rsidRPr="003678FE">
        <w:t>Power Reactor Inspection Reports</w:t>
      </w:r>
      <w:r w:rsidR="00277C73">
        <w:t>”</w:t>
      </w:r>
      <w:r w:rsidRPr="003678FE">
        <w:t xml:space="preserve"> (for power reactors)</w:t>
      </w:r>
      <w:r w:rsidR="009547B6">
        <w:t>;</w:t>
      </w:r>
      <w:r w:rsidRPr="003678FE">
        <w:t xml:space="preserve"> </w:t>
      </w:r>
      <w:r w:rsidR="005D0AD1" w:rsidRPr="005D0AD1">
        <w:t>IMC 0613, “Documenting 10 CFR Part 52 Construction Inspections” (for 10 CFR Part 52 construction sites)</w:t>
      </w:r>
      <w:r w:rsidR="009547B6">
        <w:t>;</w:t>
      </w:r>
      <w:r w:rsidR="005D0AD1" w:rsidRPr="005D0AD1">
        <w:t xml:space="preserve"> Inspection Manual Chapter 0616, “Fuel Cycle Safety and Safeguards Inspection Reports” (for fuel facilities)</w:t>
      </w:r>
      <w:r w:rsidR="009547B6">
        <w:t>;</w:t>
      </w:r>
      <w:r w:rsidR="005D0AD1" w:rsidRPr="005D0AD1">
        <w:t xml:space="preserve"> </w:t>
      </w:r>
      <w:r w:rsidRPr="003678FE">
        <w:t xml:space="preserve">or IMC 0615, </w:t>
      </w:r>
      <w:r w:rsidR="00277C73">
        <w:t>“</w:t>
      </w:r>
      <w:r w:rsidRPr="003678FE">
        <w:t>Research and Test Reactor Inspection Reports</w:t>
      </w:r>
      <w:r w:rsidR="00277C73">
        <w:t>”</w:t>
      </w:r>
      <w:r w:rsidRPr="003678FE">
        <w:t xml:space="preserve"> (for research and test reactors)</w:t>
      </w:r>
    </w:p>
    <w:p w14:paraId="385B9668"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2CA5F604" w14:textId="317ED1C1"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2.</w:t>
      </w:r>
      <w:r>
        <w:tab/>
        <w:t>IMC 0612, “Issue Screening</w:t>
      </w:r>
      <w:r w:rsidR="005D0AD1">
        <w:t>,</w:t>
      </w:r>
      <w:r>
        <w:t>”</w:t>
      </w:r>
      <w:r w:rsidR="005D0AD1">
        <w:t xml:space="preserve"> (IMC 0613, Appendix B, “Issue Screening” for construction findings)</w:t>
      </w:r>
    </w:p>
    <w:p w14:paraId="75DBAFF2"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F9D579" w14:textId="5859BCD5" w:rsidR="00042E40" w:rsidRDefault="00042E40" w:rsidP="009D7A16">
      <w:pPr>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0620, </w:t>
      </w:r>
      <w:r w:rsidR="00277C73">
        <w:t>“</w:t>
      </w:r>
      <w:r w:rsidRPr="003678FE">
        <w:t>Inspection Documents and Records</w:t>
      </w:r>
      <w:r w:rsidR="00277C73">
        <w:t>”</w:t>
      </w:r>
    </w:p>
    <w:p w14:paraId="47B0E5D3" w14:textId="686D9EED" w:rsidR="00DF6423" w:rsidRPr="006D5849" w:rsidRDefault="00DF6423" w:rsidP="00DF6423">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color w:val="000000" w:themeColor="text1"/>
        </w:rPr>
      </w:pPr>
    </w:p>
    <w:p w14:paraId="5076CAAE" w14:textId="6941ACF5" w:rsidR="00DF6423" w:rsidRPr="006D5849" w:rsidRDefault="00DF6423" w:rsidP="009D7A16">
      <w:pPr>
        <w:pStyle w:val="ListParagraph"/>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6D5849">
        <w:rPr>
          <w:color w:val="000000" w:themeColor="text1"/>
        </w:rPr>
        <w:t>IMC 0</w:t>
      </w:r>
      <w:r w:rsidR="00377BE6" w:rsidRPr="006D5849">
        <w:rPr>
          <w:color w:val="000000" w:themeColor="text1"/>
        </w:rPr>
        <w:t xml:space="preserve">306, </w:t>
      </w:r>
      <w:r w:rsidR="008910FB" w:rsidRPr="006D5849">
        <w:rPr>
          <w:color w:val="000000" w:themeColor="text1"/>
        </w:rPr>
        <w:t>"</w:t>
      </w:r>
      <w:r w:rsidR="008B2DD3" w:rsidRPr="006D5849">
        <w:rPr>
          <w:color w:val="000000" w:themeColor="text1"/>
        </w:rPr>
        <w:t>Planning</w:t>
      </w:r>
      <w:r w:rsidR="000C2CDA" w:rsidRPr="006D5849">
        <w:rPr>
          <w:color w:val="000000" w:themeColor="text1"/>
        </w:rPr>
        <w:t>,</w:t>
      </w:r>
      <w:r w:rsidR="008B2DD3" w:rsidRPr="006D5849">
        <w:rPr>
          <w:color w:val="000000" w:themeColor="text1"/>
        </w:rPr>
        <w:t xml:space="preserve"> </w:t>
      </w:r>
      <w:r w:rsidR="000A450D" w:rsidRPr="006D5849">
        <w:rPr>
          <w:color w:val="000000" w:themeColor="text1"/>
        </w:rPr>
        <w:t>Scheduling</w:t>
      </w:r>
      <w:r w:rsidR="004546A3" w:rsidRPr="006D5849">
        <w:rPr>
          <w:color w:val="000000" w:themeColor="text1"/>
        </w:rPr>
        <w:t>,</w:t>
      </w:r>
      <w:r w:rsidR="000A450D" w:rsidRPr="006D5849">
        <w:rPr>
          <w:color w:val="000000" w:themeColor="text1"/>
        </w:rPr>
        <w:t xml:space="preserve"> Tracking and Reporting </w:t>
      </w:r>
      <w:r w:rsidR="00D606A9" w:rsidRPr="006D5849">
        <w:rPr>
          <w:color w:val="000000" w:themeColor="text1"/>
        </w:rPr>
        <w:t xml:space="preserve">of the Reactor Oversight Process </w:t>
      </w:r>
      <w:r w:rsidR="004546A3" w:rsidRPr="006D5849">
        <w:rPr>
          <w:color w:val="000000" w:themeColor="text1"/>
        </w:rPr>
        <w:t>(ROP)”</w:t>
      </w:r>
    </w:p>
    <w:p w14:paraId="167F2E7E" w14:textId="77777777" w:rsidR="004C4ED6" w:rsidRDefault="004C4ED6" w:rsidP="004C4ED6">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28275FB5" w14:textId="77777777" w:rsidR="004C4ED6" w:rsidRPr="003678FE" w:rsidRDefault="00EF14EB" w:rsidP="009D7A16">
      <w:pPr>
        <w:numPr>
          <w:ilvl w:val="0"/>
          <w:numId w:val="89"/>
        </w:numPr>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t xml:space="preserve">CIPIMS Users Manuals </w:t>
      </w:r>
      <w:r w:rsidR="00AA0D35">
        <w:t xml:space="preserve">– Construction Module </w:t>
      </w:r>
      <w:r>
        <w:t>(</w:t>
      </w:r>
      <w:r w:rsidR="003369F6">
        <w:t>for construction inspectors</w:t>
      </w:r>
      <w:r>
        <w:t>)</w:t>
      </w:r>
    </w:p>
    <w:p w14:paraId="098F649F"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13CE46" w14:textId="70DDD413" w:rsidR="00EB7D7C" w:rsidRPr="00C23512" w:rsidRDefault="00277C73" w:rsidP="009D7A16">
      <w:pPr>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B7D7C">
        <w:t>“</w:t>
      </w:r>
      <w:r w:rsidR="00042E40" w:rsidRPr="00EB7D7C">
        <w:t>Plain Language Initiative</w:t>
      </w:r>
      <w:r w:rsidRPr="00EB7D7C">
        <w:t>”</w:t>
      </w:r>
      <w:r w:rsidR="00042E40" w:rsidRPr="00EB7D7C">
        <w:t xml:space="preserve"> Web site, which references NUREG</w:t>
      </w:r>
      <w:r w:rsidR="006925A5">
        <w:noBreakHyphen/>
      </w:r>
      <w:r w:rsidR="00042E40" w:rsidRPr="00EB7D7C">
        <w:t>1379 for editorial style guidance, the directives from the President of the United States, and other related documents</w:t>
      </w:r>
      <w:r w:rsidR="00EB7D7C" w:rsidRPr="00ED5AF5">
        <w:t xml:space="preserve"> </w:t>
      </w:r>
      <w:r w:rsidR="00EB7D7C">
        <w:t>(</w:t>
      </w:r>
      <w:hyperlink r:id="rId34" w:history="1">
        <w:r w:rsidR="00EB7D7C" w:rsidRPr="003678FE">
          <w:rPr>
            <w:rStyle w:val="Hyperlink"/>
            <w:rFonts w:cs="Arial"/>
          </w:rPr>
          <w:t>http://www.internal.nrc.gov/NRC/PLAIN/index.html</w:t>
        </w:r>
      </w:hyperlink>
      <w:r w:rsidR="00EB7D7C">
        <w:t>)</w:t>
      </w:r>
    </w:p>
    <w:p w14:paraId="6407939E" w14:textId="77777777" w:rsidR="00E32592" w:rsidRDefault="00E32592" w:rsidP="00C23512">
      <w:pPr>
        <w:pStyle w:val="ListParagraph"/>
        <w:sectPr w:rsidR="00E32592" w:rsidSect="00D400A3">
          <w:footerReference w:type="default" r:id="rId35"/>
          <w:pgSz w:w="12240" w:h="15840" w:code="1"/>
          <w:pgMar w:top="1440" w:right="1440" w:bottom="1440" w:left="1440" w:header="720" w:footer="720" w:gutter="0"/>
          <w:cols w:space="720"/>
          <w:noEndnote/>
          <w:docGrid w:linePitch="326"/>
        </w:sectPr>
      </w:pPr>
    </w:p>
    <w:p w14:paraId="5BDD3B34" w14:textId="126FBF38" w:rsidR="00C23512" w:rsidRDefault="00C23512" w:rsidP="00C23512">
      <w:pPr>
        <w:pStyle w:val="ListParagraph"/>
      </w:pPr>
    </w:p>
    <w:p w14:paraId="2DD9C624" w14:textId="77777777" w:rsidR="00B16FCB" w:rsidRDefault="00C23512" w:rsidP="009D7A16">
      <w:pPr>
        <w:numPr>
          <w:ilvl w:val="0"/>
          <w:numId w:val="89"/>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C546E">
        <w:t>Regional or office guidance (as applicable)</w:t>
      </w:r>
    </w:p>
    <w:p w14:paraId="69DAF757" w14:textId="77777777" w:rsidR="00C464AE" w:rsidRDefault="00C464AE" w:rsidP="00C464AE">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7F8CF8B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5E2E4BA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CRITERIA:</w:t>
      </w:r>
      <w:r w:rsidRPr="00AA60E2">
        <w:rPr>
          <w:bCs/>
        </w:rPr>
        <w:tab/>
      </w:r>
      <w:r w:rsidRPr="00AA60E2">
        <w:rPr>
          <w:bCs/>
        </w:rPr>
        <w:tab/>
      </w:r>
      <w:r w:rsidRPr="00AA60E2">
        <w:t>At the completion of this activity, you should be able to do the following:</w:t>
      </w:r>
    </w:p>
    <w:p w14:paraId="311981D0"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95E639" w14:textId="77777777" w:rsidR="00042E40" w:rsidRDefault="00042E40"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0AD1">
        <w:t>Locate various guidance for preparing NRC inspection reports.</w:t>
      </w:r>
    </w:p>
    <w:p w14:paraId="23ADF47F" w14:textId="77777777" w:rsidR="005D0AD1" w:rsidRPr="005D0AD1" w:rsidRDefault="005D0AD1" w:rsidP="005D0A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pPr>
    </w:p>
    <w:p w14:paraId="6389732B" w14:textId="77777777" w:rsidR="00042E40" w:rsidRPr="003678FE" w:rsidRDefault="00042E40"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Verify that an inspection report was written in accordance with the applicable NRC guidance.</w:t>
      </w:r>
    </w:p>
    <w:p w14:paraId="2B1419F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347D9B" w14:textId="18CEBF3A" w:rsidR="00042E40" w:rsidRDefault="00042E40"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D5AFE">
        <w:t>Explain the threshold for documenting licensee</w:t>
      </w:r>
      <w:r w:rsidR="00882998">
        <w:t xml:space="preserve"> </w:t>
      </w:r>
      <w:r w:rsidRPr="001D5AFE">
        <w:t xml:space="preserve">and </w:t>
      </w:r>
      <w:r w:rsidR="00FC33A6">
        <w:t>inspector identified</w:t>
      </w:r>
      <w:r w:rsidRPr="001D5AFE">
        <w:t xml:space="preserve"> issues in NRC inspection reports.</w:t>
      </w:r>
    </w:p>
    <w:p w14:paraId="21C38697" w14:textId="77777777" w:rsidR="00042E40" w:rsidRDefault="00042E40" w:rsidP="00E53E15"/>
    <w:p w14:paraId="650F1C2E" w14:textId="77777777" w:rsidR="00042E40" w:rsidRDefault="00042E40"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D5AFE">
        <w:t>Define inspection working files and indicate what should be captured in ADAMS, ultimately destroyed, or referenced in the inspection report.</w:t>
      </w:r>
    </w:p>
    <w:p w14:paraId="0FB8FBF0" w14:textId="77777777" w:rsidR="005D0AD1" w:rsidRDefault="005D0AD1" w:rsidP="005D0AD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46A5D6E4" w14:textId="77777777" w:rsidR="006D7CC4" w:rsidRDefault="005D0AD1"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0AD1">
        <w:t>Describe the documentation process for inspection scope, observations, input for ITAACs, and findings to assure that inspection results will be retrievable for use in the construction closeout and ITAAC verification process.  Explain how inspection activities, when properly documented, provide the basis for verifying that the ITAACs have been met. (construction inspectors only)</w:t>
      </w:r>
    </w:p>
    <w:p w14:paraId="6331C536" w14:textId="77777777" w:rsidR="006D7CC4" w:rsidRDefault="006D7CC4" w:rsidP="006D7CC4">
      <w:pPr>
        <w:pStyle w:val="ListParagraph"/>
      </w:pPr>
    </w:p>
    <w:p w14:paraId="0767A766" w14:textId="77777777" w:rsidR="005D0AD1" w:rsidRPr="006D7CC4" w:rsidRDefault="006D7CC4" w:rsidP="009D7A16">
      <w:pPr>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D7CC4">
        <w:t xml:space="preserve">Explain how the Construction Inspection Program Information Management System (CIPIMS) </w:t>
      </w:r>
      <w:r w:rsidR="00EF14EB">
        <w:t>is used t</w:t>
      </w:r>
      <w:r w:rsidR="00C76347">
        <w:t xml:space="preserve">o plan and document inspections. </w:t>
      </w:r>
      <w:r w:rsidRPr="006D7CC4">
        <w:t xml:space="preserve"> (construction inspectors only)</w:t>
      </w:r>
    </w:p>
    <w:p w14:paraId="2E8DB46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0D4F47D6" w14:textId="5BA61D46"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TASKS:</w:t>
      </w:r>
      <w:r w:rsidRPr="00AA60E2">
        <w:rPr>
          <w:bCs/>
        </w:rPr>
        <w:tab/>
      </w:r>
      <w:r w:rsidR="00DE146F">
        <w:rPr>
          <w:bCs/>
        </w:rPr>
        <w:tab/>
      </w:r>
      <w:r w:rsidRPr="00AA60E2">
        <w:rPr>
          <w:bCs/>
        </w:rPr>
        <w:tab/>
        <w:t>1.</w:t>
      </w:r>
      <w:r w:rsidRPr="00AA60E2">
        <w:rPr>
          <w:bCs/>
        </w:rPr>
        <w:tab/>
      </w:r>
      <w:r w:rsidRPr="00AA60E2">
        <w:t xml:space="preserve">Locate and read the various guidance </w:t>
      </w:r>
      <w:r w:rsidR="00730B8A">
        <w:t xml:space="preserve">and applications that are used </w:t>
      </w:r>
      <w:r w:rsidRPr="00AA60E2">
        <w:t xml:space="preserve">for </w:t>
      </w:r>
      <w:r w:rsidR="00303359">
        <w:t>plannin</w:t>
      </w:r>
      <w:r w:rsidR="00EC1648">
        <w:t xml:space="preserve">g an NRC inspection and </w:t>
      </w:r>
      <w:r w:rsidRPr="00AA60E2">
        <w:t>documenting inspection findings.  The necessary information will be contained in NRC</w:t>
      </w:r>
      <w:r w:rsidRPr="003678FE">
        <w:t xml:space="preserve"> manual chapters and regional or office instructions. </w:t>
      </w:r>
    </w:p>
    <w:p w14:paraId="3583A3D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31A423" w14:textId="77777777" w:rsidR="00042E40" w:rsidRPr="003678FE" w:rsidRDefault="00042E40" w:rsidP="009D7A16">
      <w:pPr>
        <w:numPr>
          <w:ilvl w:val="0"/>
          <w:numId w:val="46"/>
        </w:numPr>
      </w:pPr>
      <w:r w:rsidRPr="003678FE">
        <w:t xml:space="preserve">Locate and read the various guidance for documenting violations.  The necessary information will be contained in NRC manual chapters and regional or office instructions. </w:t>
      </w:r>
    </w:p>
    <w:p w14:paraId="09728033" w14:textId="77777777" w:rsidR="00042E40" w:rsidRPr="003678FE" w:rsidRDefault="00042E40" w:rsidP="00E53E15"/>
    <w:p w14:paraId="08ACE1D3" w14:textId="77777777" w:rsidR="00042E40" w:rsidRDefault="00042E40" w:rsidP="009D7A16">
      <w:pPr>
        <w:numPr>
          <w:ilvl w:val="0"/>
          <w:numId w:val="46"/>
        </w:numPr>
      </w:pPr>
      <w:r w:rsidRPr="004D23A1">
        <w:t xml:space="preserve">Review flow charts in Figure 1 </w:t>
      </w:r>
      <w:r w:rsidR="006B01C0" w:rsidRPr="006B01C0">
        <w:t xml:space="preserve">and </w:t>
      </w:r>
      <w:r w:rsidRPr="004D23A1">
        <w:t xml:space="preserve">2 of IMC 0612, Appendix B </w:t>
      </w:r>
      <w:r w:rsidR="004C74D8">
        <w:t>(F</w:t>
      </w:r>
      <w:r w:rsidR="005D0AD1" w:rsidRPr="005D0AD1">
        <w:t>igure 1</w:t>
      </w:r>
      <w:r w:rsidR="000C0E70">
        <w:t xml:space="preserve"> and 2</w:t>
      </w:r>
      <w:r w:rsidR="005D0AD1" w:rsidRPr="005D0AD1">
        <w:t xml:space="preserve"> in IMC 0613, Appendix B for construction findings) </w:t>
      </w:r>
      <w:r w:rsidR="004F2ACC">
        <w:t>a</w:t>
      </w:r>
      <w:r w:rsidRPr="004D23A1">
        <w:t>nd understand when an issue is documented in the following categories: an unresolved item, a violation for which enforcement discretion is exercised, a traditional enforcement violation, a finding with a cross-cutting aspect, and as a licensee-identified non-cited violation in Section 4OA7</w:t>
      </w:r>
      <w:r w:rsidR="006B01C0">
        <w:t xml:space="preserve"> of the report</w:t>
      </w:r>
      <w:r w:rsidRPr="004D23A1">
        <w:t>.</w:t>
      </w:r>
    </w:p>
    <w:p w14:paraId="6B5FFF17" w14:textId="77777777" w:rsidR="002E48EC" w:rsidRDefault="002E48EC" w:rsidP="002E48EC">
      <w:pPr>
        <w:ind w:left="2707"/>
      </w:pPr>
    </w:p>
    <w:p w14:paraId="3719EF91" w14:textId="52C39300" w:rsidR="00E32592" w:rsidRDefault="002E48EC" w:rsidP="009D7A16">
      <w:pPr>
        <w:numPr>
          <w:ilvl w:val="0"/>
          <w:numId w:val="46"/>
        </w:numPr>
        <w:ind w:left="2700"/>
        <w:sectPr w:rsidR="00E32592" w:rsidSect="00D400A3">
          <w:pgSz w:w="12240" w:h="15840" w:code="1"/>
          <w:pgMar w:top="1440" w:right="1440" w:bottom="1440" w:left="1440" w:header="720" w:footer="720" w:gutter="0"/>
          <w:cols w:space="720"/>
          <w:noEndnote/>
          <w:docGrid w:linePitch="326"/>
        </w:sectPr>
      </w:pPr>
      <w:r w:rsidRPr="00253335">
        <w:t>Select recently completed inspection reports prepared in your region or office that contain: 1) an NRC-identified finding, 2) an NRC</w:t>
      </w:r>
      <w:r w:rsidR="006925A5">
        <w:noBreakHyphen/>
      </w:r>
      <w:r w:rsidRPr="00253335">
        <w:t xml:space="preserve">identified violation, and 3) a licensee-identified violation.  Compare the inspection report format and content to the corresponding report </w:t>
      </w:r>
      <w:r w:rsidR="006925A5">
        <w:t>preparation guidance in NRC IMC 0611,</w:t>
      </w:r>
    </w:p>
    <w:p w14:paraId="4F2E462E" w14:textId="7FC9DB86" w:rsidR="00042E40" w:rsidRDefault="002F7725" w:rsidP="00B16FCB">
      <w:pPr>
        <w:ind w:left="2700"/>
      </w:pPr>
      <w:r>
        <w:t>IMC 0612,</w:t>
      </w:r>
      <w:r w:rsidR="002E48EC" w:rsidRPr="00253335">
        <w:t xml:space="preserve"> IMC 0613, IMC 0615, or IMC 0616 and to any applicable regional or office guidance.  Through review of the guidance, as well as conversations with the report author, verify that the report was</w:t>
      </w:r>
      <w:r w:rsidR="00253335">
        <w:t xml:space="preserve"> </w:t>
      </w:r>
      <w:r w:rsidR="00042E40" w:rsidRPr="00253335">
        <w:t>prepared in accordance with the requisite report preparation guidance.</w:t>
      </w:r>
    </w:p>
    <w:p w14:paraId="3D4743DA" w14:textId="77777777" w:rsidR="00844C50" w:rsidRDefault="00844C50" w:rsidP="00B16FCB">
      <w:pPr>
        <w:ind w:left="2700"/>
      </w:pPr>
    </w:p>
    <w:p w14:paraId="7202E6AC" w14:textId="77777777" w:rsidR="00844C50" w:rsidRPr="00253335" w:rsidRDefault="00844C50" w:rsidP="009D7A16">
      <w:pPr>
        <w:numPr>
          <w:ilvl w:val="0"/>
          <w:numId w:val="46"/>
        </w:numPr>
      </w:pPr>
      <w:r>
        <w:t xml:space="preserve">Under the supervision of a fully qualified inspector: </w:t>
      </w:r>
      <w:r w:rsidR="00914B72">
        <w:t>n</w:t>
      </w:r>
      <w:r>
        <w:t xml:space="preserve">avigate the CIPIMS site, including each module and report feature; and locate the CIPIMS test site and input an inspection plan and sample inspection report. </w:t>
      </w:r>
      <w:r w:rsidR="00510D27">
        <w:t xml:space="preserve"> </w:t>
      </w:r>
      <w:r>
        <w:t>(construction inspectors only)</w:t>
      </w:r>
    </w:p>
    <w:p w14:paraId="74584493" w14:textId="77777777" w:rsidR="00042E40" w:rsidRPr="001B378A" w:rsidRDefault="00042E40" w:rsidP="00E53E15"/>
    <w:p w14:paraId="794BB169" w14:textId="77777777" w:rsidR="00042E40" w:rsidRPr="003678FE" w:rsidRDefault="00042E40" w:rsidP="009D7A16">
      <w:pPr>
        <w:numPr>
          <w:ilvl w:val="0"/>
          <w:numId w:val="46"/>
        </w:numPr>
      </w:pPr>
      <w:r w:rsidRPr="001B378A">
        <w:t>Meet with your supervisor or the person designated to be your resource for this</w:t>
      </w:r>
      <w:r w:rsidRPr="003678FE">
        <w:t xml:space="preserve"> activity and discuss the items listed in the evaluation criteria section.</w:t>
      </w:r>
    </w:p>
    <w:p w14:paraId="67E20CA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0BE763" w14:textId="656B1DE6"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FC33A6" w:rsidRPr="00AA60E2">
        <w:tab/>
      </w:r>
      <w:ins w:id="88" w:author="Author">
        <w:r w:rsidR="005918FA">
          <w:tab/>
        </w:r>
      </w:ins>
      <w:r w:rsidR="00FC33A6" w:rsidRPr="00AA60E2">
        <w:t>Obtain</w:t>
      </w:r>
      <w:r w:rsidRPr="003678FE">
        <w:t xml:space="preserve"> your supervisor</w:t>
      </w:r>
      <w:r w:rsidR="00CF15B8">
        <w:t>’</w:t>
      </w:r>
      <w:r w:rsidRPr="003678FE">
        <w:t>s signature in the line item for Basic-Level Certification Signature Card Item ISA-20.</w:t>
      </w:r>
    </w:p>
    <w:p w14:paraId="71B8ABCF"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42E40" w:rsidSect="00D400A3">
          <w:pgSz w:w="12240" w:h="15840" w:code="1"/>
          <w:pgMar w:top="1440" w:right="1440" w:bottom="1440" w:left="1440" w:header="720" w:footer="720" w:gutter="0"/>
          <w:cols w:space="720"/>
          <w:noEndnote/>
          <w:docGrid w:linePitch="326"/>
        </w:sectPr>
      </w:pPr>
    </w:p>
    <w:p w14:paraId="54A42526" w14:textId="77777777" w:rsidR="005901EA" w:rsidRPr="00335F62" w:rsidRDefault="005901EA" w:rsidP="00A83D81">
      <w:pPr>
        <w:pStyle w:val="StyleCentered"/>
      </w:pPr>
      <w:r w:rsidRPr="00335F62">
        <w:t>Basic-Level Individual Study Activity</w:t>
      </w:r>
    </w:p>
    <w:p w14:paraId="383213DF"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312F85" w14:textId="77777777" w:rsidR="005901EA" w:rsidRDefault="005901EA" w:rsidP="007241BC">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335F62">
        <w:t>TOPIC:</w:t>
      </w:r>
      <w:r w:rsidRPr="00335F62">
        <w:tab/>
      </w:r>
      <w:r w:rsidRPr="00335F62">
        <w:tab/>
      </w:r>
      <w:r w:rsidRPr="00335F62">
        <w:tab/>
        <w:t xml:space="preserve">(ISA-21) Environment </w:t>
      </w:r>
      <w:r>
        <w:t xml:space="preserve">for Raising Concerns </w:t>
      </w:r>
      <w:r w:rsidRPr="00335F62">
        <w:t>&amp; Ways to Raise Differing Views</w:t>
      </w:r>
      <w:r w:rsidRPr="00335F62">
        <w:fldChar w:fldCharType="begin"/>
      </w:r>
      <w:r w:rsidRPr="00335F62">
        <w:instrText>tc \l2 "</w:instrText>
      </w:r>
      <w:bookmarkStart w:id="89" w:name="_Toc83124805"/>
      <w:r w:rsidRPr="00335F62">
        <w:instrText>(ISA-21) Open, Collaborative Working Environment &amp; Ways to Raise Differing Views</w:instrText>
      </w:r>
      <w:bookmarkEnd w:id="89"/>
      <w:r w:rsidRPr="00335F62">
        <w:fldChar w:fldCharType="end"/>
      </w:r>
    </w:p>
    <w:p w14:paraId="1DF8F588" w14:textId="77777777" w:rsidR="007241BC" w:rsidRPr="00335F62" w:rsidRDefault="007241BC" w:rsidP="007241BC">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p>
    <w:p w14:paraId="72F031C1" w14:textId="1ECA38B3"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335F62">
        <w:t>PURPOSE:</w:t>
      </w:r>
      <w:r w:rsidRPr="00335F62">
        <w:tab/>
      </w:r>
      <w:r w:rsidRPr="00335F62">
        <w:tab/>
        <w:t xml:space="preserve">The purpose of this activity is to communicate </w:t>
      </w:r>
      <w:r>
        <w:t>the agency’s policy on</w:t>
      </w:r>
      <w:r w:rsidR="00FE36CA">
        <w:t xml:space="preserve"> </w:t>
      </w:r>
      <w:r w:rsidRPr="00335F62">
        <w:t xml:space="preserve">establishing and maintaining an </w:t>
      </w:r>
      <w:r>
        <w:t xml:space="preserve">environment that supports raising concerns and differing views </w:t>
      </w:r>
      <w:r w:rsidRPr="00335F62">
        <w:t xml:space="preserve">and to provide guidance on the informal and formal processes for pursuing resolution of differing views that are directly related to the NRC’s mission.  The NRC strives to establish and maintain an environment that encourages all </w:t>
      </w:r>
      <w:r>
        <w:t xml:space="preserve">NRC </w:t>
      </w:r>
      <w:r w:rsidRPr="00335F62">
        <w:t xml:space="preserve">employees and contractors to </w:t>
      </w:r>
      <w:r>
        <w:t xml:space="preserve">raise concerns and </w:t>
      </w:r>
      <w:r w:rsidRPr="00335F62">
        <w:t xml:space="preserve">differing views </w:t>
      </w:r>
      <w:r>
        <w:t xml:space="preserve">promptly, </w:t>
      </w:r>
      <w:r w:rsidRPr="00335F62">
        <w:t xml:space="preserve">without fear of </w:t>
      </w:r>
      <w:r>
        <w:t>reprisal, through various mechanisms</w:t>
      </w:r>
      <w:r w:rsidRPr="00335F62">
        <w:t xml:space="preserve">.  </w:t>
      </w:r>
      <w:r w:rsidRPr="00F84ED9">
        <w:t>The free and open exchange of views or ideas conducted in a non-threatening environment provides the ideal forum where concerns and alternative views can be considered and addressed in an efficient and timely manner that improves decision-making and supports the agency’s safety and security mission.</w:t>
      </w:r>
      <w:r>
        <w:t xml:space="preserve">  </w:t>
      </w:r>
      <w:r w:rsidRPr="00F84ED9">
        <w:t xml:space="preserve">All NRC employees and contractors are expected to discuss their views and concerns with their immediate supervisors on a regular, ongoing basis. </w:t>
      </w:r>
      <w:r w:rsidRPr="00F84ED9">
        <w:rPr>
          <w:lang w:val="en-CA"/>
        </w:rPr>
        <w:t xml:space="preserve">These informal discussions should be </w:t>
      </w:r>
      <w:r w:rsidR="002D610A" w:rsidRPr="00F84ED9">
        <w:rPr>
          <w:lang w:val="en-CA"/>
        </w:rPr>
        <w:t>enough</w:t>
      </w:r>
      <w:r w:rsidRPr="00F84ED9">
        <w:rPr>
          <w:lang w:val="en-CA"/>
        </w:rPr>
        <w:t xml:space="preserve"> to resolve most issues. However, if informal discussions do not resolve concerns, employees have various mechanisms for expressing and having their concerns and differing views heard and considered by management,</w:t>
      </w:r>
      <w:r w:rsidRPr="00F84ED9">
        <w:t xml:space="preserve"> including the </w:t>
      </w:r>
      <w:r w:rsidRPr="00335F62">
        <w:t>Open</w:t>
      </w:r>
      <w:r w:rsidR="003246BB">
        <w:noBreakHyphen/>
      </w:r>
      <w:r w:rsidRPr="00335F62">
        <w:t xml:space="preserve"> Door Policy, the Non-Concurrence Process (NCP), and the Differing Professional Opinion (DPO) Program.  This activity will provide you with an understanding of the</w:t>
      </w:r>
      <w:r>
        <w:t>se processes.</w:t>
      </w:r>
    </w:p>
    <w:p w14:paraId="03B1A0AB"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6D74CC"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35F62">
        <w:rPr>
          <w:bCs/>
        </w:rPr>
        <w:t>COMPETENCY</w:t>
      </w:r>
    </w:p>
    <w:p w14:paraId="12268430"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35F62">
        <w:rPr>
          <w:bCs/>
        </w:rPr>
        <w:t>AREAS:</w:t>
      </w:r>
      <w:r w:rsidRPr="00335F62">
        <w:rPr>
          <w:bCs/>
        </w:rPr>
        <w:tab/>
      </w:r>
      <w:r w:rsidRPr="00335F62">
        <w:rPr>
          <w:bCs/>
        </w:rPr>
        <w:tab/>
      </w:r>
      <w:r w:rsidRPr="00335F62">
        <w:t xml:space="preserve">INSPECTION </w:t>
      </w:r>
    </w:p>
    <w:p w14:paraId="6AA9E340"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35F62">
        <w:t xml:space="preserve">SELF-MANAGEMENT </w:t>
      </w:r>
    </w:p>
    <w:p w14:paraId="128008D6"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335F62">
        <w:t>COMMUNICATION</w:t>
      </w:r>
    </w:p>
    <w:p w14:paraId="54DFB383"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24F68427"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35F62">
        <w:rPr>
          <w:bCs/>
        </w:rPr>
        <w:t xml:space="preserve">LEVEL </w:t>
      </w:r>
    </w:p>
    <w:p w14:paraId="2038A4A9"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335F62">
        <w:rPr>
          <w:bCs/>
        </w:rPr>
        <w:t>OF EFFORT:</w:t>
      </w:r>
      <w:r w:rsidRPr="00335F62">
        <w:rPr>
          <w:bCs/>
        </w:rPr>
        <w:tab/>
      </w:r>
      <w:r w:rsidRPr="00335F62">
        <w:rPr>
          <w:bCs/>
        </w:rPr>
        <w:tab/>
      </w:r>
      <w:r>
        <w:t xml:space="preserve">1.5 </w:t>
      </w:r>
      <w:r w:rsidRPr="00335F62">
        <w:t>hours</w:t>
      </w:r>
    </w:p>
    <w:p w14:paraId="3811AEBA"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968EC6A" w14:textId="74F4A667" w:rsidR="005901EA" w:rsidRPr="00335F62" w:rsidRDefault="005901EA" w:rsidP="001111A7">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35F62">
        <w:rPr>
          <w:bCs/>
        </w:rPr>
        <w:t>REFERENCES:</w:t>
      </w:r>
      <w:r w:rsidRPr="00335F62">
        <w:rPr>
          <w:b/>
          <w:bCs/>
        </w:rPr>
        <w:tab/>
      </w:r>
      <w:r w:rsidR="001111A7">
        <w:t>1.</w:t>
      </w:r>
      <w:r w:rsidR="001111A7">
        <w:tab/>
      </w:r>
      <w:r w:rsidR="00D8371C">
        <w:t>N</w:t>
      </w:r>
      <w:r w:rsidRPr="00335F62">
        <w:t xml:space="preserve">CP web site:  </w:t>
      </w:r>
      <w:hyperlink r:id="rId36" w:history="1">
        <w:r w:rsidR="006D5849" w:rsidRPr="00DE020D">
          <w:rPr>
            <w:rStyle w:val="Hyperlink"/>
          </w:rPr>
          <w:t>https://drupal.nrc.gov/node/24526</w:t>
        </w:r>
      </w:hyperlink>
      <w:r w:rsidRPr="00335F62">
        <w:t>/</w:t>
      </w:r>
    </w:p>
    <w:p w14:paraId="694265FD"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p>
    <w:p w14:paraId="334F7FB1" w14:textId="68A0BB85" w:rsidR="005901EA" w:rsidRPr="00335F62" w:rsidRDefault="001111A7"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2</w:t>
      </w:r>
      <w:r w:rsidR="005901EA" w:rsidRPr="00335F62">
        <w:t>.</w:t>
      </w:r>
      <w:r w:rsidR="005901EA" w:rsidRPr="00335F62">
        <w:tab/>
        <w:t>DPO Program web site:</w:t>
      </w:r>
      <w:r w:rsidR="006D5849">
        <w:t xml:space="preserve"> </w:t>
      </w:r>
      <w:r w:rsidR="005901EA" w:rsidRPr="00335F62">
        <w:t xml:space="preserve"> </w:t>
      </w:r>
      <w:hyperlink r:id="rId37" w:history="1">
        <w:r w:rsidR="005D0B9E">
          <w:rPr>
            <w:rStyle w:val="Hyperlink"/>
          </w:rPr>
          <w:t>https://drupal.nrc.gov/node/24496</w:t>
        </w:r>
      </w:hyperlink>
      <w:r w:rsidR="00FD1C81">
        <w:t xml:space="preserve"> </w:t>
      </w:r>
    </w:p>
    <w:p w14:paraId="0BE2688B"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pPr>
    </w:p>
    <w:p w14:paraId="07D15BAA" w14:textId="77777777" w:rsidR="005901EA" w:rsidRPr="00335F62" w:rsidRDefault="001111A7"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3</w:t>
      </w:r>
      <w:r w:rsidR="005901EA" w:rsidRPr="00335F62">
        <w:t>.</w:t>
      </w:r>
      <w:r w:rsidR="005901EA" w:rsidRPr="00335F62">
        <w:tab/>
        <w:t>MD 10.160, “Open Door Policy”</w:t>
      </w:r>
    </w:p>
    <w:p w14:paraId="05B640F5"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pPr>
    </w:p>
    <w:p w14:paraId="3BE6B352" w14:textId="77777777" w:rsidR="005901EA" w:rsidRPr="00335F62" w:rsidRDefault="001111A7"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4</w:t>
      </w:r>
      <w:r w:rsidR="005901EA" w:rsidRPr="00335F62">
        <w:t>.</w:t>
      </w:r>
      <w:r w:rsidR="005901EA" w:rsidRPr="00335F62">
        <w:tab/>
        <w:t>MD 10.158, “NRC Non-Concurrence Process”</w:t>
      </w:r>
    </w:p>
    <w:p w14:paraId="1C7A3319" w14:textId="77777777" w:rsidR="005901EA" w:rsidRPr="00335F62" w:rsidRDefault="005901EA" w:rsidP="005901EA">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1707058D" w14:textId="77777777" w:rsidR="005901EA" w:rsidRPr="00335F62" w:rsidRDefault="001111A7" w:rsidP="005901EA">
      <w:pPr>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074"/>
      </w:pPr>
      <w:r>
        <w:t>5</w:t>
      </w:r>
      <w:r w:rsidR="005901EA" w:rsidRPr="00335F62">
        <w:t>.</w:t>
      </w:r>
      <w:r w:rsidR="005901EA" w:rsidRPr="00335F62">
        <w:tab/>
        <w:t>MD 10.159, “The NRC Differing Professional Opinion Program”</w:t>
      </w:r>
    </w:p>
    <w:p w14:paraId="036C9FEF"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pPr>
    </w:p>
    <w:p w14:paraId="79403FA7" w14:textId="77777777" w:rsidR="00B16FCB" w:rsidRDefault="005901EA" w:rsidP="00754F3E">
      <w:pPr>
        <w:numPr>
          <w:ilvl w:val="0"/>
          <w:numId w:val="125"/>
        </w:num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sectPr w:rsidR="00B16FCB" w:rsidSect="00D400A3">
          <w:footerReference w:type="default" r:id="rId38"/>
          <w:pgSz w:w="12240" w:h="15840" w:code="1"/>
          <w:pgMar w:top="1440" w:right="1440" w:bottom="1440" w:left="1440" w:header="720" w:footer="720" w:gutter="0"/>
          <w:cols w:space="720"/>
          <w:noEndnote/>
          <w:docGrid w:linePitch="326"/>
        </w:sectPr>
      </w:pPr>
      <w:r w:rsidRPr="00335F62">
        <w:t>Regional or office instructions establishing additional implementing guidance for raising differing views (if applicable)</w:t>
      </w:r>
    </w:p>
    <w:p w14:paraId="30D6F3D6" w14:textId="77777777" w:rsidR="005901EA" w:rsidRDefault="005901EA" w:rsidP="005901EA">
      <w:pPr>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pPr>
    </w:p>
    <w:p w14:paraId="4155307C"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335F62">
        <w:rPr>
          <w:bCs/>
        </w:rPr>
        <w:t>EVALUATION</w:t>
      </w:r>
    </w:p>
    <w:p w14:paraId="7C31D36B" w14:textId="715A644A"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335F62">
        <w:rPr>
          <w:bCs/>
        </w:rPr>
        <w:t>CRITERIA:</w:t>
      </w:r>
      <w:r w:rsidRPr="00335F62">
        <w:rPr>
          <w:bCs/>
        </w:rPr>
        <w:tab/>
      </w:r>
      <w:r w:rsidRPr="00335F62">
        <w:rPr>
          <w:bCs/>
        </w:rPr>
        <w:tab/>
      </w:r>
      <w:r w:rsidRPr="00335F62">
        <w:t xml:space="preserve">Upon completion of this activity, you will be asked to demonstrate your understanding of the NRC </w:t>
      </w:r>
      <w:r>
        <w:t xml:space="preserve">processes for raising concerns and differing views </w:t>
      </w:r>
      <w:r w:rsidRPr="00335F62">
        <w:t xml:space="preserve">by successfully </w:t>
      </w:r>
      <w:r w:rsidR="00B507FE">
        <w:t xml:space="preserve">completing </w:t>
      </w:r>
      <w:r w:rsidRPr="00335F62">
        <w:t>the following:</w:t>
      </w:r>
    </w:p>
    <w:p w14:paraId="1E88AFED"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D1DAE8" w14:textId="375D60D4"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35F62">
        <w:tab/>
      </w:r>
      <w:r w:rsidRPr="00335F62">
        <w:tab/>
      </w:r>
      <w:r w:rsidRPr="00335F62">
        <w:tab/>
      </w:r>
      <w:r w:rsidRPr="00335F62">
        <w:tab/>
      </w:r>
      <w:r w:rsidR="001111A7">
        <w:t>1</w:t>
      </w:r>
      <w:r w:rsidRPr="00335F62">
        <w:t>.</w:t>
      </w:r>
      <w:r w:rsidRPr="00335F62">
        <w:tab/>
        <w:t>Describe the Ope</w:t>
      </w:r>
      <w:r w:rsidR="00101972">
        <w:t>n</w:t>
      </w:r>
      <w:r w:rsidR="00E7779B">
        <w:t xml:space="preserve"> </w:t>
      </w:r>
      <w:r w:rsidR="00101972">
        <w:t>-</w:t>
      </w:r>
      <w:r w:rsidRPr="00335F62">
        <w:t xml:space="preserve"> Door Policy.</w:t>
      </w:r>
    </w:p>
    <w:p w14:paraId="19C7DEE2"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BE4D75" w14:textId="77777777" w:rsidR="005901EA" w:rsidRPr="00335F62" w:rsidRDefault="001111A7" w:rsidP="005901E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pPr>
      <w:r>
        <w:t>2</w:t>
      </w:r>
      <w:r w:rsidR="005901EA" w:rsidRPr="00335F62">
        <w:tab/>
        <w:t>Describe the key features of the NCP.</w:t>
      </w:r>
    </w:p>
    <w:p w14:paraId="56AE54AC"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F33C26"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35F62">
        <w:tab/>
      </w:r>
      <w:r w:rsidRPr="00335F62">
        <w:tab/>
      </w:r>
      <w:r w:rsidRPr="00335F62">
        <w:tab/>
      </w:r>
      <w:r w:rsidRPr="00335F62">
        <w:tab/>
      </w:r>
      <w:r w:rsidR="001111A7">
        <w:t>3</w:t>
      </w:r>
      <w:r w:rsidRPr="00335F62">
        <w:t>.</w:t>
      </w:r>
      <w:r w:rsidRPr="00335F62">
        <w:tab/>
        <w:t>Describe the key features of the DPO Program.</w:t>
      </w:r>
    </w:p>
    <w:p w14:paraId="26576CB3"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F1E247"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35F62">
        <w:tab/>
      </w:r>
      <w:r w:rsidRPr="00335F62">
        <w:tab/>
      </w:r>
      <w:r w:rsidRPr="00335F62">
        <w:tab/>
      </w:r>
      <w:r w:rsidRPr="00335F62">
        <w:tab/>
      </w:r>
      <w:r w:rsidR="001111A7">
        <w:t>4</w:t>
      </w:r>
      <w:r w:rsidRPr="00335F62">
        <w:t>.</w:t>
      </w:r>
      <w:r w:rsidRPr="00335F62">
        <w:tab/>
        <w:t xml:space="preserve">Discuss under what circumstances the various methods available for expressing differing views </w:t>
      </w:r>
      <w:r>
        <w:t>could</w:t>
      </w:r>
      <w:r w:rsidRPr="00335F62">
        <w:t xml:space="preserve"> be used.</w:t>
      </w:r>
    </w:p>
    <w:p w14:paraId="148269B4"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A1DE2CD" w14:textId="77777777" w:rsidR="005901EA" w:rsidRPr="00335F62" w:rsidRDefault="001111A7" w:rsidP="005901EA">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pPr>
      <w:r>
        <w:t>5</w:t>
      </w:r>
      <w:r w:rsidR="005901EA" w:rsidRPr="00335F62">
        <w:t>.</w:t>
      </w:r>
      <w:r w:rsidR="005901EA" w:rsidRPr="00335F62">
        <w:tab/>
        <w:t xml:space="preserve">Describe </w:t>
      </w:r>
      <w:r w:rsidR="005901EA">
        <w:t>the type of information available on the NCP and DPO Program Web site.</w:t>
      </w:r>
    </w:p>
    <w:p w14:paraId="1792BD19" w14:textId="77777777" w:rsidR="005901EA" w:rsidRPr="00335F62" w:rsidRDefault="005901EA" w:rsidP="005901EA">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pPr>
    </w:p>
    <w:p w14:paraId="736D2DC3"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35F62">
        <w:t>TASKS:</w:t>
      </w:r>
      <w:r w:rsidRPr="00335F62">
        <w:tab/>
      </w:r>
      <w:r w:rsidRPr="00335F62">
        <w:tab/>
      </w:r>
      <w:r w:rsidRPr="00335F62">
        <w:tab/>
        <w:t>1.</w:t>
      </w:r>
      <w:r w:rsidRPr="00335F62">
        <w:tab/>
      </w:r>
      <w:r w:rsidRPr="00335F62">
        <w:tab/>
        <w:t xml:space="preserve">Explore information and guidance for Open Door Policy, NCP, and DPO Program on identified </w:t>
      </w:r>
      <w:r>
        <w:t>W</w:t>
      </w:r>
      <w:r w:rsidRPr="00335F62">
        <w:t>eb sites.</w:t>
      </w:r>
    </w:p>
    <w:p w14:paraId="3E818F32" w14:textId="77777777" w:rsidR="005901EA" w:rsidRPr="00335F62" w:rsidRDefault="005901EA" w:rsidP="005901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0B5F46A9" w14:textId="77777777" w:rsidR="005901EA" w:rsidRDefault="005901EA" w:rsidP="009D7A16">
      <w:pPr>
        <w:pStyle w:val="ListParagraph"/>
        <w:numPr>
          <w:ilvl w:val="0"/>
          <w:numId w:val="7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contextualSpacing/>
      </w:pPr>
      <w:r w:rsidRPr="00335F62">
        <w:t>Review MD 10.160, MD 10.158, and MD 10.159.</w:t>
      </w:r>
    </w:p>
    <w:p w14:paraId="61267E89" w14:textId="77777777" w:rsidR="005901EA" w:rsidRDefault="005901EA" w:rsidP="005901EA">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CD13001" w14:textId="0DEB9BD7" w:rsidR="005901EA" w:rsidRDefault="005901EA" w:rsidP="009D7A16">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Complete NCP training in</w:t>
      </w:r>
      <w:r w:rsidR="00A57505">
        <w:t xml:space="preserve"> TMS</w:t>
      </w:r>
      <w:r>
        <w:t>.</w:t>
      </w:r>
    </w:p>
    <w:p w14:paraId="202B4EDD" w14:textId="77777777" w:rsidR="005901EA" w:rsidRPr="005901EA" w:rsidRDefault="005901EA" w:rsidP="005901EA">
      <w:pPr>
        <w:pStyle w:val="ListParagraph"/>
        <w:tabs>
          <w:tab w:val="left" w:pos="2707"/>
        </w:tabs>
        <w:spacing w:line="276" w:lineRule="auto"/>
      </w:pPr>
    </w:p>
    <w:p w14:paraId="387D261D" w14:textId="4F714050" w:rsidR="005901EA" w:rsidRPr="00335F62" w:rsidRDefault="005549E0" w:rsidP="009D7A16">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 xml:space="preserve">Complete DPO training in </w:t>
      </w:r>
      <w:r w:rsidR="007D239F">
        <w:t>TMS.</w:t>
      </w:r>
    </w:p>
    <w:p w14:paraId="342BF85C" w14:textId="77777777"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35F62">
        <w:tab/>
      </w:r>
    </w:p>
    <w:p w14:paraId="15E3A263" w14:textId="44F794B4" w:rsidR="005901EA" w:rsidRPr="00335F62" w:rsidRDefault="005901EA" w:rsidP="005901EA">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335F62">
        <w:t>DOCUMENTATION:</w:t>
      </w:r>
      <w:r w:rsidR="00FC33A6" w:rsidRPr="00335F62">
        <w:tab/>
      </w:r>
      <w:ins w:id="90" w:author="Author">
        <w:r w:rsidR="00F01BF5">
          <w:tab/>
        </w:r>
      </w:ins>
      <w:r w:rsidR="00FC33A6" w:rsidRPr="00335F62">
        <w:t>Obtain</w:t>
      </w:r>
      <w:r w:rsidRPr="00335F62">
        <w:t xml:space="preserve"> your supervisor’s signature in the line item for Basic-Level Certification Signature Card Item ISA-21.</w:t>
      </w:r>
    </w:p>
    <w:p w14:paraId="58D975F2" w14:textId="77777777" w:rsidR="00042E40" w:rsidRDefault="00042E40" w:rsidP="00E53E15">
      <w:pPr>
        <w:rPr>
          <w:b/>
          <w:bCs/>
        </w:rPr>
        <w:sectPr w:rsidR="00042E40" w:rsidSect="00D400A3">
          <w:pgSz w:w="12240" w:h="15840" w:code="1"/>
          <w:pgMar w:top="1440" w:right="1440" w:bottom="1440" w:left="1440" w:header="720" w:footer="720" w:gutter="0"/>
          <w:cols w:space="720"/>
          <w:noEndnote/>
          <w:docGrid w:linePitch="326"/>
        </w:sectPr>
      </w:pPr>
    </w:p>
    <w:p w14:paraId="298EB7C8"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632D389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E0D6E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(ISA-22) Overview of 10 CFR Part 50</w:t>
      </w:r>
      <w:r w:rsidRPr="00AA60E2">
        <w:fldChar w:fldCharType="begin"/>
      </w:r>
      <w:r w:rsidRPr="00AA60E2">
        <w:instrText>tc \l2 "</w:instrText>
      </w:r>
      <w:bookmarkStart w:id="91" w:name="_Toc311547167"/>
      <w:bookmarkStart w:id="92" w:name="_Toc83124806"/>
      <w:r w:rsidRPr="00AA60E2">
        <w:instrText>(ISA-22) Overview of 10 CFR Part 50</w:instrText>
      </w:r>
      <w:bookmarkEnd w:id="91"/>
      <w:bookmarkEnd w:id="92"/>
      <w:r w:rsidRPr="00AA60E2">
        <w:fldChar w:fldCharType="end"/>
      </w:r>
      <w:r w:rsidRPr="00AA60E2">
        <w:t xml:space="preserve"> for Power Reactors</w:t>
      </w:r>
    </w:p>
    <w:p w14:paraId="44A0C11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1C8E82"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277C73" w:rsidRPr="00AA60E2">
        <w:t>“</w:t>
      </w:r>
      <w:r w:rsidRPr="00AA60E2">
        <w:t>Domestic Licensing of Production and Utilization Facilities,</w:t>
      </w:r>
      <w:r w:rsidR="00277C73" w:rsidRPr="00AA60E2">
        <w:t>”</w:t>
      </w:r>
      <w:r w:rsidRPr="00AA60E2">
        <w:t xml:space="preserve"> and how to locate the specific requirements for any subject.  </w:t>
      </w:r>
      <w:r w:rsidR="00E46C6C">
        <w:t>(power reactor and construction inspectors only)</w:t>
      </w:r>
    </w:p>
    <w:p w14:paraId="7093F46E" w14:textId="77777777" w:rsidR="00F07913" w:rsidRDefault="00F07913"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77150CAE" w14:textId="3AF4DCF2" w:rsidR="00F07913" w:rsidRPr="00AA60E2" w:rsidRDefault="00F07913"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tab/>
      </w:r>
      <w:r>
        <w:tab/>
      </w:r>
      <w:r>
        <w:tab/>
      </w:r>
      <w:r>
        <w:tab/>
      </w:r>
      <w:r w:rsidRPr="00AA60E2">
        <w:t>Regulatory requirements for research and test reactor inspectors are addressed in a similar manner in ISA-RT-2 found in IMC 1245 Appendix</w:t>
      </w:r>
      <w:r w:rsidR="007E11B9">
        <w:t> </w:t>
      </w:r>
      <w:r w:rsidRPr="00AA60E2">
        <w:t>C</w:t>
      </w:r>
      <w:r w:rsidR="007E11B9">
        <w:noBreakHyphen/>
      </w:r>
      <w:r w:rsidRPr="00AA60E2">
        <w:t>5.</w:t>
      </w:r>
    </w:p>
    <w:p w14:paraId="7D945EA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FF243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3A1D818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AREA</w:t>
      </w:r>
      <w:r w:rsidRPr="00AA60E2">
        <w:t>:</w:t>
      </w:r>
      <w:r w:rsidRPr="00AA60E2">
        <w:tab/>
      </w:r>
      <w:r w:rsidRPr="00AA60E2">
        <w:tab/>
      </w:r>
      <w:r w:rsidRPr="00AA60E2">
        <w:tab/>
        <w:t>REGULATORY FRAMEWORK</w:t>
      </w:r>
    </w:p>
    <w:p w14:paraId="18FF550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6D31A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76178EA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w:t>
      </w:r>
      <w:r w:rsidRPr="00AA60E2">
        <w:tab/>
      </w:r>
      <w:r w:rsidRPr="00AA60E2">
        <w:tab/>
      </w:r>
      <w:r w:rsidR="00943A1C">
        <w:t>8</w:t>
      </w:r>
      <w:r w:rsidRPr="00AA60E2">
        <w:t xml:space="preserve"> hours</w:t>
      </w:r>
    </w:p>
    <w:p w14:paraId="00C9014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42BB7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REFERENCES:</w:t>
      </w:r>
      <w:r w:rsidRPr="00AA60E2">
        <w:tab/>
        <w:t>1.</w:t>
      </w:r>
      <w:r w:rsidRPr="00AA60E2">
        <w:tab/>
      </w:r>
      <w:r w:rsidR="00EB3F95" w:rsidRPr="00AA60E2">
        <w:t xml:space="preserve"> </w:t>
      </w:r>
      <w:r w:rsidRPr="00AA60E2">
        <w:t>NRC internal home page</w:t>
      </w:r>
    </w:p>
    <w:p w14:paraId="2D1E805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p>
    <w:p w14:paraId="062DC905" w14:textId="61E4ADE7" w:rsidR="00042E40" w:rsidRPr="00AA60E2" w:rsidRDefault="00652F39" w:rsidP="009D7A16">
      <w:pPr>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An e</w:t>
      </w:r>
      <w:r w:rsidR="006A7CAE">
        <w:t xml:space="preserve">lectronic </w:t>
      </w:r>
      <w:r>
        <w:t>or p</w:t>
      </w:r>
      <w:r w:rsidR="00042E40" w:rsidRPr="00AA60E2">
        <w:t>aper copy of the latest revisions to 10 CFR Parts 1 through 50</w:t>
      </w:r>
    </w:p>
    <w:p w14:paraId="258588A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0ED74AB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745A8AE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rPr>
          <w:bCs/>
        </w:rPr>
        <w:t>CRITERIA:</w:t>
      </w:r>
      <w:r w:rsidRPr="00AA60E2">
        <w:rPr>
          <w:bCs/>
        </w:rPr>
        <w:tab/>
      </w:r>
      <w:r w:rsidRPr="00AA60E2">
        <w:rPr>
          <w:bCs/>
        </w:rPr>
        <w:tab/>
      </w:r>
      <w:r w:rsidRPr="00AA60E2">
        <w:t>Upon completion of the tasks in this activity, you will be asked to demonstrate your understanding of the general content of 10 CFR Part 50 by successfully discussing the following:</w:t>
      </w:r>
    </w:p>
    <w:p w14:paraId="5090794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51891785" w14:textId="77777777" w:rsidR="00042E40" w:rsidRPr="00AA60E2" w:rsidRDefault="00042E40" w:rsidP="009D7A16">
      <w:pPr>
        <w:numPr>
          <w:ilvl w:val="0"/>
          <w:numId w:val="87"/>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t>State the purpose of 10 CFR Part 50.</w:t>
      </w:r>
    </w:p>
    <w:p w14:paraId="13581FC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C82D06" w14:textId="7BC4DAA5" w:rsidR="00042E40" w:rsidRPr="00AA60E2" w:rsidRDefault="00042E40" w:rsidP="009D7A16">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 xml:space="preserve">Given a specific subject, identify which section in 10 CFR Part 50 discusses the requirements for that subject by using the search feature on the NRC Regulations and Nuclear Regulatory Legislation Web pages. </w:t>
      </w:r>
      <w:r w:rsidR="00A167A6">
        <w:t xml:space="preserve"> </w:t>
      </w:r>
    </w:p>
    <w:p w14:paraId="38741233"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EB1241" w14:textId="77777777" w:rsidR="00042E40" w:rsidRPr="00AA60E2" w:rsidRDefault="00042E40" w:rsidP="009D7A16">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Discuss the general content of the information covered by the 10 CFR Part 50 quiz and the answers to the quiz to gain an understanding of the key portions of 10 CFR Part 50.</w:t>
      </w:r>
    </w:p>
    <w:p w14:paraId="70283EB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8C5F52" w14:textId="14418FC7" w:rsidR="0014299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3678FE">
        <w:tab/>
      </w:r>
      <w:r w:rsidR="00AA60E2">
        <w:tab/>
      </w:r>
      <w:r w:rsidRPr="003678FE">
        <w:tab/>
        <w:t>1.</w:t>
      </w:r>
      <w:r w:rsidRPr="003678FE">
        <w:tab/>
        <w:t>Become familiar with, and be able to use, the search feature to locate the information available in NRC Regulations and Nuclear Regulatory Legislation Web pages found on the NRC internal Web site.</w:t>
      </w:r>
      <w:r w:rsidR="00A667C7">
        <w:t xml:space="preserve">  NRC regulations </w:t>
      </w:r>
      <w:r w:rsidR="00FC33A6">
        <w:t>are in</w:t>
      </w:r>
      <w:r w:rsidR="00A667C7">
        <w:t xml:space="preserve"> the Technical Library database at the following website:</w:t>
      </w:r>
      <w:r w:rsidR="006D5849">
        <w:t xml:space="preserve"> </w:t>
      </w:r>
      <w:r w:rsidR="00A667C7">
        <w:t xml:space="preserve"> </w:t>
      </w:r>
      <w:hyperlink r:id="rId39" w:history="1">
        <w:r w:rsidR="00A667C7">
          <w:rPr>
            <w:rStyle w:val="Hyperlink"/>
          </w:rPr>
          <w:t>https://drupal.nrc.gov/tech-lib/catalog/25751</w:t>
        </w:r>
      </w:hyperlink>
    </w:p>
    <w:p w14:paraId="01AC54E5" w14:textId="77777777" w:rsidR="00C464AE" w:rsidRDefault="00C464AE"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2108948" w14:textId="77777777" w:rsidR="00E32592" w:rsidRDefault="00042E40" w:rsidP="009D7A16">
      <w:pPr>
        <w:numPr>
          <w:ilvl w:val="0"/>
          <w:numId w:val="48"/>
        </w:numPr>
        <w:sectPr w:rsidR="00E32592" w:rsidSect="00D400A3">
          <w:footerReference w:type="default" r:id="rId40"/>
          <w:pgSz w:w="12240" w:h="15840" w:code="1"/>
          <w:pgMar w:top="1440" w:right="1440" w:bottom="1440" w:left="1440" w:header="720" w:footer="720" w:gutter="0"/>
          <w:cols w:space="720"/>
          <w:noEndnote/>
          <w:docGrid w:linePitch="326"/>
        </w:sectPr>
      </w:pPr>
      <w:r w:rsidRPr="003678FE">
        <w:t xml:space="preserve">Power reactor </w:t>
      </w:r>
      <w:r w:rsidR="00E46C6C">
        <w:t xml:space="preserve">and construction </w:t>
      </w:r>
      <w:r w:rsidRPr="003678FE">
        <w:t xml:space="preserve">inspectors, read and be familiar with </w:t>
      </w:r>
    </w:p>
    <w:p w14:paraId="2D213047" w14:textId="790864D0" w:rsidR="00042E40" w:rsidRPr="003678FE" w:rsidRDefault="00042E40" w:rsidP="00E32592">
      <w:pPr>
        <w:ind w:left="2707"/>
      </w:pPr>
      <w:r w:rsidRPr="003678FE">
        <w:t>the following parts of Part 50:</w:t>
      </w:r>
    </w:p>
    <w:p w14:paraId="6D45E204" w14:textId="77777777" w:rsidR="00042E40" w:rsidRPr="003678FE" w:rsidRDefault="00042E40" w:rsidP="00E53E15">
      <w:pPr>
        <w:ind w:left="2700"/>
      </w:pPr>
      <w:r w:rsidRPr="003678FE">
        <w:t xml:space="preserve">50.2, </w:t>
      </w:r>
      <w:r w:rsidR="005549E0">
        <w:t xml:space="preserve">50.5, </w:t>
      </w:r>
      <w:r w:rsidRPr="003678FE">
        <w:t xml:space="preserve">50.7, 50.9, 50.12, 50.30, 50.34, 50.36, 50.39, </w:t>
      </w:r>
      <w:r w:rsidR="005549E0">
        <w:t xml:space="preserve">50.48, </w:t>
      </w:r>
      <w:r w:rsidRPr="003678FE">
        <w:t>50.49, 50.51,</w:t>
      </w:r>
      <w:r w:rsidR="00F07913">
        <w:t xml:space="preserve"> </w:t>
      </w:r>
      <w:r w:rsidRPr="003678FE">
        <w:t xml:space="preserve">50.54, </w:t>
      </w:r>
      <w:r w:rsidR="00672610">
        <w:t xml:space="preserve">50.55a, </w:t>
      </w:r>
      <w:r w:rsidRPr="003678FE">
        <w:t xml:space="preserve">50.59, 50.65, 50.67, </w:t>
      </w:r>
      <w:r w:rsidR="00672610">
        <w:t>50.69,</w:t>
      </w:r>
      <w:r w:rsidR="005549E0">
        <w:t xml:space="preserve"> 50.70,</w:t>
      </w:r>
      <w:r w:rsidR="00672610">
        <w:t xml:space="preserve"> </w:t>
      </w:r>
      <w:r w:rsidRPr="003678FE">
        <w:t xml:space="preserve">50.71, 50.72, 50.73, </w:t>
      </w:r>
      <w:r w:rsidR="005549E0">
        <w:t xml:space="preserve">50.109, </w:t>
      </w:r>
      <w:r w:rsidRPr="003678FE">
        <w:t>50.120, and Appendices A, B, and R.</w:t>
      </w:r>
    </w:p>
    <w:p w14:paraId="2CFCA592" w14:textId="77777777" w:rsidR="00042E40" w:rsidRPr="003678FE" w:rsidRDefault="00042E40" w:rsidP="00E53E15"/>
    <w:p w14:paraId="73689E17" w14:textId="32357253" w:rsidR="00042E40" w:rsidRPr="003678FE" w:rsidRDefault="00042E40" w:rsidP="009D7A16">
      <w:pPr>
        <w:numPr>
          <w:ilvl w:val="0"/>
          <w:numId w:val="48"/>
        </w:numPr>
      </w:pPr>
      <w:r w:rsidRPr="003678FE">
        <w:t xml:space="preserve">Complete the 10 CFR Part 50 quiz to gain an understanding of the key portions of 10 CFR Part 50.  This self-study, open-book quiz </w:t>
      </w:r>
      <w:r w:rsidR="00FC33A6" w:rsidRPr="003678FE">
        <w:t>is in</w:t>
      </w:r>
      <w:r w:rsidRPr="003678FE">
        <w:t xml:space="preserve"> ROP Digital City on the internal NRC Web site</w:t>
      </w:r>
      <w:r w:rsidR="00B5725B">
        <w:t xml:space="preserve"> </w:t>
      </w:r>
      <w:r w:rsidR="00183895">
        <w:t>under the Communications and Training tab</w:t>
      </w:r>
      <w:r w:rsidRPr="003678FE">
        <w:t xml:space="preserve">.  Since this is an ungraded self-study activity, you will also find the answers and associated references on Digital City.  Be sure to complete the quiz before you print the answer sheet. </w:t>
      </w:r>
    </w:p>
    <w:p w14:paraId="0F85C036" w14:textId="77777777" w:rsidR="00042E40" w:rsidRPr="003678FE" w:rsidRDefault="00042E40" w:rsidP="00E53E15"/>
    <w:p w14:paraId="192B81CE" w14:textId="75F9BCC1" w:rsidR="00042E40" w:rsidRDefault="00042E40" w:rsidP="009D7A16">
      <w:pPr>
        <w:numPr>
          <w:ilvl w:val="0"/>
          <w:numId w:val="48"/>
        </w:numPr>
      </w:pPr>
      <w:r w:rsidRPr="003678FE">
        <w:t>Meet with your supervisor or the person designated to be your resource for this activity to discuss the items listed in the evaluation criteria section.</w:t>
      </w:r>
    </w:p>
    <w:p w14:paraId="73EF3331" w14:textId="77777777" w:rsidR="009D3CD5" w:rsidRDefault="009D3CD5" w:rsidP="00C464AE">
      <w:pPr>
        <w:pStyle w:val="ListParagraph"/>
      </w:pPr>
    </w:p>
    <w:p w14:paraId="08CB224A" w14:textId="71CEB59A" w:rsidR="009D3CD5" w:rsidRPr="006D5849" w:rsidRDefault="00F46A70" w:rsidP="006D5849">
      <w:pPr>
        <w:pBdr>
          <w:top w:val="single" w:sz="4" w:space="1" w:color="auto"/>
          <w:left w:val="single" w:sz="4" w:space="4" w:color="auto"/>
          <w:bottom w:val="single" w:sz="4" w:space="1" w:color="auto"/>
          <w:right w:val="single" w:sz="4" w:space="4" w:color="auto"/>
        </w:pBdr>
        <w:ind w:left="605"/>
        <w:rPr>
          <w:color w:val="000000" w:themeColor="text1"/>
        </w:rPr>
      </w:pPr>
      <w:r>
        <w:rPr>
          <w:color w:val="000000" w:themeColor="text1"/>
        </w:rPr>
        <w:t>Note:</w:t>
      </w:r>
      <w:r w:rsidR="006D5849">
        <w:rPr>
          <w:color w:val="000000" w:themeColor="text1"/>
        </w:rPr>
        <w:t xml:space="preserve">  </w:t>
      </w:r>
      <w:r w:rsidR="00323221" w:rsidRPr="006D5849">
        <w:rPr>
          <w:color w:val="000000" w:themeColor="text1"/>
        </w:rPr>
        <w:t xml:space="preserve">Several </w:t>
      </w:r>
      <w:r w:rsidR="00C905D4" w:rsidRPr="006D5849">
        <w:rPr>
          <w:color w:val="000000" w:themeColor="text1"/>
        </w:rPr>
        <w:t>vendors provide</w:t>
      </w:r>
      <w:r w:rsidR="00FD1C81" w:rsidRPr="006D5849">
        <w:rPr>
          <w:color w:val="000000" w:themeColor="text1"/>
        </w:rPr>
        <w:t xml:space="preserve"> </w:t>
      </w:r>
      <w:r w:rsidR="00561714" w:rsidRPr="006D5849">
        <w:rPr>
          <w:color w:val="000000" w:themeColor="text1"/>
        </w:rPr>
        <w:t xml:space="preserve">searchable mobile </w:t>
      </w:r>
      <w:r w:rsidR="006078A7" w:rsidRPr="006D5849">
        <w:rPr>
          <w:color w:val="000000" w:themeColor="text1"/>
        </w:rPr>
        <w:t>application</w:t>
      </w:r>
      <w:r w:rsidR="00C905D4" w:rsidRPr="006D5849">
        <w:rPr>
          <w:color w:val="000000" w:themeColor="text1"/>
        </w:rPr>
        <w:t>s</w:t>
      </w:r>
      <w:r w:rsidR="006078A7" w:rsidRPr="006D5849">
        <w:rPr>
          <w:color w:val="000000" w:themeColor="text1"/>
        </w:rPr>
        <w:t xml:space="preserve"> that contain </w:t>
      </w:r>
      <w:r w:rsidR="00897263" w:rsidRPr="006D5849">
        <w:rPr>
          <w:color w:val="000000" w:themeColor="text1"/>
        </w:rPr>
        <w:t>T</w:t>
      </w:r>
      <w:r w:rsidR="002C1F78" w:rsidRPr="006D5849">
        <w:rPr>
          <w:color w:val="000000" w:themeColor="text1"/>
        </w:rPr>
        <w:t xml:space="preserve">itle </w:t>
      </w:r>
      <w:r w:rsidR="007263C8" w:rsidRPr="006D5849">
        <w:rPr>
          <w:color w:val="000000" w:themeColor="text1"/>
        </w:rPr>
        <w:t xml:space="preserve">10 </w:t>
      </w:r>
      <w:r w:rsidR="00586A39" w:rsidRPr="006D5849">
        <w:rPr>
          <w:color w:val="000000" w:themeColor="text1"/>
        </w:rPr>
        <w:t xml:space="preserve">“Energy” </w:t>
      </w:r>
      <w:r w:rsidR="002C1F78" w:rsidRPr="006D5849">
        <w:rPr>
          <w:color w:val="000000" w:themeColor="text1"/>
        </w:rPr>
        <w:t xml:space="preserve">of </w:t>
      </w:r>
      <w:r w:rsidR="00FC33A6" w:rsidRPr="006D5849">
        <w:rPr>
          <w:color w:val="000000" w:themeColor="text1"/>
        </w:rPr>
        <w:t>the Code</w:t>
      </w:r>
      <w:r w:rsidR="00507215" w:rsidRPr="006D5849">
        <w:rPr>
          <w:color w:val="000000" w:themeColor="text1"/>
        </w:rPr>
        <w:t xml:space="preserve"> of </w:t>
      </w:r>
      <w:r w:rsidR="002C1F78" w:rsidRPr="006D5849">
        <w:rPr>
          <w:color w:val="000000" w:themeColor="text1"/>
        </w:rPr>
        <w:t>Federal</w:t>
      </w:r>
      <w:r w:rsidR="00586A39" w:rsidRPr="006D5849">
        <w:rPr>
          <w:color w:val="000000" w:themeColor="text1"/>
        </w:rPr>
        <w:t xml:space="preserve"> </w:t>
      </w:r>
      <w:r w:rsidR="00897263" w:rsidRPr="006D5849">
        <w:rPr>
          <w:color w:val="000000" w:themeColor="text1"/>
        </w:rPr>
        <w:t>Regulation</w:t>
      </w:r>
      <w:r w:rsidR="001A70B7" w:rsidRPr="006D5849">
        <w:rPr>
          <w:color w:val="000000" w:themeColor="text1"/>
        </w:rPr>
        <w:t>s</w:t>
      </w:r>
      <w:r w:rsidR="007263C8" w:rsidRPr="006D5849">
        <w:rPr>
          <w:color w:val="000000" w:themeColor="text1"/>
        </w:rPr>
        <w:t>.</w:t>
      </w:r>
      <w:r w:rsidR="003F02F4" w:rsidRPr="006D5849">
        <w:rPr>
          <w:color w:val="000000" w:themeColor="text1"/>
        </w:rPr>
        <w:t xml:space="preserve"> </w:t>
      </w:r>
      <w:r w:rsidR="00E00585" w:rsidRPr="006D5849">
        <w:rPr>
          <w:color w:val="000000" w:themeColor="text1"/>
        </w:rPr>
        <w:t xml:space="preserve"> </w:t>
      </w:r>
      <w:r w:rsidR="00D52B42" w:rsidRPr="006D5849">
        <w:rPr>
          <w:color w:val="000000" w:themeColor="text1"/>
        </w:rPr>
        <w:t xml:space="preserve">These applications may be </w:t>
      </w:r>
      <w:r w:rsidR="003B0914" w:rsidRPr="006D5849">
        <w:rPr>
          <w:color w:val="000000" w:themeColor="text1"/>
        </w:rPr>
        <w:t xml:space="preserve">a useful source of information </w:t>
      </w:r>
      <w:r w:rsidR="001276A0" w:rsidRPr="006D5849">
        <w:rPr>
          <w:color w:val="000000" w:themeColor="text1"/>
        </w:rPr>
        <w:t xml:space="preserve">to have during the conduct of your NRC inspection </w:t>
      </w:r>
      <w:r w:rsidR="00685952" w:rsidRPr="006D5849">
        <w:rPr>
          <w:color w:val="000000" w:themeColor="text1"/>
        </w:rPr>
        <w:t xml:space="preserve">activities.  If you want to obtain </w:t>
      </w:r>
      <w:r w:rsidR="00FC33A6" w:rsidRPr="006D5849">
        <w:rPr>
          <w:color w:val="000000" w:themeColor="text1"/>
        </w:rPr>
        <w:t>a</w:t>
      </w:r>
      <w:r w:rsidR="00CE0BE4" w:rsidRPr="006D5849">
        <w:rPr>
          <w:color w:val="000000" w:themeColor="text1"/>
        </w:rPr>
        <w:t xml:space="preserve"> m</w:t>
      </w:r>
      <w:r w:rsidR="008D6324" w:rsidRPr="006D5849">
        <w:rPr>
          <w:color w:val="000000" w:themeColor="text1"/>
        </w:rPr>
        <w:t>obile application for your professional use</w:t>
      </w:r>
      <w:r w:rsidR="009E0224" w:rsidRPr="006D5849">
        <w:rPr>
          <w:color w:val="000000" w:themeColor="text1"/>
        </w:rPr>
        <w:t>, discuss</w:t>
      </w:r>
      <w:r w:rsidR="00E00585" w:rsidRPr="006D5849">
        <w:rPr>
          <w:color w:val="000000" w:themeColor="text1"/>
        </w:rPr>
        <w:t xml:space="preserve"> with your supervisor</w:t>
      </w:r>
      <w:r w:rsidR="001F02F2" w:rsidRPr="006D5849">
        <w:rPr>
          <w:color w:val="000000" w:themeColor="text1"/>
        </w:rPr>
        <w:t>/training manager</w:t>
      </w:r>
      <w:r w:rsidR="009E0224" w:rsidRPr="006D5849">
        <w:rPr>
          <w:color w:val="000000" w:themeColor="text1"/>
        </w:rPr>
        <w:t xml:space="preserve">, </w:t>
      </w:r>
      <w:r w:rsidR="001F02F2" w:rsidRPr="006D5849">
        <w:rPr>
          <w:color w:val="000000" w:themeColor="text1"/>
        </w:rPr>
        <w:t>which a</w:t>
      </w:r>
      <w:r w:rsidR="00187DF3" w:rsidRPr="006D5849">
        <w:rPr>
          <w:color w:val="000000" w:themeColor="text1"/>
        </w:rPr>
        <w:t>pplication</w:t>
      </w:r>
      <w:r w:rsidR="0066755A" w:rsidRPr="006D5849">
        <w:rPr>
          <w:color w:val="000000" w:themeColor="text1"/>
        </w:rPr>
        <w:t>(</w:t>
      </w:r>
      <w:r w:rsidR="00187DF3" w:rsidRPr="006D5849">
        <w:rPr>
          <w:color w:val="000000" w:themeColor="text1"/>
        </w:rPr>
        <w:t>s</w:t>
      </w:r>
      <w:r w:rsidR="0066755A" w:rsidRPr="006D5849">
        <w:rPr>
          <w:color w:val="000000" w:themeColor="text1"/>
        </w:rPr>
        <w:t>)</w:t>
      </w:r>
      <w:r w:rsidR="00187DF3" w:rsidRPr="006D5849">
        <w:rPr>
          <w:color w:val="000000" w:themeColor="text1"/>
        </w:rPr>
        <w:t xml:space="preserve"> </w:t>
      </w:r>
      <w:ins w:id="93" w:author="Author">
        <w:r w:rsidR="00C25048">
          <w:rPr>
            <w:color w:val="000000" w:themeColor="text1"/>
          </w:rPr>
          <w:t xml:space="preserve">to </w:t>
        </w:r>
      </w:ins>
      <w:r w:rsidR="00187DF3" w:rsidRPr="006D5849">
        <w:rPr>
          <w:color w:val="000000" w:themeColor="text1"/>
        </w:rPr>
        <w:t>select and the process for obtaining reimb</w:t>
      </w:r>
      <w:r w:rsidR="0066755A" w:rsidRPr="006D5849">
        <w:rPr>
          <w:color w:val="000000" w:themeColor="text1"/>
        </w:rPr>
        <w:t>ursement</w:t>
      </w:r>
      <w:r w:rsidR="00323221" w:rsidRPr="006D5849">
        <w:rPr>
          <w:color w:val="000000" w:themeColor="text1"/>
        </w:rPr>
        <w:t>.</w:t>
      </w:r>
    </w:p>
    <w:p w14:paraId="351F796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823047" w14:textId="41FA02A9" w:rsidR="00042E40" w:rsidRPr="00E8116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8116E">
        <w:t>DOCUMENTATION:</w:t>
      </w:r>
      <w:r w:rsidR="00FC33A6" w:rsidRPr="00E8116E">
        <w:tab/>
      </w:r>
      <w:ins w:id="94" w:author="Author">
        <w:r w:rsidR="009708EE">
          <w:tab/>
        </w:r>
      </w:ins>
      <w:r w:rsidR="00FC33A6" w:rsidRPr="00E8116E">
        <w:t>Obtain</w:t>
      </w:r>
      <w:r w:rsidRPr="00E8116E">
        <w:t xml:space="preserve"> your supervisor</w:t>
      </w:r>
      <w:r w:rsidR="00CF15B8" w:rsidRPr="00E8116E">
        <w:t>’</w:t>
      </w:r>
      <w:r w:rsidRPr="00E8116E">
        <w:t>s signature in the line item for Basic-Level Certification Signature Card Item ISA-22.</w:t>
      </w:r>
    </w:p>
    <w:p w14:paraId="0482D9EE" w14:textId="77777777" w:rsidR="00042E40" w:rsidRPr="00E73CFF"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RPr="00E73CFF" w:rsidSect="00D400A3">
          <w:pgSz w:w="12240" w:h="15840" w:code="1"/>
          <w:pgMar w:top="1440" w:right="1440" w:bottom="1440" w:left="1440" w:header="720" w:footer="720" w:gutter="0"/>
          <w:cols w:space="720"/>
          <w:noEndnote/>
          <w:docGrid w:linePitch="326"/>
        </w:sectPr>
      </w:pPr>
    </w:p>
    <w:p w14:paraId="2AEF338A" w14:textId="77777777" w:rsidR="00E8116E" w:rsidRPr="00E8116E" w:rsidRDefault="00E8116E" w:rsidP="00A83D81">
      <w:pPr>
        <w:pStyle w:val="StyleCentered"/>
      </w:pPr>
      <w:r w:rsidRPr="00E8116E">
        <w:t>Basic-Level Individual Study Activity</w:t>
      </w:r>
    </w:p>
    <w:p w14:paraId="3598F1D3"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820A70"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TOPIC:</w:t>
      </w:r>
      <w:r>
        <w:rPr>
          <w:bCs/>
        </w:rPr>
        <w:tab/>
      </w:r>
      <w:r w:rsidRPr="00E8116E">
        <w:tab/>
      </w:r>
      <w:r w:rsidRPr="00E8116E">
        <w:tab/>
        <w:t>(ISA-22a) Overview of 10 CFR Part 52</w:t>
      </w:r>
      <w:r w:rsidRPr="00E8116E">
        <w:fldChar w:fldCharType="begin"/>
      </w:r>
      <w:r w:rsidRPr="00E8116E">
        <w:instrText>tc \l2 "</w:instrText>
      </w:r>
      <w:bookmarkStart w:id="95" w:name="_Toc199309254"/>
      <w:bookmarkStart w:id="96" w:name="_Toc245110600"/>
      <w:bookmarkStart w:id="97" w:name="_Toc349892549"/>
      <w:bookmarkStart w:id="98" w:name="_Toc83124807"/>
      <w:r w:rsidRPr="00E8116E">
        <w:instrText>(ISA-</w:instrText>
      </w:r>
      <w:r w:rsidR="00211804" w:rsidRPr="00211804">
        <w:instrText>22a</w:instrText>
      </w:r>
      <w:r w:rsidRPr="00E8116E">
        <w:instrText>) Overview of 10 CFR Part 52</w:instrText>
      </w:r>
      <w:bookmarkEnd w:id="95"/>
      <w:bookmarkEnd w:id="96"/>
      <w:bookmarkEnd w:id="97"/>
      <w:bookmarkEnd w:id="98"/>
      <w:r w:rsidRPr="00E8116E">
        <w:fldChar w:fldCharType="end"/>
      </w:r>
      <w:r w:rsidRPr="00E8116E">
        <w:t xml:space="preserve"> </w:t>
      </w:r>
    </w:p>
    <w:p w14:paraId="62D73BE8"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222F96"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PURPOSE:</w:t>
      </w:r>
      <w:r w:rsidRPr="00E8116E">
        <w:rPr>
          <w:bCs/>
        </w:rPr>
        <w:tab/>
      </w:r>
      <w:r w:rsidRPr="00E8116E">
        <w:rPr>
          <w:bCs/>
        </w:rPr>
        <w:tab/>
      </w:r>
      <w:r w:rsidRPr="00E8116E">
        <w:t xml:space="preserve">The purpose of this activity is to acquaint you with the regulations that specify the requirements for all aspects of the licensing and construction of a nuclear reactor using 10 CFR Part 52.  This individual study activity will help you to understand the content of 10 CFR Parts 52 and how to locate specific requirements. </w:t>
      </w:r>
      <w:r w:rsidR="00510D27">
        <w:t xml:space="preserve"> </w:t>
      </w:r>
      <w:r w:rsidRPr="00E8116E">
        <w:t>(construction inspectors only)</w:t>
      </w:r>
    </w:p>
    <w:p w14:paraId="18887472"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p>
    <w:p w14:paraId="45E80312"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8116E">
        <w:rPr>
          <w:bCs/>
        </w:rPr>
        <w:t xml:space="preserve">COMPETENCY </w:t>
      </w:r>
    </w:p>
    <w:p w14:paraId="70CA9238"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AREA</w:t>
      </w:r>
      <w:r w:rsidRPr="00E8116E">
        <w:t>:</w:t>
      </w:r>
      <w:r w:rsidRPr="00E8116E">
        <w:tab/>
      </w:r>
      <w:r w:rsidRPr="00E8116E">
        <w:tab/>
      </w:r>
      <w:r w:rsidRPr="00E8116E">
        <w:tab/>
        <w:t>REGULATORY FRAMEWORK</w:t>
      </w:r>
    </w:p>
    <w:p w14:paraId="26584F87"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EFB826"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8116E">
        <w:rPr>
          <w:bCs/>
        </w:rPr>
        <w:t>LEVEL OF</w:t>
      </w:r>
    </w:p>
    <w:p w14:paraId="1B7855EF"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EFFORT</w:t>
      </w:r>
      <w:r w:rsidRPr="00E8116E">
        <w:t>:</w:t>
      </w:r>
      <w:r w:rsidRPr="00E8116E">
        <w:tab/>
      </w:r>
      <w:r w:rsidRPr="00E8116E">
        <w:tab/>
        <w:t>4 hours</w:t>
      </w:r>
    </w:p>
    <w:p w14:paraId="72857A47"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B0E870"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REFERENCES:</w:t>
      </w:r>
      <w:r w:rsidRPr="00E8116E">
        <w:tab/>
        <w:t>NRC Internal Home Page</w:t>
      </w:r>
    </w:p>
    <w:p w14:paraId="6ED1C0DD"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p>
    <w:p w14:paraId="7FE0D69E"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pPr>
      <w:r w:rsidRPr="00E8116E">
        <w:t>10 CFR Parts 52</w:t>
      </w:r>
    </w:p>
    <w:p w14:paraId="6F9660CF"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pPr>
    </w:p>
    <w:p w14:paraId="770CD750"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pPr>
      <w:r w:rsidRPr="00E8116E">
        <w:t>NUREG/BR-0298, “Nuclear Power Plant Licensing Process,” Rev.2</w:t>
      </w:r>
    </w:p>
    <w:p w14:paraId="42AD0A7A"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p>
    <w:p w14:paraId="0377D240"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8116E">
        <w:rPr>
          <w:bCs/>
        </w:rPr>
        <w:t>EVALUATION</w:t>
      </w:r>
    </w:p>
    <w:p w14:paraId="26C99241" w14:textId="0E0E50E5"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E8116E">
        <w:rPr>
          <w:bCs/>
        </w:rPr>
        <w:t>CRITERIA:</w:t>
      </w:r>
      <w:r w:rsidRPr="00E8116E">
        <w:rPr>
          <w:bCs/>
        </w:rPr>
        <w:tab/>
      </w:r>
      <w:r w:rsidRPr="00E8116E">
        <w:rPr>
          <w:bCs/>
        </w:rPr>
        <w:tab/>
      </w:r>
      <w:r w:rsidRPr="00E8116E">
        <w:t>Upon completion of the tasks in this activity, you will be asked to demonstrate your understanding of the general content of 10 CFR Parts</w:t>
      </w:r>
      <w:r w:rsidR="003246BB">
        <w:t> </w:t>
      </w:r>
      <w:r w:rsidRPr="00E8116E">
        <w:t xml:space="preserve">50 </w:t>
      </w:r>
      <w:ins w:id="99" w:author="Author">
        <w:r w:rsidR="009708EE">
          <w:t>and</w:t>
        </w:r>
      </w:ins>
      <w:r w:rsidRPr="00E8116E">
        <w:t xml:space="preserve"> 52 by successfully discussing the following:</w:t>
      </w:r>
    </w:p>
    <w:p w14:paraId="1DFC9983"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99FE84" w14:textId="77777777" w:rsidR="00E8116E" w:rsidRPr="00E8116E" w:rsidRDefault="00E8116E" w:rsidP="009D7A16">
      <w:pPr>
        <w:numPr>
          <w:ilvl w:val="0"/>
          <w:numId w:val="86"/>
        </w:numPr>
      </w:pPr>
      <w:r w:rsidRPr="00E8116E">
        <w:t>State the purpose of Part 52.</w:t>
      </w:r>
    </w:p>
    <w:p w14:paraId="74C61C8A"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6F41CD72"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 xml:space="preserve">2. </w:t>
      </w:r>
      <w:r w:rsidRPr="00E8116E">
        <w:tab/>
        <w:t>Explain the basis and criteria for the licensing of nuclear plants.</w:t>
      </w:r>
    </w:p>
    <w:p w14:paraId="4A737D3C"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4B983326"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3.</w:t>
      </w:r>
      <w:r w:rsidRPr="00E8116E">
        <w:tab/>
        <w:t>Recognize and locate specific topics presented in 10 CFR Part 52.</w:t>
      </w:r>
    </w:p>
    <w:p w14:paraId="28EF162B"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77322F88"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4.</w:t>
      </w:r>
      <w:r w:rsidRPr="00E8116E">
        <w:tab/>
        <w:t>Discuss the definitions of following terms used in 10 CFR Part 52:</w:t>
      </w:r>
    </w:p>
    <w:p w14:paraId="5B567249"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1E6B3A5B"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E8116E">
        <w:t>a.</w:t>
      </w:r>
      <w:r w:rsidRPr="00E8116E">
        <w:tab/>
        <w:t>early site permit</w:t>
      </w:r>
      <w:r w:rsidRPr="00E8116E">
        <w:tab/>
      </w:r>
    </w:p>
    <w:p w14:paraId="12AA74C0"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E8116E">
        <w:t>b.</w:t>
      </w:r>
      <w:r w:rsidRPr="00E8116E">
        <w:tab/>
        <w:t>standard design</w:t>
      </w:r>
    </w:p>
    <w:p w14:paraId="304DAC5D"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E8116E">
        <w:t>c.</w:t>
      </w:r>
      <w:r w:rsidRPr="00E8116E">
        <w:tab/>
        <w:t>standard design certification</w:t>
      </w:r>
    </w:p>
    <w:p w14:paraId="2EDA319F"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pPr>
      <w:r w:rsidRPr="00E8116E">
        <w:t>d.</w:t>
      </w:r>
      <w:r w:rsidRPr="00E8116E">
        <w:tab/>
        <w:t>combined license</w:t>
      </w:r>
    </w:p>
    <w:p w14:paraId="03AE5F55"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538BE6B1"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5.</w:t>
      </w:r>
      <w:r w:rsidRPr="00E8116E">
        <w:tab/>
        <w:t>Discuss the importance of the inspections, tests, and analyses discussed in 10 CFR 52.47(b)(1) to the overall licensing of a new nuclear power plant.  Explain why there are no inspections associated with standard design certification.</w:t>
      </w:r>
    </w:p>
    <w:p w14:paraId="391DF196"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4CC9E6CD" w14:textId="422DBE20" w:rsidR="0040711E" w:rsidRDefault="00E8116E" w:rsidP="0040711E">
      <w:pPr>
        <w:pStyle w:val="Level5"/>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sectPr w:rsidR="0040711E" w:rsidSect="00D400A3">
          <w:footerReference w:type="default" r:id="rId41"/>
          <w:pgSz w:w="12240" w:h="15840" w:code="1"/>
          <w:pgMar w:top="1440" w:right="1440" w:bottom="1440" w:left="1440" w:header="720" w:footer="720" w:gutter="0"/>
          <w:cols w:space="720"/>
          <w:noEndnote/>
          <w:docGrid w:linePitch="326"/>
        </w:sectPr>
      </w:pPr>
      <w:r w:rsidRPr="00E8116E">
        <w:t>6.</w:t>
      </w:r>
      <w:r w:rsidRPr="00E8116E">
        <w:tab/>
        <w:t>Explain the differences in the process for licensing plants under 10</w:t>
      </w:r>
      <w:r w:rsidR="003246BB">
        <w:t> </w:t>
      </w:r>
      <w:r w:rsidRPr="00E8116E">
        <w:t xml:space="preserve">CFR Part 50 and 10 CFR Part 52.   </w:t>
      </w:r>
    </w:p>
    <w:p w14:paraId="78A8221B" w14:textId="12ECEC1D"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pPr>
      <w:r w:rsidRPr="00E8116E">
        <w:rPr>
          <w:bCs/>
        </w:rPr>
        <w:t>TASKS:</w:t>
      </w:r>
      <w:r w:rsidRPr="00E8116E">
        <w:rPr>
          <w:bCs/>
        </w:rPr>
        <w:tab/>
      </w:r>
      <w:r w:rsidR="009D7562">
        <w:rPr>
          <w:bCs/>
        </w:rPr>
        <w:tab/>
      </w:r>
      <w:r w:rsidRPr="00E8116E">
        <w:rPr>
          <w:bCs/>
        </w:rPr>
        <w:tab/>
      </w:r>
      <w:r w:rsidRPr="00E8116E">
        <w:t>1.</w:t>
      </w:r>
      <w:r w:rsidRPr="00E8116E">
        <w:tab/>
        <w:t>Become familiar wit</w:t>
      </w:r>
      <w:r w:rsidR="009C7A96">
        <w:t xml:space="preserve">h </w:t>
      </w:r>
      <w:r w:rsidRPr="00E8116E">
        <w:t xml:space="preserve">and be able to use the search feature to locate the information available in NRC Regulations &amp; Nuclear Regulatory Legislation web pages presented on the NRC’s Internal Web Site to search 10 CFR Part 52. </w:t>
      </w:r>
    </w:p>
    <w:p w14:paraId="65316BA1"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33FAE937" w14:textId="77777777" w:rsidR="00E8116E" w:rsidRPr="00E8116E" w:rsidRDefault="00E8116E" w:rsidP="0040711E">
      <w:pPr>
        <w:pStyle w:val="Level5"/>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2.</w:t>
      </w:r>
      <w:r w:rsidRPr="00E8116E">
        <w:tab/>
        <w:t>Read Part 52 in its entirety with emphasis in the following sections: 52.1, 52.4, 52.5, 52.6, 52.24, 52.25, 52.39, 52.54, 52.71, 52.73, 52.79, 52.91, 52.97, 52.99, 52.103 and 52.104.</w:t>
      </w:r>
    </w:p>
    <w:p w14:paraId="3BD1A1C5" w14:textId="77777777" w:rsidR="00E8116E" w:rsidRPr="00E8116E" w:rsidRDefault="00E8116E" w:rsidP="0040711E">
      <w:pPr>
        <w:pStyle w:val="Level5"/>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7437E4A5" w14:textId="77777777" w:rsidR="00E8116E" w:rsidRPr="00E8116E" w:rsidRDefault="00E8116E" w:rsidP="0040711E">
      <w:pPr>
        <w:pStyle w:val="Level5"/>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E8116E">
        <w:t>3.</w:t>
      </w:r>
      <w:r w:rsidRPr="00E8116E">
        <w:tab/>
        <w:t>Read NUREG/BR-0298, “Nuclear Power Plant Licensing Process”, Rev.2.  This document is available on the NRC’s external website and may be available in hard copy from each region’s Office of Public Affairs.  Compare the topics covered in the NUREG to the topics covered in Part 52.</w:t>
      </w:r>
    </w:p>
    <w:p w14:paraId="1F4B853B" w14:textId="77777777" w:rsidR="00E8116E" w:rsidRPr="00E8116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2F42E281" w14:textId="77777777" w:rsidR="00E8116E" w:rsidRPr="00431C8F"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425440">
        <w:t>4.</w:t>
      </w:r>
      <w:r w:rsidRPr="00425440">
        <w:tab/>
        <w:t xml:space="preserve">Locate the subpart in 10 CFR Part 52 where Early Site Permits are </w:t>
      </w:r>
      <w:r w:rsidRPr="00431C8F">
        <w:t>discussed.  Read all paragraphs related to ESPs including section 52.17 which address the technical information that must be submitted by the applicant and is reviewed by the NRC.  Then, review IMC 2501, Construction Inspection Program: Early Site Permits.  Compare the inspections conducted under IMC 2501 to the ESP topics being evaluated by the NRC.</w:t>
      </w:r>
    </w:p>
    <w:p w14:paraId="33F83FF0" w14:textId="77777777" w:rsidR="00E8116E" w:rsidRPr="00431C8F"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55B9A231" w14:textId="753F27D6" w:rsidR="00E8116E" w:rsidRPr="00211804"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431C8F">
        <w:t>5.</w:t>
      </w:r>
      <w:r w:rsidRPr="00431C8F">
        <w:tab/>
        <w:t xml:space="preserve">Review 10 CFR Part 52, Subpart B on standard design certification.  Pay </w:t>
      </w:r>
      <w:r w:rsidR="00FC33A6" w:rsidRPr="00431C8F">
        <w:t>attention</w:t>
      </w:r>
      <w:r w:rsidRPr="00431C8F">
        <w:t xml:space="preserve"> to section </w:t>
      </w:r>
      <w:r w:rsidR="00685D81">
        <w:t xml:space="preserve">10 CFR </w:t>
      </w:r>
      <w:r w:rsidRPr="00431C8F">
        <w:t>52.47(b)(1), which discusses the inspections, tests</w:t>
      </w:r>
      <w:r w:rsidRPr="00211804">
        <w:t>, analyses and acceptance criteria of the design.</w:t>
      </w:r>
    </w:p>
    <w:p w14:paraId="4D9020FE" w14:textId="77777777" w:rsidR="00E8116E" w:rsidRPr="00211804"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4E9F65" w14:textId="7DB793BD" w:rsidR="00E8116E" w:rsidRPr="00434314"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434314">
        <w:t>6.</w:t>
      </w:r>
      <w:r w:rsidRPr="00434314">
        <w:tab/>
        <w:t xml:space="preserve">Review 10 CFR Part 52, Subpart C on combined licenses.  Pay </w:t>
      </w:r>
      <w:r w:rsidR="00FC33A6" w:rsidRPr="00434314">
        <w:t>attention</w:t>
      </w:r>
      <w:r w:rsidRPr="00434314">
        <w:t xml:space="preserve"> to section</w:t>
      </w:r>
      <w:r w:rsidR="00B849DE">
        <w:t xml:space="preserve"> 10 C</w:t>
      </w:r>
      <w:r w:rsidR="003808E2">
        <w:t>FR</w:t>
      </w:r>
      <w:r w:rsidR="006F1238">
        <w:t xml:space="preserve"> </w:t>
      </w:r>
      <w:r w:rsidRPr="00434314">
        <w:t>52.79.  Scan the technical information that must be in the application for a COL.</w:t>
      </w:r>
    </w:p>
    <w:p w14:paraId="3C45A77B" w14:textId="77777777" w:rsidR="00E8116E" w:rsidRPr="00434314"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p>
    <w:p w14:paraId="5736DF97" w14:textId="77777777" w:rsidR="00E8116E" w:rsidRPr="00434314"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rsidRPr="00434314">
        <w:t>7.</w:t>
      </w:r>
      <w:r w:rsidRPr="00434314">
        <w:tab/>
        <w:t>Meet with your supervisor or the person designated to be your resource for this activity and discuss the items listed in the Evaluation Criteria section.</w:t>
      </w:r>
    </w:p>
    <w:p w14:paraId="6F2C8FC0" w14:textId="77777777" w:rsidR="00E8116E" w:rsidRPr="00FB5A7E" w:rsidRDefault="00E8116E" w:rsidP="00407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93A82C" w14:textId="4D58FC74" w:rsidR="0040711E" w:rsidRDefault="00E8116E" w:rsidP="0040711E">
      <w:pPr>
        <w:tabs>
          <w:tab w:val="left" w:pos="-1200"/>
          <w:tab w:val="left" w:pos="-720"/>
          <w:tab w:val="left" w:pos="9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40711E" w:rsidSect="00D400A3">
          <w:pgSz w:w="12240" w:h="15840" w:code="1"/>
          <w:pgMar w:top="1440" w:right="1440" w:bottom="1440" w:left="1440" w:header="720" w:footer="720" w:gutter="0"/>
          <w:cols w:space="720"/>
          <w:noEndnote/>
          <w:docGrid w:linePitch="326"/>
        </w:sectPr>
      </w:pPr>
      <w:r w:rsidRPr="00E8116E">
        <w:rPr>
          <w:bCs/>
        </w:rPr>
        <w:t xml:space="preserve">DOCUMENTATION: </w:t>
      </w:r>
      <w:r w:rsidRPr="00E8116E">
        <w:tab/>
      </w:r>
      <w:r w:rsidR="00015095">
        <w:tab/>
      </w:r>
      <w:r w:rsidRPr="00E8116E">
        <w:t>Obtain your supervisor’s signature in the line item for Basic-Level Certification Signature Card Item ISA-22a.</w:t>
      </w:r>
    </w:p>
    <w:p w14:paraId="0AA7575C" w14:textId="77777777" w:rsidR="00042E40" w:rsidRPr="00AA60E2" w:rsidRDefault="00042E40" w:rsidP="0040711E">
      <w:pPr>
        <w:tabs>
          <w:tab w:val="left" w:pos="-1200"/>
          <w:tab w:val="left" w:pos="-720"/>
          <w:tab w:val="left" w:pos="9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977BE0">
        <w:rPr>
          <w:bCs/>
        </w:rPr>
        <w:t>Basic-Level In</w:t>
      </w:r>
      <w:r w:rsidRPr="00AA60E2">
        <w:rPr>
          <w:bCs/>
        </w:rPr>
        <w:t>dividual Study Activity</w:t>
      </w:r>
    </w:p>
    <w:p w14:paraId="50CF20D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2AB4D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 xml:space="preserve">(ISA-23) Overview of 10 CFR Part 19 and 10 CFR Part 20 </w:t>
      </w:r>
      <w:r w:rsidRPr="00AA60E2">
        <w:fldChar w:fldCharType="begin"/>
      </w:r>
      <w:r w:rsidRPr="00AA60E2">
        <w:instrText>tc \l2 "</w:instrText>
      </w:r>
      <w:bookmarkStart w:id="100" w:name="_Toc311547168"/>
      <w:bookmarkStart w:id="101" w:name="_Toc83124808"/>
      <w:r w:rsidRPr="00AA60E2">
        <w:instrText>(ISA-23) Overview of 10 CFR Part 19 and 10 CFR Part 20</w:instrText>
      </w:r>
      <w:bookmarkEnd w:id="100"/>
      <w:bookmarkEnd w:id="101"/>
      <w:r w:rsidRPr="00AA60E2">
        <w:instrText xml:space="preserve"> </w:instrText>
      </w:r>
      <w:r w:rsidRPr="00AA60E2">
        <w:fldChar w:fldCharType="end"/>
      </w:r>
    </w:p>
    <w:p w14:paraId="4268577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EFAB39" w14:textId="77777777" w:rsidR="00042E40" w:rsidRPr="00AA60E2" w:rsidRDefault="00042E40" w:rsidP="00E53E15">
      <w:pPr>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 xml:space="preserve">The purpose of this activity is to familiarize you with 10 CFR Part 19, </w:t>
      </w:r>
      <w:r w:rsidR="00277C73" w:rsidRPr="00AA60E2">
        <w:t>“</w:t>
      </w:r>
      <w:r w:rsidRPr="00AA60E2">
        <w:t>Notices, Instructions and Reports to Workers:  Inspection and Investigations,</w:t>
      </w:r>
      <w:r w:rsidR="00277C73" w:rsidRPr="00AA60E2">
        <w:t>”</w:t>
      </w:r>
      <w:r w:rsidRPr="00AA60E2">
        <w:t xml:space="preserve"> and 10 CFR Part 20, </w:t>
      </w:r>
      <w:r w:rsidR="00277C73" w:rsidRPr="00AA60E2">
        <w:t>“</w:t>
      </w:r>
      <w:r w:rsidRPr="00AA60E2">
        <w:t>Standards for Protection against Radiation.</w:t>
      </w:r>
      <w:r w:rsidR="00277C73" w:rsidRPr="00AA60E2">
        <w:t>”</w:t>
      </w:r>
      <w:r w:rsidRPr="00AA60E2">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radiologically controlled areas.</w:t>
      </w:r>
    </w:p>
    <w:p w14:paraId="0088786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7F16C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3C9A901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AREA:</w:t>
      </w:r>
      <w:r w:rsidRPr="00AA60E2">
        <w:tab/>
      </w:r>
      <w:r w:rsidRPr="00AA60E2">
        <w:tab/>
      </w:r>
      <w:r w:rsidRPr="00AA60E2">
        <w:tab/>
        <w:t>REGULATORY FRAMEWORK</w:t>
      </w:r>
    </w:p>
    <w:p w14:paraId="10968AA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50EA3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0D358AB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4 hours</w:t>
      </w:r>
    </w:p>
    <w:p w14:paraId="5A17160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B5B176" w14:textId="357F0F0D" w:rsidR="00042E40" w:rsidRPr="00AA60E2" w:rsidRDefault="00042E40" w:rsidP="0012245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AA60E2">
        <w:t>REFERENCES:</w:t>
      </w:r>
      <w:r w:rsidRPr="00AA60E2">
        <w:tab/>
        <w:t>NRC internal Web page</w:t>
      </w:r>
      <w:r w:rsidR="00F33526">
        <w:t xml:space="preserve"> </w:t>
      </w:r>
      <w:r w:rsidRPr="00AA60E2">
        <w:t>Information Resources</w:t>
      </w:r>
      <w:r w:rsidR="00F33526">
        <w:t xml:space="preserve"> </w:t>
      </w:r>
      <w:r w:rsidRPr="00AA60E2">
        <w:t>Regs (10 CFR) NRC Maintained</w:t>
      </w:r>
      <w:r w:rsidR="00F33526">
        <w:t xml:space="preserve"> </w:t>
      </w:r>
      <w:r w:rsidRPr="00AA60E2">
        <w:t>Parts 19 and 20</w:t>
      </w:r>
    </w:p>
    <w:p w14:paraId="4F65D34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C4C9A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2078AEA9" w14:textId="68C172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3678FE">
        <w:rPr>
          <w:b/>
          <w:bCs/>
        </w:rPr>
        <w:tab/>
      </w:r>
      <w:r w:rsidRPr="003678FE">
        <w:t xml:space="preserve">Upon completion of this activity, you will be asked to demonstrate your general understanding of 10 CFR Part 19 and 10 CFR Part 20 and why these regulations are important for all inspectors by successfully </w:t>
      </w:r>
      <w:r w:rsidR="002B174E">
        <w:t>completing</w:t>
      </w:r>
      <w:r w:rsidR="006F1238">
        <w:t xml:space="preserve"> </w:t>
      </w:r>
      <w:r w:rsidRPr="003678FE">
        <w:t xml:space="preserve">the following: </w:t>
      </w:r>
    </w:p>
    <w:p w14:paraId="50D15C90" w14:textId="77777777" w:rsidR="00042E40" w:rsidRPr="003678FE" w:rsidRDefault="00042E40" w:rsidP="00E53E15"/>
    <w:p w14:paraId="0AD8F1FB" w14:textId="77777777" w:rsidR="00042E40" w:rsidRPr="003678FE" w:rsidRDefault="00042E40" w:rsidP="00754F3E">
      <w:pPr>
        <w:numPr>
          <w:ilvl w:val="0"/>
          <w:numId w:val="126"/>
        </w:numPr>
      </w:pPr>
      <w:r w:rsidRPr="003678FE">
        <w:t>Describe the general purpose of 10 CFR Part 19.</w:t>
      </w:r>
    </w:p>
    <w:p w14:paraId="3FC7F2B7" w14:textId="77777777" w:rsidR="00042E40" w:rsidRPr="003678FE" w:rsidRDefault="00042E40" w:rsidP="00E53E15"/>
    <w:p w14:paraId="74B729B9" w14:textId="77777777" w:rsidR="00042E40" w:rsidRPr="003678FE" w:rsidRDefault="00042E40" w:rsidP="00754F3E">
      <w:pPr>
        <w:numPr>
          <w:ilvl w:val="0"/>
          <w:numId w:val="126"/>
        </w:numPr>
      </w:pPr>
      <w:r w:rsidRPr="003678FE">
        <w:t>Identify the section of 10 CFR Part 19 that describes the rights of radiation workers if they believe a violation of radiological working condition requirements has occurred.</w:t>
      </w:r>
    </w:p>
    <w:p w14:paraId="31C896D8" w14:textId="77777777" w:rsidR="00042E40" w:rsidRPr="003678FE" w:rsidRDefault="00042E40" w:rsidP="00E53E15"/>
    <w:p w14:paraId="774FA106" w14:textId="77777777" w:rsidR="00042E40" w:rsidRPr="003678FE" w:rsidRDefault="00042E40" w:rsidP="00754F3E">
      <w:pPr>
        <w:numPr>
          <w:ilvl w:val="0"/>
          <w:numId w:val="126"/>
        </w:numPr>
      </w:pPr>
      <w:r w:rsidRPr="003678FE">
        <w:t>Identify the section of 10 CFR Part 19 that requires a licensee to report doses to workers.</w:t>
      </w:r>
    </w:p>
    <w:p w14:paraId="44E16B1A" w14:textId="77777777" w:rsidR="00042E40" w:rsidRPr="003678FE" w:rsidRDefault="00042E40" w:rsidP="00E53E15"/>
    <w:p w14:paraId="16D68B1B" w14:textId="77777777" w:rsidR="00042E40" w:rsidRPr="003678FE" w:rsidRDefault="00042E40" w:rsidP="00754F3E">
      <w:pPr>
        <w:numPr>
          <w:ilvl w:val="0"/>
          <w:numId w:val="126"/>
        </w:numPr>
      </w:pPr>
      <w:r w:rsidRPr="003678FE">
        <w:t>Describe the purpose of 10 CFR Part 20.</w:t>
      </w:r>
    </w:p>
    <w:p w14:paraId="3FA3494D" w14:textId="77777777" w:rsidR="00042E40" w:rsidRPr="003678FE" w:rsidRDefault="00042E40" w:rsidP="00E53E15"/>
    <w:p w14:paraId="763FD52D" w14:textId="77777777" w:rsidR="00042E40" w:rsidRPr="003678FE" w:rsidRDefault="00042E40" w:rsidP="00754F3E">
      <w:pPr>
        <w:numPr>
          <w:ilvl w:val="0"/>
          <w:numId w:val="126"/>
        </w:numPr>
      </w:pPr>
      <w:r w:rsidRPr="003678FE">
        <w:t>Identify the relevant section of 10 CFR Part 20 and discuss the various radiological circumstances that would require a licensee to notify the NRC.</w:t>
      </w:r>
    </w:p>
    <w:p w14:paraId="09E2271F" w14:textId="77777777" w:rsidR="00042E40" w:rsidRPr="003678FE" w:rsidRDefault="00042E40" w:rsidP="00E53E15"/>
    <w:p w14:paraId="440388D5" w14:textId="77777777" w:rsidR="00042E40" w:rsidRPr="003678FE" w:rsidRDefault="00042E40" w:rsidP="00754F3E">
      <w:pPr>
        <w:numPr>
          <w:ilvl w:val="0"/>
          <w:numId w:val="126"/>
        </w:numPr>
        <w:ind w:left="2708" w:hanging="634"/>
      </w:pPr>
      <w:r w:rsidRPr="003678FE">
        <w:t>Discuss why it is important for every NRC inspector to have a general understanding of 10 CFR Part 19 and 10 CFR Part 20.</w:t>
      </w:r>
    </w:p>
    <w:p w14:paraId="56A53289" w14:textId="77777777" w:rsidR="00042E40" w:rsidRDefault="00042E40" w:rsidP="00E53E15">
      <w:pPr>
        <w:rPr>
          <w:b/>
          <w:bCs/>
        </w:rPr>
        <w:sectPr w:rsidR="00042E40" w:rsidSect="00D400A3">
          <w:pgSz w:w="12240" w:h="15840" w:code="1"/>
          <w:pgMar w:top="1440" w:right="1440" w:bottom="1440" w:left="1440" w:header="720" w:footer="720" w:gutter="0"/>
          <w:cols w:space="720"/>
          <w:noEndnote/>
          <w:docGrid w:linePitch="326"/>
        </w:sectPr>
      </w:pPr>
    </w:p>
    <w:p w14:paraId="1A90A5D6" w14:textId="77777777" w:rsidR="00042E40" w:rsidRPr="00AA60E2" w:rsidRDefault="00042E40" w:rsidP="00E53E15">
      <w:pPr>
        <w:rPr>
          <w:bCs/>
        </w:rPr>
      </w:pPr>
    </w:p>
    <w:p w14:paraId="3A36C415" w14:textId="27DDCB1F"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02" w:author="Author"/>
        </w:rPr>
      </w:pPr>
      <w:r w:rsidRPr="00AA60E2">
        <w:rPr>
          <w:bCs/>
        </w:rPr>
        <w:t>TASKS:</w:t>
      </w:r>
      <w:r w:rsidRPr="00AA60E2">
        <w:rPr>
          <w:bCs/>
        </w:rPr>
        <w:tab/>
      </w:r>
      <w:r w:rsidR="00AA60E2">
        <w:rPr>
          <w:bCs/>
        </w:rPr>
        <w:tab/>
      </w:r>
      <w:r w:rsidRPr="00AA60E2">
        <w:rPr>
          <w:bCs/>
        </w:rPr>
        <w:tab/>
        <w:t>1.</w:t>
      </w:r>
      <w:r w:rsidRPr="00AA60E2">
        <w:rPr>
          <w:bCs/>
        </w:rPr>
        <w:tab/>
      </w:r>
      <w:r w:rsidRPr="00AA60E2">
        <w:t>Review</w:t>
      </w:r>
      <w:r w:rsidRPr="003678FE">
        <w:t xml:space="preserve"> 10 CFR Part 19 for a general understanding of the following:</w:t>
      </w:r>
    </w:p>
    <w:p w14:paraId="02C61F16" w14:textId="77777777" w:rsidR="00D972D2" w:rsidRPr="003678FE" w:rsidRDefault="00D972D2"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20D1C17"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the purpose of 10 CFR Part 19 (19.1)</w:t>
      </w:r>
    </w:p>
    <w:p w14:paraId="2BFB7C9E"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requirements for document postings (19.11(d) and (e))</w:t>
      </w:r>
    </w:p>
    <w:p w14:paraId="69E88034"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requirements for promptly identifying any condition that may cause unnecessary exposure (19.12(a)(4))</w:t>
      </w:r>
    </w:p>
    <w:p w14:paraId="178B3DAF"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Instructions for individuals in a restricted area that may experience unnecessary exposure to radiation and/or radioactive materials (19.12(a)(5))</w:t>
      </w:r>
    </w:p>
    <w:p w14:paraId="53CA208A" w14:textId="06ABA57C"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 xml:space="preserve">the times the NRC </w:t>
      </w:r>
      <w:r w:rsidR="00FC33A6" w:rsidRPr="003678FE">
        <w:t>can</w:t>
      </w:r>
      <w:r w:rsidRPr="003678FE">
        <w:t xml:space="preserve"> inspect a facility (19.14(a))</w:t>
      </w:r>
    </w:p>
    <w:p w14:paraId="0C4F304B"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requests by workers for an NRC inspection (19.16(a))</w:t>
      </w:r>
    </w:p>
    <w:p w14:paraId="54FC5EC6"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CCAE3D" w14:textId="516F2279" w:rsidR="00042E40" w:rsidRPr="003678FE" w:rsidRDefault="00042E40" w:rsidP="009D7A16">
      <w:pPr>
        <w:numPr>
          <w:ilvl w:val="0"/>
          <w:numId w:val="4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Review 10 CFR Part 20 for a general understanding of the following:</w:t>
      </w:r>
      <w:ins w:id="103" w:author="Author">
        <w:r w:rsidR="00B62C4F">
          <w:tab/>
        </w:r>
      </w:ins>
    </w:p>
    <w:p w14:paraId="774551F8"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the purpose of 10 CFR Part 20 (20.1001)</w:t>
      </w:r>
    </w:p>
    <w:p w14:paraId="39668204"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occupational dose limits for adults (20.1201)</w:t>
      </w:r>
    </w:p>
    <w:p w14:paraId="2C96B516"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occupational dose limits for members of the public (20.1301)</w:t>
      </w:r>
    </w:p>
    <w:p w14:paraId="2CADDA78"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concepts of ALARA (20.1101)</w:t>
      </w:r>
    </w:p>
    <w:p w14:paraId="24A30064" w14:textId="77777777" w:rsidR="00042E40" w:rsidRPr="003678FE" w:rsidRDefault="00042E40" w:rsidP="009D7A16">
      <w:pPr>
        <w:numPr>
          <w:ilvl w:val="1"/>
          <w:numId w:val="4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conditions requiring individual monitoring of external and internal occupational dose (20.1502)</w:t>
      </w:r>
    </w:p>
    <w:p w14:paraId="1C52CB28"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48744E" w14:textId="77777777" w:rsidR="00042E40" w:rsidRPr="003678FE" w:rsidRDefault="00042E40" w:rsidP="009D7A16">
      <w:pPr>
        <w:numPr>
          <w:ilvl w:val="0"/>
          <w:numId w:val="4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09A2A5B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FBBF4A2" w14:textId="31F8A76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307D7F">
        <w:rPr>
          <w:bCs/>
        </w:rPr>
        <w:tab/>
      </w:r>
      <w:r w:rsidR="00FC33A6" w:rsidRPr="00AA60E2">
        <w:rPr>
          <w:bCs/>
        </w:rPr>
        <w:tab/>
        <w:t>Obtain</w:t>
      </w:r>
      <w:r w:rsidRPr="00AA60E2">
        <w:t xml:space="preserve"> your</w:t>
      </w:r>
      <w:r w:rsidRPr="003678FE">
        <w:t xml:space="preserve"> supervisor</w:t>
      </w:r>
      <w:r w:rsidR="00CF15B8">
        <w:t>’</w:t>
      </w:r>
      <w:r w:rsidRPr="003678FE">
        <w:t>s signature in the line item for Basic-Level Certification Signature Card Item ISA-23.</w:t>
      </w:r>
    </w:p>
    <w:p w14:paraId="28A4C990"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footerReference w:type="default" r:id="rId42"/>
          <w:pgSz w:w="12240" w:h="15840" w:code="1"/>
          <w:pgMar w:top="1440" w:right="1440" w:bottom="1440" w:left="1440" w:header="720" w:footer="720" w:gutter="0"/>
          <w:cols w:space="720"/>
          <w:noEndnote/>
          <w:docGrid w:linePitch="326"/>
        </w:sectPr>
      </w:pPr>
    </w:p>
    <w:p w14:paraId="54D56391"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19598BB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52B83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(ISA-24) Licensee-Specific Regulatory Documents and Procedures</w:t>
      </w:r>
      <w:r w:rsidRPr="00AA60E2">
        <w:fldChar w:fldCharType="begin"/>
      </w:r>
      <w:r w:rsidRPr="00AA60E2">
        <w:instrText>tc \l2 "</w:instrText>
      </w:r>
      <w:bookmarkStart w:id="104" w:name="_Toc311547169"/>
      <w:bookmarkStart w:id="105" w:name="_Toc83124809"/>
      <w:r w:rsidRPr="00AA60E2">
        <w:instrText>(ISA-24) Licensee-Specific Regulatory Documents and Procedures</w:instrText>
      </w:r>
      <w:bookmarkEnd w:id="104"/>
      <w:bookmarkEnd w:id="105"/>
      <w:r w:rsidRPr="00AA60E2">
        <w:fldChar w:fldCharType="end"/>
      </w:r>
      <w:r w:rsidRPr="00AA60E2">
        <w:t xml:space="preserve"> </w:t>
      </w:r>
    </w:p>
    <w:p w14:paraId="4F72C93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9D05CA" w14:textId="66D2D2DA"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 xml:space="preserve">The purpose of this activity is to acquaint you with </w:t>
      </w:r>
      <w:r w:rsidR="00AD4292">
        <w:t xml:space="preserve">several </w:t>
      </w:r>
      <w:r w:rsidRPr="00AA60E2">
        <w:t xml:space="preserve">licensee-specific documents and procedures that you need to be aware of and be able to access on site during an inspection.  These documents and procedures describe how a licensee complies with NRC regulations and requirements.  As a fully qualified inspector, you will need to identify circumstances for which the licensee is in noncompliance.  Inspectors </w:t>
      </w:r>
      <w:r w:rsidR="00FC33A6" w:rsidRPr="00AA60E2">
        <w:t>must always also adhere to applicable licensee procedures while</w:t>
      </w:r>
      <w:r w:rsidRPr="00AA60E2">
        <w:t xml:space="preserve"> on site.  This activity will acquaint you with the most common types of licensee-specific regulatory documents and procedures and will help you learn how individual facilities may implement NRC regulations and requirements differently. </w:t>
      </w:r>
    </w:p>
    <w:p w14:paraId="7FF3D79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A1D6E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03BF343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AREA:</w:t>
      </w:r>
      <w:r w:rsidRPr="00AA60E2">
        <w:tab/>
      </w:r>
      <w:r w:rsidRPr="00AA60E2">
        <w:tab/>
      </w:r>
      <w:r w:rsidRPr="00AA60E2">
        <w:tab/>
        <w:t>REGULATORY FRAMEWORK</w:t>
      </w:r>
    </w:p>
    <w:p w14:paraId="5942EDF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7AFB0E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LEVEL OF </w:t>
      </w:r>
    </w:p>
    <w:p w14:paraId="2A21C8F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16 hours</w:t>
      </w:r>
    </w:p>
    <w:p w14:paraId="6D28413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59BFE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3678FE">
        <w:tab/>
        <w:t>1.</w:t>
      </w:r>
      <w:r w:rsidRPr="003678FE">
        <w:tab/>
        <w:t>Improved standard technical specifications or technical specifications for a specific research and test reactor, as applicable</w:t>
      </w:r>
    </w:p>
    <w:p w14:paraId="5A22F4E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1922EC" w14:textId="77777777" w:rsidR="00042E40" w:rsidRPr="003678F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NUREG-800, </w:t>
      </w:r>
      <w:r w:rsidR="00277C73">
        <w:t>“</w:t>
      </w:r>
      <w:r w:rsidRPr="003678FE">
        <w:t>Standard Review Plan,</w:t>
      </w:r>
      <w:r w:rsidR="00277C73">
        <w:t>”</w:t>
      </w:r>
      <w:r w:rsidRPr="003678FE">
        <w:t xml:space="preserve"> for power reactor </w:t>
      </w:r>
      <w:r w:rsidR="00765F48">
        <w:t xml:space="preserve">and construction </w:t>
      </w:r>
      <w:r w:rsidRPr="003678FE">
        <w:t>inspectors</w:t>
      </w:r>
      <w:r w:rsidR="0053321F">
        <w:t>;</w:t>
      </w:r>
      <w:r w:rsidRPr="003678FE">
        <w:t xml:space="preserve"> NUREG-1537, Part 2, </w:t>
      </w:r>
      <w:r w:rsidR="00277C73">
        <w:t>“</w:t>
      </w:r>
      <w:r w:rsidRPr="003678FE">
        <w:t>Standard Review Plan and Acceptance Criteria, Guidelines for Preparing and Reviewing Applications of Non-Power Reactors,</w:t>
      </w:r>
      <w:r w:rsidR="00277C73">
        <w:t>”</w:t>
      </w:r>
      <w:r w:rsidRPr="003678FE">
        <w:t xml:space="preserve"> for research and test reactor inspectors</w:t>
      </w:r>
      <w:r w:rsidR="0053321F">
        <w:t>;</w:t>
      </w:r>
      <w:r w:rsidR="00286C34">
        <w:t xml:space="preserve"> or NUREG-1520, “Standard Review Plan for the Review of a License Application for a Fuel Cycle Facility” for fuel facilities</w:t>
      </w:r>
    </w:p>
    <w:p w14:paraId="015D80A5"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1CE34C" w14:textId="77777777" w:rsidR="00042E40" w:rsidRPr="003678F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NRC RG 1.33, </w:t>
      </w:r>
      <w:r w:rsidR="00277C73">
        <w:t>“</w:t>
      </w:r>
      <w:r w:rsidRPr="003678FE">
        <w:t>Quality Assurance Program Requirements (Operations)</w:t>
      </w:r>
      <w:r w:rsidR="00277C73">
        <w:t>”</w:t>
      </w:r>
    </w:p>
    <w:p w14:paraId="1E48E50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862942" w14:textId="77777777" w:rsidR="00042E40" w:rsidRPr="003678F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NRC RG 1.70 or NUREG-1537, Part 1, </w:t>
      </w:r>
      <w:r w:rsidR="00277C73">
        <w:t>“</w:t>
      </w:r>
      <w:r w:rsidRPr="003678FE">
        <w:t>Format and Content Guidelines for Preparing and Reviewing Applications of Non-Power Reactors,</w:t>
      </w:r>
      <w:r w:rsidR="00277C73">
        <w:t>”</w:t>
      </w:r>
      <w:r w:rsidRPr="003678FE">
        <w:t xml:space="preserve"> as applicable</w:t>
      </w:r>
    </w:p>
    <w:p w14:paraId="4EE9B745"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28BA4A" w14:textId="77777777" w:rsidR="00042E40" w:rsidRPr="003678F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Updated final safety analysis reports (UFSARs) (any available) or research and test reactor safety analysis reports (SARs), as applicable</w:t>
      </w:r>
    </w:p>
    <w:p w14:paraId="707F9C1F"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95392F" w14:textId="77777777" w:rsidR="00042E40" w:rsidRPr="003678F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Facility-specific license (any available)</w:t>
      </w:r>
      <w:r w:rsidR="00286C34">
        <w:t>, or facility specific Combined L</w:t>
      </w:r>
      <w:r w:rsidR="00F33526">
        <w:t>i</w:t>
      </w:r>
      <w:r w:rsidR="00286C34">
        <w:t>cense (COL) for construction inspectors</w:t>
      </w:r>
    </w:p>
    <w:p w14:paraId="79BFBDE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E4399A" w14:textId="77777777" w:rsidR="0040711E" w:rsidRDefault="00042E40" w:rsidP="009D7A16">
      <w:pPr>
        <w:numPr>
          <w:ilvl w:val="0"/>
          <w:numId w:val="5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40711E" w:rsidSect="00D400A3">
          <w:footerReference w:type="default" r:id="rId43"/>
          <w:pgSz w:w="12240" w:h="15840" w:code="1"/>
          <w:pgMar w:top="1440" w:right="1440" w:bottom="1440" w:left="1440" w:header="720" w:footer="720" w:gutter="0"/>
          <w:cols w:space="720"/>
          <w:noEndnote/>
          <w:docGrid w:linePitch="326"/>
        </w:sectPr>
      </w:pPr>
      <w:r w:rsidRPr="003678FE">
        <w:t>Facility-specific safety evaluation reports (SERs) (any available)</w:t>
      </w:r>
    </w:p>
    <w:p w14:paraId="0D82B346" w14:textId="77777777" w:rsidR="00042E40" w:rsidRPr="00AA60E2" w:rsidRDefault="00042E40" w:rsidP="002D561D">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6A242E3D" w14:textId="6051346B" w:rsidR="00042E40" w:rsidRPr="003678FE" w:rsidRDefault="00042E40" w:rsidP="00E53E15">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CRITERIA:</w:t>
      </w:r>
      <w:r w:rsidRPr="00AA60E2">
        <w:tab/>
      </w:r>
      <w:r w:rsidRPr="00AA60E2">
        <w:tab/>
        <w:t>Upon completion of this activity, you will be asked to demonstrate your familiarity</w:t>
      </w:r>
      <w:r w:rsidRPr="003678FE">
        <w:t xml:space="preserve"> with the role of licensee-specific regulatory documents and</w:t>
      </w:r>
      <w:r>
        <w:tab/>
      </w:r>
      <w:r w:rsidRPr="003678FE">
        <w:t xml:space="preserve">procedures within the regulatory framework by successfully </w:t>
      </w:r>
      <w:r w:rsidR="00F57403">
        <w:t xml:space="preserve">completing </w:t>
      </w:r>
      <w:r w:rsidRPr="003678FE">
        <w:t>the following:</w:t>
      </w:r>
    </w:p>
    <w:p w14:paraId="090EC1A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275E23" w14:textId="77777777" w:rsidR="00042E40" w:rsidRPr="00765F48"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65F48">
        <w:t>Identify the regulatory enforcement hierarchy that exists between CFR requirements, a facility-specific license, facility-specific technical</w:t>
      </w:r>
      <w:r w:rsidR="002D561D">
        <w:t xml:space="preserve"> </w:t>
      </w:r>
      <w:r w:rsidRPr="00765F48">
        <w:t>specifications, a facility-specific UFSAR and SER, and facility-specific procedures.</w:t>
      </w:r>
    </w:p>
    <w:p w14:paraId="7F5328F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57C481" w14:textId="77777777" w:rsidR="00042E40" w:rsidRPr="003678FE"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Recognize how the NRC Standard Review Plan is related to the documents identified in No. 1 above.</w:t>
      </w:r>
    </w:p>
    <w:p w14:paraId="261A6002" w14:textId="26EB1536"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E1E9B7" w14:textId="70905C32" w:rsidR="00042E40" w:rsidRPr="003678FE"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Identify which </w:t>
      </w:r>
      <w:r w:rsidR="002F109B">
        <w:t xml:space="preserve">NRC </w:t>
      </w:r>
      <w:r w:rsidRPr="003678FE">
        <w:t>organization writes safety analyses, which organization approves them, and which organization is required to maintain current copies.</w:t>
      </w:r>
    </w:p>
    <w:p w14:paraId="61D00C23"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6E81D2" w14:textId="77777777" w:rsidR="00042E40" w:rsidRPr="003678FE"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Identify the organization responsible for writing RGs and SERs and the organization responsible for approving them.  Describe the requirements for maintaining current copies.</w:t>
      </w:r>
    </w:p>
    <w:p w14:paraId="7B77065D"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3C1D04" w14:textId="77777777" w:rsidR="00042E40" w:rsidRPr="003678FE"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Discuss how enforcement actions relate to SARs or an SER.  </w:t>
      </w:r>
    </w:p>
    <w:p w14:paraId="3D31E66A"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F19CF2" w14:textId="2262AB17" w:rsidR="00F86365" w:rsidRDefault="00042E40" w:rsidP="009D7A16">
      <w:pPr>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Locate where the following can generally be found:</w:t>
      </w:r>
    </w:p>
    <w:p w14:paraId="27EEEC72" w14:textId="77777777" w:rsidR="00F86365" w:rsidRPr="003678FE" w:rsidRDefault="00F86365" w:rsidP="00724B2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33FB3AB0"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safety limits (facility specific)</w:t>
      </w:r>
    </w:p>
    <w:p w14:paraId="480745DB"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design-basis accident analysis</w:t>
      </w:r>
    </w:p>
    <w:p w14:paraId="5A0FCD2E"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maximum-licensed thermal power</w:t>
      </w:r>
    </w:p>
    <w:p w14:paraId="2B3F49C2"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limiting safety system settings (facility specific)</w:t>
      </w:r>
    </w:p>
    <w:p w14:paraId="35FD6E78"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limiting conditions for operation (LCOs)</w:t>
      </w:r>
    </w:p>
    <w:p w14:paraId="5683C703"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bases for LCOs</w:t>
      </w:r>
    </w:p>
    <w:p w14:paraId="18769AA1"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NRC criteria for accepting a safety analysis</w:t>
      </w:r>
    </w:p>
    <w:p w14:paraId="1916D27B"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licensee commitments to various standards</w:t>
      </w:r>
    </w:p>
    <w:p w14:paraId="1B9570CF"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specific, but not necessarily all, approved methods for complying with NRC requirements</w:t>
      </w:r>
    </w:p>
    <w:p w14:paraId="4F156A8C" w14:textId="77777777" w:rsidR="00042E40" w:rsidRPr="003678FE" w:rsidRDefault="00042E40" w:rsidP="009D7A16">
      <w:pPr>
        <w:numPr>
          <w:ilvl w:val="0"/>
          <w:numId w:val="8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licensee security plan</w:t>
      </w:r>
    </w:p>
    <w:p w14:paraId="03A5634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ADECCF8" w14:textId="77777777" w:rsidR="00042E40" w:rsidRPr="00AA60E2" w:rsidRDefault="00042E40" w:rsidP="00C735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AA60E2">
        <w:rPr>
          <w:bCs/>
        </w:rPr>
        <w:t>TASKS:</w:t>
      </w:r>
      <w:r w:rsidRPr="00AA60E2">
        <w:rPr>
          <w:bCs/>
        </w:rPr>
        <w:tab/>
      </w:r>
      <w:r w:rsidR="007075A6">
        <w:rPr>
          <w:bCs/>
        </w:rPr>
        <w:tab/>
      </w:r>
      <w:r w:rsidRPr="00AA60E2">
        <w:rPr>
          <w:bCs/>
        </w:rPr>
        <w:tab/>
        <w:t>1.</w:t>
      </w:r>
      <w:r w:rsidRPr="00AA60E2">
        <w:rPr>
          <w:bCs/>
        </w:rPr>
        <w:tab/>
      </w:r>
      <w:r w:rsidRPr="00AA60E2">
        <w:t xml:space="preserve">Locate all applicable reference documents. </w:t>
      </w:r>
    </w:p>
    <w:p w14:paraId="7161D6CE" w14:textId="4C796C6C" w:rsidR="00C735E9" w:rsidRDefault="00C735E9" w:rsidP="009D7A16">
      <w:pPr>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35D5B">
        <w:rPr>
          <w:bCs/>
        </w:rPr>
        <w:t>Meet with an appropriately qualified inspector and discuss the general objectives of a licensee</w:t>
      </w:r>
      <w:r>
        <w:t xml:space="preserve"> security plan and any restrictions on public availability.  Determine the specific security requirements to which an NRC inspector must personally adhere.</w:t>
      </w:r>
    </w:p>
    <w:p w14:paraId="517A9758" w14:textId="77777777" w:rsidR="00C735E9" w:rsidRDefault="00C735E9" w:rsidP="00C735E9">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0CE435" w14:textId="2769D6B6" w:rsidR="00C735E9" w:rsidRDefault="00C735E9" w:rsidP="009D7A16">
      <w:pPr>
        <w:keepLines/>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t>Discuss with your Office Enforcement Specialist your answers to the above questions related to enforcement policy.</w:t>
      </w:r>
    </w:p>
    <w:p w14:paraId="506A440C" w14:textId="168A2414" w:rsidR="00042E40" w:rsidRDefault="00C735E9" w:rsidP="009D7A16">
      <w:pPr>
        <w:keepNext/>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pPr>
      <w:r>
        <w:t>Meet with your supervisor or the person designated to be your resource for this activity and discuss the items listed in the evaluation criteria section.</w:t>
      </w:r>
    </w:p>
    <w:p w14:paraId="1773CD6A" w14:textId="77777777" w:rsidR="00C735E9" w:rsidRPr="00AA60E2" w:rsidRDefault="00C735E9" w:rsidP="00C735E9">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2A9C59" w14:textId="293642A8"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307D7F">
        <w:rPr>
          <w:bCs/>
        </w:rPr>
        <w:tab/>
      </w:r>
      <w:r w:rsidR="00FC33A6" w:rsidRPr="00AA60E2">
        <w:rPr>
          <w:bCs/>
        </w:rPr>
        <w:tab/>
        <w:t>Obtain</w:t>
      </w:r>
      <w:r w:rsidRPr="003678FE">
        <w:t xml:space="preserve"> your supervisor</w:t>
      </w:r>
      <w:r w:rsidR="00CF15B8">
        <w:t>’</w:t>
      </w:r>
      <w:r w:rsidRPr="003678FE">
        <w:t>s signature in the line item for Basic-Level Certification Signature Card Item ISA-24.</w:t>
      </w:r>
    </w:p>
    <w:p w14:paraId="4ABCC086"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code="1"/>
          <w:pgMar w:top="1440" w:right="1440" w:bottom="1440" w:left="1440" w:header="720" w:footer="720" w:gutter="0"/>
          <w:cols w:space="720"/>
          <w:noEndnote/>
          <w:docGrid w:linePitch="326"/>
        </w:sectPr>
      </w:pPr>
    </w:p>
    <w:p w14:paraId="4632A561"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1FFF45C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244DA4" w14:textId="0E1B900D"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TOPIC:</w:t>
      </w:r>
      <w:r w:rsidRPr="00AA60E2">
        <w:tab/>
      </w:r>
      <w:r w:rsidRPr="00AA60E2">
        <w:tab/>
      </w:r>
      <w:r w:rsidRPr="00AA60E2">
        <w:tab/>
        <w:t>(ISA-25) Security Requirements for Nuclear Power Plants</w:t>
      </w:r>
      <w:r w:rsidRPr="00AA60E2">
        <w:fldChar w:fldCharType="begin"/>
      </w:r>
      <w:r w:rsidRPr="00AA60E2">
        <w:instrText>tc \l2 "</w:instrText>
      </w:r>
      <w:bookmarkStart w:id="106" w:name="_Toc311547170"/>
      <w:bookmarkStart w:id="107" w:name="_Toc83124810"/>
      <w:r w:rsidRPr="00AA60E2">
        <w:instrText>(ISA-25) Security Requirements for Nuclear Power Plants</w:instrText>
      </w:r>
      <w:bookmarkEnd w:id="106"/>
      <w:bookmarkEnd w:id="107"/>
      <w:r w:rsidRPr="00AA60E2">
        <w:fldChar w:fldCharType="end"/>
      </w:r>
      <w:r w:rsidRPr="00AA60E2">
        <w:t xml:space="preserve"> (For power reactor </w:t>
      </w:r>
      <w:r w:rsidR="00286C34">
        <w:t xml:space="preserve">and construction </w:t>
      </w:r>
      <w:r w:rsidRPr="00AA60E2">
        <w:t xml:space="preserve">inspectors only, security requirements for research and test reactors are addressed in course G-106, </w:t>
      </w:r>
      <w:r w:rsidR="00277C73" w:rsidRPr="00AA60E2">
        <w:t>“</w:t>
      </w:r>
      <w:r w:rsidRPr="00AA60E2">
        <w:t>Research and Test Reactor Technology,</w:t>
      </w:r>
      <w:r w:rsidR="00277C73" w:rsidRPr="00AA60E2">
        <w:t>”</w:t>
      </w:r>
      <w:r w:rsidRPr="00AA60E2">
        <w:t xml:space="preserve"> chapter 5, which is a course required by IMC</w:t>
      </w:r>
      <w:r w:rsidR="003246BB">
        <w:t> </w:t>
      </w:r>
      <w:r w:rsidRPr="00AA60E2">
        <w:t>1245 App C5.)</w:t>
      </w:r>
    </w:p>
    <w:p w14:paraId="4EC3537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65A94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provide you with a general understanding of the requirements for the security program at nuclear plants.</w:t>
      </w:r>
    </w:p>
    <w:p w14:paraId="751B4F8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C7906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09FB20C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AREA</w:t>
      </w:r>
      <w:r w:rsidRPr="00AA60E2">
        <w:t>:</w:t>
      </w:r>
      <w:r w:rsidRPr="00AA60E2">
        <w:tab/>
      </w:r>
      <w:r w:rsidRPr="00AA60E2">
        <w:tab/>
      </w:r>
      <w:r w:rsidRPr="00AA60E2">
        <w:tab/>
        <w:t>REGULATORY FRAMEWORK</w:t>
      </w:r>
    </w:p>
    <w:p w14:paraId="02251A9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47A7B8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LEVEL OF </w:t>
      </w:r>
    </w:p>
    <w:p w14:paraId="49E103D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4 hours</w:t>
      </w:r>
    </w:p>
    <w:p w14:paraId="585D493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CF85D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AA60E2">
        <w:tab/>
        <w:t>1.</w:t>
      </w:r>
      <w:r w:rsidRPr="00AA60E2">
        <w:tab/>
      </w:r>
      <w:r w:rsidRPr="003678FE">
        <w:t xml:space="preserve">10 CFR 73.55, </w:t>
      </w:r>
      <w:r w:rsidR="00277C73">
        <w:t>“</w:t>
      </w:r>
      <w:r w:rsidRPr="003678FE">
        <w:t>Requirements for Physical Protection of Licensed Activities in Nuclear Power Reactors against Radiological Sabotage</w:t>
      </w:r>
      <w:r w:rsidR="00277C73">
        <w:t>”</w:t>
      </w:r>
    </w:p>
    <w:p w14:paraId="6D4EA3C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ED1FB7" w14:textId="77777777" w:rsidR="00042E40" w:rsidRPr="003678FE" w:rsidRDefault="00042E40" w:rsidP="009D7A16">
      <w:pPr>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NRC Regulatory Issue Summary (RIS) 2002-12a,</w:t>
      </w:r>
      <w:r>
        <w:t xml:space="preserve"> Revision 1,</w:t>
      </w:r>
      <w:r w:rsidRPr="003678FE">
        <w:t xml:space="preserve"> </w:t>
      </w:r>
      <w:r>
        <w:t>“</w:t>
      </w:r>
      <w:r w:rsidRPr="003678FE">
        <w:t>Power Reactors NRC Threat Advisory and Protective Measures System</w:t>
      </w:r>
      <w:r w:rsidR="00277C73">
        <w:t>”</w:t>
      </w:r>
    </w:p>
    <w:p w14:paraId="2FE6B262"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5619AA" w14:textId="2654CA02" w:rsidR="00042E40" w:rsidRPr="003678FE" w:rsidRDefault="00042E40" w:rsidP="009D7A16">
      <w:pPr>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MD 12.6, </w:t>
      </w:r>
      <w:r w:rsidR="00277C73">
        <w:t>“</w:t>
      </w:r>
      <w:r w:rsidRPr="003678FE">
        <w:t>Sensitive Unclassified Information Security Program</w:t>
      </w:r>
      <w:r w:rsidR="00277C73">
        <w:t>”</w:t>
      </w:r>
    </w:p>
    <w:p w14:paraId="42237436" w14:textId="77777777" w:rsidR="00042E40" w:rsidRPr="003678FE" w:rsidRDefault="00042E40" w:rsidP="00E53E15">
      <w:pPr>
        <w:pStyle w:val="Level1"/>
        <w:numPr>
          <w:ilvl w:val="0"/>
          <w:numId w:val="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652E1335" w14:textId="77777777" w:rsidR="00042E40" w:rsidRPr="003678FE" w:rsidRDefault="00042E40" w:rsidP="009D7A16">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10 CFR 73.21, </w:t>
      </w:r>
      <w:r w:rsidR="00277C73">
        <w:t>“</w:t>
      </w:r>
      <w:r w:rsidRPr="003678FE">
        <w:t>Requirements for the Protection of Safeguards Information</w:t>
      </w:r>
      <w:r w:rsidR="00277C73">
        <w:t>”</w:t>
      </w:r>
    </w:p>
    <w:p w14:paraId="33A3BF0E"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E55E05" w14:textId="77777777" w:rsidR="00042E40" w:rsidRPr="003678FE" w:rsidRDefault="00042E40" w:rsidP="009D7A16">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SECY-04-0191, </w:t>
      </w:r>
      <w:r w:rsidR="00277C73">
        <w:t>“</w:t>
      </w:r>
      <w:r w:rsidRPr="003678FE">
        <w:t>Withholding Sensitive Unclassified Information Concerning Nuclear Power Reactors from Public Disclosure</w:t>
      </w:r>
      <w:r w:rsidR="00277C73">
        <w:t>”</w:t>
      </w:r>
    </w:p>
    <w:p w14:paraId="1954A8C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DCA92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EVALUATION </w:t>
      </w:r>
    </w:p>
    <w:p w14:paraId="2F51E72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AA60E2">
        <w:rPr>
          <w:bCs/>
        </w:rPr>
        <w:tab/>
      </w:r>
      <w:r w:rsidRPr="00AA60E2">
        <w:t>Upon</w:t>
      </w:r>
      <w:r w:rsidRPr="003678FE">
        <w:t xml:space="preserve"> completion of this activity, you will be asked to demonstrate your understanding of the requirements for a security program at a nuclear plant by successfully doing the following:</w:t>
      </w:r>
    </w:p>
    <w:p w14:paraId="741CAC09"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00C750" w14:textId="77777777" w:rsidR="00042E40" w:rsidRPr="003678FE" w:rsidRDefault="00042E40"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how the site security force maintains access control of the owner</w:t>
      </w:r>
      <w:r>
        <w:t>-</w:t>
      </w:r>
      <w:r w:rsidRPr="003678FE">
        <w:t>controlled, protected, and vital areas.</w:t>
      </w:r>
    </w:p>
    <w:p w14:paraId="37EB0D39"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671048" w14:textId="77777777" w:rsidR="00042E40" w:rsidRPr="003678FE" w:rsidRDefault="00042E40"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intrusion detection equipment.</w:t>
      </w:r>
    </w:p>
    <w:p w14:paraId="3FE88C6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5FE526" w14:textId="1DD6801A" w:rsidR="00042E40" w:rsidRPr="003678FE" w:rsidRDefault="00F92064"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w:t>
      </w:r>
      <w:r w:rsidR="00042E40" w:rsidRPr="003678FE">
        <w:t xml:space="preserve">iscuss the </w:t>
      </w:r>
      <w:r w:rsidR="00042E40">
        <w:t>two threat levels</w:t>
      </w:r>
      <w:r w:rsidR="00042E40" w:rsidRPr="003678FE">
        <w:t xml:space="preserve"> and the corresponding actions for each</w:t>
      </w:r>
      <w:r w:rsidR="00042E40" w:rsidRPr="004A4947">
        <w:t xml:space="preserve"> </w:t>
      </w:r>
      <w:r w:rsidR="00042E40">
        <w:t>level</w:t>
      </w:r>
      <w:r w:rsidR="00042E40" w:rsidRPr="003678FE">
        <w:t>, as provided in RIS 2002-12a</w:t>
      </w:r>
      <w:r w:rsidR="00042E40">
        <w:t>,</w:t>
      </w:r>
      <w:r w:rsidR="00042E40" w:rsidRPr="009E6E42">
        <w:t xml:space="preserve"> </w:t>
      </w:r>
      <w:r w:rsidR="00042E40">
        <w:t>Revision 1.</w:t>
      </w:r>
    </w:p>
    <w:p w14:paraId="14E6BB73"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B1D9AE" w14:textId="0ADDAF55" w:rsidR="00F572B7" w:rsidRDefault="00042E40"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F572B7" w:rsidSect="00D400A3">
          <w:footerReference w:type="default" r:id="rId44"/>
          <w:pgSz w:w="12240" w:h="15840" w:code="1"/>
          <w:pgMar w:top="1440" w:right="1440" w:bottom="1440" w:left="1440" w:header="720" w:footer="720" w:gutter="0"/>
          <w:cols w:space="720"/>
          <w:noEndnote/>
          <w:docGrid w:linePitch="326"/>
        </w:sectPr>
      </w:pPr>
      <w:r w:rsidRPr="003678FE">
        <w:t xml:space="preserve">Explain the need for maintaining classification of certain material safeguards and the proper handling of the material. </w:t>
      </w:r>
      <w:r w:rsidR="0033145A">
        <w:t xml:space="preserve"> </w:t>
      </w:r>
    </w:p>
    <w:p w14:paraId="2BF8DD2D" w14:textId="40C2F244" w:rsidR="00042E40" w:rsidRPr="003678FE" w:rsidRDefault="00850A72"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08" w:author="Author">
        <w:r w:rsidRPr="003678FE">
          <w:t xml:space="preserve">Discuss the </w:t>
        </w:r>
      </w:ins>
      <w:r w:rsidR="00DF16C9" w:rsidRPr="00DF16C9">
        <w:t>Sensitive Unclassified Non-Safeguards Information (SUNSI) program</w:t>
      </w:r>
      <w:r w:rsidR="00042E40" w:rsidRPr="003678FE">
        <w:t>.</w:t>
      </w:r>
    </w:p>
    <w:p w14:paraId="0549CFA8" w14:textId="77777777" w:rsidR="00042E40" w:rsidRDefault="00042E40" w:rsidP="00E53E15"/>
    <w:p w14:paraId="7BB01E5E" w14:textId="77777777" w:rsidR="00042E40" w:rsidRPr="003678FE" w:rsidRDefault="00042E40" w:rsidP="009D7A16">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responsibilities of escorting individuals inside protected and vital areas.</w:t>
      </w:r>
    </w:p>
    <w:p w14:paraId="2E8A0126"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5AD229" w14:textId="133E3096"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TASKS:</w:t>
      </w:r>
      <w:r w:rsidRPr="00AA60E2">
        <w:rPr>
          <w:bCs/>
        </w:rPr>
        <w:tab/>
      </w:r>
      <w:r w:rsidR="00AA60E2">
        <w:rPr>
          <w:bCs/>
        </w:rPr>
        <w:tab/>
      </w:r>
      <w:r w:rsidRPr="00AA60E2">
        <w:rPr>
          <w:bCs/>
        </w:rPr>
        <w:tab/>
        <w:t>1.</w:t>
      </w:r>
      <w:r w:rsidRPr="00AA60E2">
        <w:rPr>
          <w:bCs/>
        </w:rPr>
        <w:tab/>
      </w:r>
      <w:r w:rsidRPr="00AA60E2">
        <w:t>C</w:t>
      </w:r>
      <w:r w:rsidRPr="003678FE">
        <w:t xml:space="preserve">omplete </w:t>
      </w:r>
      <w:r w:rsidR="004B6B46">
        <w:t xml:space="preserve">all three modules of the </w:t>
      </w:r>
      <w:r w:rsidRPr="003678FE">
        <w:t>Information Security (INFOSEC) Awareness Training</w:t>
      </w:r>
      <w:r w:rsidR="001124BD">
        <w:t xml:space="preserve"> that </w:t>
      </w:r>
      <w:r w:rsidR="00FC33A6">
        <w:t>is in</w:t>
      </w:r>
      <w:r w:rsidR="001124BD">
        <w:t xml:space="preserve"> TMS</w:t>
      </w:r>
      <w:r w:rsidRPr="003678FE">
        <w:t xml:space="preserve">.  </w:t>
      </w:r>
    </w:p>
    <w:p w14:paraId="575440B0" w14:textId="77777777" w:rsidR="00196593" w:rsidRPr="003678FE" w:rsidRDefault="00196593"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038DF061" w14:textId="55E08985" w:rsidR="00042E40" w:rsidRPr="003678FE" w:rsidRDefault="00032182" w:rsidP="009D7A16">
      <w:pPr>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Locate </w:t>
      </w:r>
      <w:r w:rsidR="00042E40" w:rsidRPr="003678FE">
        <w:t>and bookmark electronic locations of the above-stated reference material for personal use and future reference.  Electronic copies can be found on the NRC external Web site in the Electronic Reading Room.</w:t>
      </w:r>
    </w:p>
    <w:p w14:paraId="774B71BB"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57117D" w14:textId="77777777" w:rsidR="00042E40" w:rsidRPr="003678FE" w:rsidRDefault="00042E40" w:rsidP="009D7A16">
      <w:pPr>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Review the reference material to gain an understanding of the principles discussed in the evaluation criteria.</w:t>
      </w:r>
    </w:p>
    <w:p w14:paraId="3B46BA4F"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236630A2" w14:textId="77777777" w:rsidR="00042E40" w:rsidRPr="003678FE" w:rsidRDefault="00042E40" w:rsidP="009D7A16">
      <w:pPr>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Review and discuss the evaluation criteria with your supervisor or a fully qualified inspector. </w:t>
      </w:r>
    </w:p>
    <w:p w14:paraId="226478B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77D15C" w14:textId="43DD4C34"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307D7F">
        <w:tab/>
      </w:r>
      <w:r w:rsidR="00FC33A6" w:rsidRPr="00AA60E2">
        <w:tab/>
        <w:t>Obtain</w:t>
      </w:r>
      <w:r w:rsidRPr="00AA60E2">
        <w:t xml:space="preserve"> </w:t>
      </w:r>
      <w:r w:rsidRPr="003678FE">
        <w:t>your supervisor</w:t>
      </w:r>
      <w:r w:rsidR="00CF15B8">
        <w:t>’</w:t>
      </w:r>
      <w:r w:rsidRPr="003678FE">
        <w:t>s signature in the line item for Basic-Level Certification Signature Card Item ISA-25.</w:t>
      </w:r>
    </w:p>
    <w:p w14:paraId="26A777D6"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pgSz w:w="12240" w:h="15840" w:code="1"/>
          <w:pgMar w:top="1440" w:right="1440" w:bottom="1440" w:left="1440" w:header="720" w:footer="720" w:gutter="0"/>
          <w:cols w:space="720"/>
          <w:noEndnote/>
          <w:docGrid w:linePitch="326"/>
        </w:sectPr>
      </w:pPr>
    </w:p>
    <w:p w14:paraId="01AD162D"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6838701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3242CF" w14:textId="64584284"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TOPIC:</w:t>
      </w:r>
      <w:r w:rsidRPr="00AA60E2">
        <w:tab/>
      </w:r>
      <w:r w:rsidRPr="00AA60E2">
        <w:tab/>
      </w:r>
      <w:r w:rsidRPr="00AA60E2">
        <w:tab/>
        <w:t>(ISA-26) Exploring the Operating Reactor Assessment Program</w:t>
      </w:r>
      <w:r w:rsidR="00496923">
        <w:t xml:space="preserve"> </w:t>
      </w:r>
      <w:r w:rsidRPr="00AA60E2">
        <w:fldChar w:fldCharType="begin"/>
      </w:r>
      <w:r w:rsidRPr="00AA60E2">
        <w:instrText>tc \l2 "</w:instrText>
      </w:r>
      <w:bookmarkStart w:id="109" w:name="_Toc311547171"/>
      <w:bookmarkStart w:id="110" w:name="_Toc435534973"/>
      <w:bookmarkStart w:id="111" w:name="_Toc83124811"/>
      <w:r w:rsidRPr="00AA60E2">
        <w:instrText>(ISA-26) Exploring the Operating Reactor Assessment Program</w:instrText>
      </w:r>
      <w:bookmarkEnd w:id="109"/>
      <w:bookmarkEnd w:id="110"/>
      <w:bookmarkEnd w:id="111"/>
      <w:r w:rsidRPr="00AA60E2">
        <w:fldChar w:fldCharType="end"/>
      </w:r>
      <w:r w:rsidR="00724B28">
        <w:t xml:space="preserve"> </w:t>
      </w:r>
      <w:r w:rsidRPr="00AA60E2">
        <w:t xml:space="preserve">(for power reactor </w:t>
      </w:r>
      <w:r w:rsidR="00496923" w:rsidRPr="00496923">
        <w:t xml:space="preserve">and construction </w:t>
      </w:r>
      <w:r w:rsidRPr="00AA60E2">
        <w:t>inspectors only)</w:t>
      </w:r>
    </w:p>
    <w:p w14:paraId="1B39DF1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30FBD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study activity is for you to obtain a broad overall knowledge of the operating reactor assessment program.  Upon completion of this study activity, you will have the necessary background to initiate a more detailed study of the</w:t>
      </w:r>
      <w:r w:rsidR="00496923">
        <w:t xml:space="preserve"> operating reactor</w:t>
      </w:r>
      <w:r w:rsidRPr="00AA60E2">
        <w:t xml:space="preserve"> </w:t>
      </w:r>
      <w:r w:rsidR="00496923">
        <w:t xml:space="preserve">assessment </w:t>
      </w:r>
      <w:r w:rsidRPr="00AA60E2">
        <w:t xml:space="preserve">program in which you will learn </w:t>
      </w:r>
      <w:r w:rsidR="00496923">
        <w:t>about performance assessments, including inputs, when conducted, and resulting actions</w:t>
      </w:r>
      <w:r w:rsidRPr="00AA60E2">
        <w:t>.</w:t>
      </w:r>
    </w:p>
    <w:p w14:paraId="7039D8D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41A93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5005AAD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ASSESSMENT</w:t>
      </w:r>
    </w:p>
    <w:p w14:paraId="047746A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REGULATORY FRAMEWORK</w:t>
      </w:r>
    </w:p>
    <w:p w14:paraId="6EDD707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31821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465890F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24 hours</w:t>
      </w:r>
    </w:p>
    <w:p w14:paraId="4EBEEB3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52646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3678FE">
        <w:tab/>
        <w:t>1.</w:t>
      </w:r>
      <w:r w:rsidRPr="003678FE">
        <w:tab/>
        <w:t xml:space="preserve">NUREG-1649, </w:t>
      </w:r>
      <w:r w:rsidR="00277C73">
        <w:t>“</w:t>
      </w:r>
      <w:r w:rsidRPr="003678FE">
        <w:t>Reactor Oversight Process</w:t>
      </w:r>
      <w:r w:rsidR="00277C73">
        <w:t>”</w:t>
      </w:r>
      <w:r w:rsidRPr="003678FE">
        <w:t xml:space="preserve"> (for power reactor inspectors only)</w:t>
      </w:r>
    </w:p>
    <w:p w14:paraId="2CE207C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5120A7" w14:textId="77777777" w:rsidR="00042E40" w:rsidRDefault="00042E40" w:rsidP="009D7A16">
      <w:pPr>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IMC 061</w:t>
      </w:r>
      <w:r w:rsidR="002F7725">
        <w:t>1</w:t>
      </w:r>
      <w:r w:rsidRPr="003678FE">
        <w:t xml:space="preserve">, </w:t>
      </w:r>
      <w:r w:rsidR="00277C73">
        <w:t>“</w:t>
      </w:r>
      <w:r w:rsidRPr="003678FE">
        <w:t>Power Reactor Inspection Reports</w:t>
      </w:r>
      <w:r w:rsidR="00277C73">
        <w:t>”</w:t>
      </w:r>
    </w:p>
    <w:p w14:paraId="215E8BD3" w14:textId="77777777" w:rsidR="002F7725" w:rsidRDefault="002F7725" w:rsidP="00F207B7">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pPr>
    </w:p>
    <w:p w14:paraId="4326D985" w14:textId="77777777" w:rsidR="002F7725" w:rsidRPr="003678FE" w:rsidRDefault="002F7725" w:rsidP="009D7A16">
      <w:pPr>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IMC 0612, “Issue Screening”</w:t>
      </w:r>
    </w:p>
    <w:p w14:paraId="4473A22D"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21708A" w14:textId="77777777" w:rsidR="00042E40" w:rsidRDefault="00042E40" w:rsidP="009D7A16">
      <w:pPr>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0305, </w:t>
      </w:r>
      <w:r w:rsidR="00277C73">
        <w:t>“</w:t>
      </w:r>
      <w:r w:rsidRPr="003678FE">
        <w:t>Operating Reactor Assessment Program</w:t>
      </w:r>
      <w:r w:rsidR="00277C73">
        <w:t>”</w:t>
      </w:r>
    </w:p>
    <w:p w14:paraId="54E72FF4"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pPr>
    </w:p>
    <w:p w14:paraId="44278AF8" w14:textId="77777777" w:rsidR="00042E40" w:rsidRDefault="00042E40" w:rsidP="009D7A16">
      <w:pPr>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IMC 0308, Attachment 4, </w:t>
      </w:r>
      <w:r w:rsidR="002F7725">
        <w:t>“</w:t>
      </w:r>
      <w:r w:rsidRPr="003678FE">
        <w:t>Technical Basis for Assessment</w:t>
      </w:r>
      <w:r>
        <w:t>”</w:t>
      </w:r>
    </w:p>
    <w:p w14:paraId="3C0B1214"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FC155C5" w14:textId="77777777" w:rsidR="00042E40" w:rsidRPr="00B5661B" w:rsidRDefault="00042E40" w:rsidP="009D7A16">
      <w:pPr>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I</w:t>
      </w:r>
      <w:r w:rsidRPr="00B5661B">
        <w:t>MC</w:t>
      </w:r>
      <w:r>
        <w:t xml:space="preserve"> </w:t>
      </w:r>
      <w:r w:rsidRPr="00B5661B">
        <w:t>0310</w:t>
      </w:r>
      <w:r>
        <w:t>,</w:t>
      </w:r>
      <w:r w:rsidRPr="00B5661B">
        <w:t xml:space="preserve"> </w:t>
      </w:r>
      <w:r>
        <w:t>“</w:t>
      </w:r>
      <w:r w:rsidR="00C82B43">
        <w:t>Aspects Within the Cross-Cutting Areas</w:t>
      </w:r>
      <w:r>
        <w:t>”</w:t>
      </w:r>
    </w:p>
    <w:p w14:paraId="07042B81"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4605AB8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62927F09"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AA60E2">
        <w:rPr>
          <w:bCs/>
        </w:rPr>
        <w:tab/>
      </w:r>
      <w:r w:rsidRPr="003678FE">
        <w:t xml:space="preserve">After completing this study activity, you will demonstrate your understanding of the Operating Reactor Assessment Program by successfully doing the following: </w:t>
      </w:r>
    </w:p>
    <w:p w14:paraId="2920551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6C03A7" w14:textId="77777777" w:rsidR="00042E40" w:rsidRPr="003678FE" w:rsidRDefault="00042E40" w:rsidP="009D7A16">
      <w:pPr>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the Reactor Oversight Process.</w:t>
      </w:r>
    </w:p>
    <w:p w14:paraId="42D50A6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FC6750" w14:textId="77777777" w:rsidR="00042E40" w:rsidRPr="003678FE" w:rsidRDefault="00042E40" w:rsidP="009D7A16">
      <w:pPr>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end-of-cycle assessment</w:t>
      </w:r>
      <w:r w:rsidR="00E56FFD">
        <w:t>s</w:t>
      </w:r>
      <w:r w:rsidRPr="003678FE">
        <w:t>.</w:t>
      </w:r>
    </w:p>
    <w:p w14:paraId="4B14186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F8943D" w14:textId="77777777" w:rsidR="00042E40" w:rsidRPr="003678FE" w:rsidRDefault="00042E40" w:rsidP="009D7A16">
      <w:pPr>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Explain when a Plant Performance Summary must be developed and what types of information are included in the plant performance summary as discussed in </w:t>
      </w:r>
      <w:r>
        <w:t xml:space="preserve">Section </w:t>
      </w:r>
      <w:r w:rsidRPr="00CA5190">
        <w:t>07.0</w:t>
      </w:r>
      <w:r w:rsidR="00E56FFD">
        <w:t>3</w:t>
      </w:r>
      <w:r w:rsidRPr="00CA5190">
        <w:t xml:space="preserve">.b (end-of-cycle review preparation) </w:t>
      </w:r>
      <w:r w:rsidRPr="003678FE">
        <w:t>of IMC 0305.</w:t>
      </w:r>
    </w:p>
    <w:p w14:paraId="475BC5D2"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42E40" w:rsidSect="00D400A3">
          <w:footerReference w:type="default" r:id="rId45"/>
          <w:pgSz w:w="12240" w:h="15840" w:code="1"/>
          <w:pgMar w:top="1440" w:right="1440" w:bottom="1440" w:left="1440" w:header="720" w:footer="720" w:gutter="0"/>
          <w:cols w:space="720"/>
          <w:noEndnote/>
          <w:docGrid w:linePitch="326"/>
        </w:sectPr>
      </w:pPr>
    </w:p>
    <w:p w14:paraId="26C0E51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20F74C" w14:textId="77777777" w:rsidR="00042E40" w:rsidRPr="003678FE" w:rsidRDefault="00042E40" w:rsidP="009D7A16">
      <w:pPr>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State the purpose of the action matrix and describe the five different plant performance designations.</w:t>
      </w:r>
    </w:p>
    <w:p w14:paraId="78BBFFF0"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569884" w14:textId="77777777" w:rsidR="00042E40" w:rsidRPr="003678FE" w:rsidRDefault="00042E40" w:rsidP="009D7A16">
      <w:pPr>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Describe what a crosscutting issue is and the criteria for its initiation.</w:t>
      </w:r>
    </w:p>
    <w:p w14:paraId="1825E36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9101D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3678FE">
        <w:tab/>
        <w:t xml:space="preserve">Locate NUREG-1649 (for power reactor inspectors only).  Read the NUREG to become aware of the concept of the assessment of plant performance and the NRC response. </w:t>
      </w:r>
    </w:p>
    <w:p w14:paraId="56015E4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8A2E86" w14:textId="77777777" w:rsidR="00042E40" w:rsidRPr="003678FE" w:rsidRDefault="00042E40" w:rsidP="009D7A16">
      <w:pPr>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Locate IMC 0305.  Read IMC 0305 to gain an understanding of how the NRC assesses licensee performance</w:t>
      </w:r>
      <w:r w:rsidR="002B7222" w:rsidRPr="002B7222">
        <w:t>, including security issues,</w:t>
      </w:r>
      <w:r w:rsidR="007D7B88">
        <w:t xml:space="preserve"> </w:t>
      </w:r>
      <w:r w:rsidR="002B7222">
        <w:t>and</w:t>
      </w:r>
      <w:r w:rsidRPr="003678FE">
        <w:t xml:space="preserve"> the actions the NRC takes for varying levels of licensee performance</w:t>
      </w:r>
      <w:r w:rsidR="002B7222">
        <w:t>.</w:t>
      </w:r>
    </w:p>
    <w:p w14:paraId="0927852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2AEA2D" w14:textId="6B35EF0D" w:rsidR="00042E40" w:rsidRPr="003678FE" w:rsidRDefault="00042E40" w:rsidP="009D7A16">
      <w:pPr>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Locate the Plant Assessment and Results link in ROP Digital City (introduced in ISA-2)</w:t>
      </w:r>
      <w:r w:rsidR="00F24C2D">
        <w:t>,</w:t>
      </w:r>
      <w:r w:rsidR="005B530B">
        <w:t xml:space="preserve"> under the </w:t>
      </w:r>
      <w:r w:rsidR="0082638B">
        <w:t>Inspection and ROP Information</w:t>
      </w:r>
      <w:r w:rsidR="00C86A1D">
        <w:t xml:space="preserve"> </w:t>
      </w:r>
      <w:r w:rsidR="005B530B">
        <w:t>tab</w:t>
      </w:r>
      <w:r w:rsidRPr="003678FE">
        <w:t xml:space="preserve">.  </w:t>
      </w:r>
      <w:r w:rsidR="00291123" w:rsidRPr="003678FE">
        <w:t>Discuss the information provided</w:t>
      </w:r>
      <w:r w:rsidR="00F738EA">
        <w:t xml:space="preserve">. </w:t>
      </w:r>
    </w:p>
    <w:p w14:paraId="25669A1D"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33153C" w14:textId="77777777" w:rsidR="00042E40" w:rsidRPr="003678FE" w:rsidRDefault="00042E40" w:rsidP="009D7A16">
      <w:pPr>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Locate the ROP Action Matrix Summary and the historical ROP Action Matrix Summaries.  Discuss the information provided.  </w:t>
      </w:r>
    </w:p>
    <w:p w14:paraId="7EC2A2AB"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E76E57" w14:textId="77777777" w:rsidR="00042E40" w:rsidRPr="003678FE" w:rsidRDefault="00042E40" w:rsidP="009D7A16">
      <w:pPr>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Attend several end-of-cycle review meetings to gain an understanding of the purpose of the meeting, the information discussed, and the decisions made.  Whenever possible, attend a meeting that includes a discussion of crosscutting issues, a discussion of plant performance summary (Exhibit 7), and a discussion of safety significant findings and performance indicators.</w:t>
      </w:r>
      <w:r w:rsidR="004F6E2A">
        <w:t xml:space="preserve">  (Construction inspectors can attend a construction site review meeting if available).</w:t>
      </w:r>
    </w:p>
    <w:p w14:paraId="4880A89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D09069" w14:textId="77777777" w:rsidR="00042E40" w:rsidRPr="003678FE" w:rsidRDefault="00042E40" w:rsidP="009D7A16">
      <w:pPr>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7E40C0A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52C46A0" w14:textId="5F2ADF9F"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307D7F">
        <w:rPr>
          <w:bCs/>
        </w:rPr>
        <w:tab/>
      </w:r>
      <w:r w:rsidR="00FC33A6" w:rsidRPr="00AA60E2">
        <w:rPr>
          <w:bCs/>
        </w:rPr>
        <w:tab/>
        <w:t>Obtain</w:t>
      </w:r>
      <w:r w:rsidRPr="003678FE">
        <w:t xml:space="preserve"> your supervisor</w:t>
      </w:r>
      <w:r w:rsidR="00CF15B8">
        <w:t>’</w:t>
      </w:r>
      <w:r w:rsidRPr="003678FE">
        <w:t>s signature in the line item for Basic-Level Certification Signature Card Item ISA-26.</w:t>
      </w:r>
    </w:p>
    <w:p w14:paraId="5E9E2E2E"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footerReference w:type="default" r:id="rId46"/>
          <w:pgSz w:w="12240" w:h="15840" w:code="1"/>
          <w:pgMar w:top="1440" w:right="1440" w:bottom="1440" w:left="1440" w:header="720" w:footer="720" w:gutter="0"/>
          <w:cols w:space="720"/>
          <w:noEndnote/>
          <w:docGrid w:linePitch="326"/>
        </w:sectPr>
      </w:pPr>
    </w:p>
    <w:p w14:paraId="755E948B" w14:textId="77777777" w:rsidR="00425440" w:rsidRPr="00425440" w:rsidRDefault="00425440" w:rsidP="00A83D81">
      <w:pPr>
        <w:pStyle w:val="StyleCentered"/>
      </w:pPr>
      <w:r w:rsidRPr="00425440">
        <w:t>Basic-Level Study Activity</w:t>
      </w:r>
    </w:p>
    <w:p w14:paraId="48757FAC" w14:textId="77777777" w:rsidR="00425440" w:rsidRPr="00425440" w:rsidRDefault="00425440" w:rsidP="00425440">
      <w:pPr>
        <w:rPr>
          <w:bCs/>
        </w:rPr>
      </w:pPr>
    </w:p>
    <w:p w14:paraId="5EAFC7F8" w14:textId="77777777" w:rsidR="00211804" w:rsidRPr="00211804" w:rsidRDefault="00425440" w:rsidP="00211804">
      <w:pPr>
        <w:tabs>
          <w:tab w:val="left" w:pos="2074"/>
        </w:tabs>
        <w:ind w:left="2070" w:hanging="2070"/>
        <w:rPr>
          <w:bCs/>
        </w:rPr>
      </w:pPr>
      <w:r w:rsidRPr="00425440">
        <w:rPr>
          <w:bCs/>
        </w:rPr>
        <w:t>TOPIC:</w:t>
      </w:r>
      <w:r w:rsidRPr="00425440">
        <w:rPr>
          <w:bCs/>
        </w:rPr>
        <w:tab/>
        <w:t>(ISA-26a) Exploring the Construction Assessment Program (for construction inspectors only)</w:t>
      </w:r>
      <w:r w:rsidR="00434314" w:rsidRPr="00434314">
        <w:rPr>
          <w:bCs/>
        </w:rPr>
        <w:t xml:space="preserve"> </w:t>
      </w:r>
      <w:r w:rsidR="00434314" w:rsidRPr="00434314">
        <w:rPr>
          <w:bCs/>
        </w:rPr>
        <w:fldChar w:fldCharType="begin"/>
      </w:r>
      <w:r w:rsidR="00434314" w:rsidRPr="00434314">
        <w:rPr>
          <w:bCs/>
        </w:rPr>
        <w:instrText>tc \l2 "</w:instrText>
      </w:r>
      <w:bookmarkStart w:id="112" w:name="_Toc83124812"/>
      <w:r w:rsidR="00434314" w:rsidRPr="00434314">
        <w:rPr>
          <w:bCs/>
        </w:rPr>
        <w:instrText>(ISA-26a) Exploring the Construction Assessment Program</w:instrText>
      </w:r>
      <w:bookmarkEnd w:id="112"/>
      <w:r w:rsidR="00434314" w:rsidRPr="00434314">
        <w:rPr>
          <w:bCs/>
        </w:rPr>
        <w:fldChar w:fldCharType="end"/>
      </w:r>
      <w:r w:rsidR="00211804" w:rsidRPr="00211804">
        <w:t xml:space="preserve"> </w:t>
      </w:r>
    </w:p>
    <w:p w14:paraId="189750CF" w14:textId="77777777" w:rsidR="00425440" w:rsidRPr="00425440" w:rsidRDefault="00425440" w:rsidP="00211804">
      <w:pPr>
        <w:tabs>
          <w:tab w:val="left" w:pos="2070"/>
        </w:tabs>
        <w:ind w:left="2070" w:hanging="2070"/>
        <w:rPr>
          <w:bCs/>
        </w:rPr>
      </w:pPr>
    </w:p>
    <w:p w14:paraId="0003D544" w14:textId="77777777" w:rsidR="00425440" w:rsidRPr="00425440" w:rsidRDefault="00425440" w:rsidP="00425440">
      <w:pPr>
        <w:ind w:left="2070" w:hanging="2070"/>
        <w:rPr>
          <w:bCs/>
        </w:rPr>
      </w:pPr>
      <w:r w:rsidRPr="00425440">
        <w:rPr>
          <w:bCs/>
        </w:rPr>
        <w:t>PURPOSE:</w:t>
      </w:r>
      <w:r w:rsidRPr="00425440">
        <w:rPr>
          <w:bCs/>
        </w:rPr>
        <w:tab/>
        <w:t xml:space="preserve">The purpose of this study activity is for you to obtain a broad overall knowledge of the </w:t>
      </w:r>
      <w:r w:rsidRPr="004227B6">
        <w:rPr>
          <w:bCs/>
        </w:rPr>
        <w:t>construction</w:t>
      </w:r>
      <w:r w:rsidRPr="00425440">
        <w:rPr>
          <w:bCs/>
        </w:rPr>
        <w:t xml:space="preserve"> assessment program.  Upon completion of this study activity, you will have the necessary background to initiate a more detailed study of the</w:t>
      </w:r>
      <w:r w:rsidRPr="004227B6">
        <w:rPr>
          <w:bCs/>
        </w:rPr>
        <w:t xml:space="preserve"> </w:t>
      </w:r>
      <w:r w:rsidRPr="00425440">
        <w:rPr>
          <w:bCs/>
        </w:rPr>
        <w:t>inspection program in which you will learn the specifics of what an inspector does,</w:t>
      </w:r>
      <w:r w:rsidRPr="004227B6">
        <w:rPr>
          <w:bCs/>
        </w:rPr>
        <w:t xml:space="preserve"> </w:t>
      </w:r>
      <w:r w:rsidRPr="00425440">
        <w:rPr>
          <w:bCs/>
        </w:rPr>
        <w:t>why it is done, and how it is done.</w:t>
      </w:r>
    </w:p>
    <w:p w14:paraId="2E1950CB" w14:textId="77777777" w:rsidR="00425440" w:rsidRPr="00425440" w:rsidRDefault="00425440" w:rsidP="00425440">
      <w:pPr>
        <w:rPr>
          <w:bCs/>
        </w:rPr>
      </w:pPr>
    </w:p>
    <w:p w14:paraId="1C3D5357" w14:textId="77777777" w:rsidR="00425440" w:rsidRPr="00425440" w:rsidRDefault="00425440" w:rsidP="00425440">
      <w:pPr>
        <w:rPr>
          <w:bCs/>
        </w:rPr>
      </w:pPr>
      <w:r w:rsidRPr="00425440">
        <w:rPr>
          <w:bCs/>
        </w:rPr>
        <w:t>COMPETENCY</w:t>
      </w:r>
    </w:p>
    <w:p w14:paraId="77B2FEDD" w14:textId="77777777" w:rsidR="00425440" w:rsidRPr="004227B6"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25440">
        <w:rPr>
          <w:bCs/>
        </w:rPr>
        <w:t>AREA:</w:t>
      </w:r>
      <w:r w:rsidRPr="00425440">
        <w:rPr>
          <w:bCs/>
        </w:rPr>
        <w:tab/>
      </w:r>
      <w:r w:rsidRPr="00425440">
        <w:rPr>
          <w:bCs/>
        </w:rPr>
        <w:tab/>
        <w:t xml:space="preserve">      </w:t>
      </w:r>
      <w:r>
        <w:rPr>
          <w:bCs/>
        </w:rPr>
        <w:tab/>
      </w:r>
      <w:r w:rsidRPr="004227B6">
        <w:t>ASSESSMENT</w:t>
      </w:r>
      <w:r>
        <w:t xml:space="preserve"> and </w:t>
      </w:r>
      <w:r w:rsidRPr="004227B6">
        <w:t>REGULATORY FRAMEWORK</w:t>
      </w:r>
    </w:p>
    <w:p w14:paraId="28E86D12" w14:textId="77777777" w:rsidR="00425440" w:rsidRPr="00425440" w:rsidRDefault="00425440" w:rsidP="00425440">
      <w:pPr>
        <w:rPr>
          <w:bCs/>
        </w:rPr>
      </w:pPr>
    </w:p>
    <w:p w14:paraId="77AD024F"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25440">
        <w:rPr>
          <w:bCs/>
        </w:rPr>
        <w:t>LEVEL OF</w:t>
      </w:r>
    </w:p>
    <w:p w14:paraId="433E886F" w14:textId="77777777" w:rsidR="00425440" w:rsidRPr="004227B6"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425440">
        <w:rPr>
          <w:bCs/>
        </w:rPr>
        <w:t>EFFORT:</w:t>
      </w:r>
      <w:r w:rsidRPr="004227B6">
        <w:tab/>
      </w:r>
      <w:r w:rsidRPr="004227B6">
        <w:tab/>
        <w:t>24 hours</w:t>
      </w:r>
    </w:p>
    <w:p w14:paraId="5104EE5A" w14:textId="77777777" w:rsidR="00425440" w:rsidRPr="00425440" w:rsidRDefault="00425440" w:rsidP="00425440">
      <w:pPr>
        <w:rPr>
          <w:bCs/>
        </w:rPr>
      </w:pPr>
    </w:p>
    <w:p w14:paraId="4538DF57" w14:textId="77777777" w:rsidR="00425440" w:rsidRPr="004227B6"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DCF4FB"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25440">
        <w:t>REFERENCES:</w:t>
      </w:r>
      <w:r w:rsidRPr="004227B6">
        <w:tab/>
        <w:t>1.</w:t>
      </w:r>
      <w:r w:rsidRPr="004227B6">
        <w:tab/>
        <w:t>IMC 061</w:t>
      </w:r>
      <w:r w:rsidRPr="00425440">
        <w:t>3, “Power Reactor Construction Inspection Reports”</w:t>
      </w:r>
    </w:p>
    <w:p w14:paraId="04AF1C00"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25440">
        <w:tab/>
      </w:r>
      <w:r w:rsidRPr="00425440">
        <w:tab/>
      </w:r>
      <w:r w:rsidRPr="00425440">
        <w:tab/>
      </w:r>
      <w:r w:rsidRPr="00425440">
        <w:tab/>
        <w:t>2.</w:t>
      </w:r>
      <w:r w:rsidRPr="00425440">
        <w:tab/>
        <w:t>IMC 2505, “Periodic Assessment of Construction Inspection Program Results”</w:t>
      </w:r>
    </w:p>
    <w:p w14:paraId="4CD1E52B"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25440">
        <w:tab/>
      </w:r>
      <w:r w:rsidRPr="00425440">
        <w:tab/>
      </w:r>
      <w:r w:rsidRPr="00425440">
        <w:tab/>
      </w:r>
      <w:r w:rsidRPr="00425440">
        <w:tab/>
        <w:t>3.</w:t>
      </w:r>
      <w:r w:rsidRPr="00425440">
        <w:tab/>
        <w:t>NUREG-2165, “Safety Culture Common Language”</w:t>
      </w:r>
    </w:p>
    <w:p w14:paraId="2B51932A" w14:textId="77777777" w:rsidR="00425440" w:rsidRPr="004227B6"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87855A"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25440">
        <w:rPr>
          <w:bCs/>
        </w:rPr>
        <w:t>EVALUATION</w:t>
      </w:r>
    </w:p>
    <w:p w14:paraId="3113B865"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425440">
        <w:rPr>
          <w:bCs/>
        </w:rPr>
        <w:t>CRITERIA:</w:t>
      </w:r>
      <w:r w:rsidRPr="00425440">
        <w:rPr>
          <w:bCs/>
        </w:rPr>
        <w:tab/>
      </w:r>
      <w:r w:rsidRPr="00425440">
        <w:rPr>
          <w:bCs/>
        </w:rPr>
        <w:tab/>
      </w:r>
      <w:r w:rsidRPr="004227B6">
        <w:t xml:space="preserve">After completing this study activity, you will demonstrate your understanding of the </w:t>
      </w:r>
      <w:r w:rsidRPr="00425440">
        <w:t xml:space="preserve">Construction Assessment Program by successfully doing the following: </w:t>
      </w:r>
    </w:p>
    <w:p w14:paraId="5C95C757" w14:textId="77777777" w:rsidR="00425440" w:rsidRPr="004227B6"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790D4DD6" w14:textId="77777777" w:rsidR="00425440" w:rsidRDefault="00425440" w:rsidP="007D7B88">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227B6">
        <w:tab/>
      </w:r>
      <w:r w:rsidRPr="004227B6">
        <w:tab/>
      </w:r>
      <w:r w:rsidRPr="004227B6">
        <w:tab/>
      </w:r>
      <w:r w:rsidRPr="004227B6">
        <w:tab/>
        <w:t>1.</w:t>
      </w:r>
      <w:r w:rsidRPr="004227B6">
        <w:tab/>
        <w:t xml:space="preserve">State the purpose of </w:t>
      </w:r>
      <w:r w:rsidRPr="00425440">
        <w:t>and describe the Construction Assessment Program.</w:t>
      </w:r>
    </w:p>
    <w:p w14:paraId="0E7006E7" w14:textId="77777777" w:rsidR="007D7B88" w:rsidRPr="00425440" w:rsidRDefault="007D7B88" w:rsidP="007D7B88">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7AC57EA4" w14:textId="77777777" w:rsidR="00425440" w:rsidRPr="00425440" w:rsidRDefault="00425440" w:rsidP="00425440">
      <w:p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hanging="2074"/>
      </w:pPr>
      <w:r w:rsidRPr="00425440">
        <w:tab/>
      </w:r>
      <w:r w:rsidRPr="00425440">
        <w:tab/>
      </w:r>
      <w:r w:rsidRPr="00425440">
        <w:tab/>
      </w:r>
      <w:r w:rsidRPr="00425440">
        <w:tab/>
        <w:t>2.</w:t>
      </w:r>
      <w:r>
        <w:tab/>
      </w:r>
      <w:r w:rsidRPr="00425440">
        <w:t xml:space="preserve">State the purpose of the action matrix and describe the five </w:t>
      </w:r>
      <w:r w:rsidRPr="00425440">
        <w:tab/>
        <w:t>different plant performance designations.</w:t>
      </w:r>
    </w:p>
    <w:p w14:paraId="059858A9" w14:textId="77777777" w:rsidR="00425440" w:rsidRPr="00425440" w:rsidRDefault="00425440" w:rsidP="00425440">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408E0145" w14:textId="77777777" w:rsidR="00425440" w:rsidRPr="00431C8F" w:rsidRDefault="00425440" w:rsidP="00425440">
      <w:p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pPr>
      <w:r w:rsidRPr="00425440">
        <w:t>3.</w:t>
      </w:r>
      <w:r>
        <w:tab/>
      </w:r>
      <w:r w:rsidRPr="00425440">
        <w:t xml:space="preserve">Describe what a substantive crosscutting issue is and the </w:t>
      </w:r>
      <w:r w:rsidRPr="00431C8F">
        <w:tab/>
        <w:t>criteria for its initiation.</w:t>
      </w:r>
    </w:p>
    <w:p w14:paraId="22D37E8C" w14:textId="77777777" w:rsidR="00425440" w:rsidRPr="00431C8F"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AA8977" w14:textId="77777777" w:rsidR="00425440" w:rsidRPr="00431C8F"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25440">
        <w:t>TASKS:</w:t>
      </w:r>
      <w:r>
        <w:tab/>
      </w:r>
      <w:r>
        <w:tab/>
      </w:r>
      <w:r w:rsidRPr="004227B6">
        <w:tab/>
        <w:t>1.</w:t>
      </w:r>
      <w:r w:rsidRPr="004227B6">
        <w:tab/>
        <w:t>Locate IMC 2505</w:t>
      </w:r>
      <w:r w:rsidRPr="00425440">
        <w:t>.  Read IMC 2505 to gain an understanding of how the NRC assesses licensee performance and the actions the NRC takes for varying levels of licensee performance.</w:t>
      </w:r>
    </w:p>
    <w:p w14:paraId="77687471" w14:textId="77777777" w:rsidR="00425440" w:rsidRPr="00431C8F"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7D480790" w14:textId="77777777" w:rsidR="00425440" w:rsidRPr="00211804"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31C8F">
        <w:tab/>
      </w:r>
      <w:r w:rsidRPr="00431C8F">
        <w:tab/>
      </w:r>
      <w:r w:rsidRPr="00431C8F">
        <w:tab/>
      </w:r>
      <w:r w:rsidRPr="00431C8F">
        <w:tab/>
        <w:t>2.</w:t>
      </w:r>
      <w:r w:rsidRPr="00431C8F">
        <w:tab/>
      </w:r>
      <w:r w:rsidRPr="00211804">
        <w:t>Locate NUREG-2165.  Read NUREG-2165 to gain an understanding of safety culture common language.</w:t>
      </w:r>
    </w:p>
    <w:p w14:paraId="4F570A89" w14:textId="77777777" w:rsidR="00425440" w:rsidRPr="00434314"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93C00E9" w14:textId="77777777" w:rsidR="00B16FCB" w:rsidRDefault="00425440" w:rsidP="00425440">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sectPr w:rsidR="00B16FCB" w:rsidSect="00D400A3">
          <w:footerReference w:type="default" r:id="rId47"/>
          <w:pgSz w:w="12240" w:h="15840" w:code="1"/>
          <w:pgMar w:top="1440" w:right="1440" w:bottom="1440" w:left="1440" w:header="720" w:footer="720" w:gutter="0"/>
          <w:cols w:space="720"/>
          <w:noEndnote/>
          <w:docGrid w:linePitch="326"/>
        </w:sectPr>
      </w:pPr>
      <w:r w:rsidRPr="00434314">
        <w:tab/>
      </w:r>
      <w:r w:rsidRPr="00434314">
        <w:tab/>
      </w:r>
      <w:r w:rsidRPr="00434314">
        <w:tab/>
      </w:r>
      <w:r w:rsidRPr="00434314">
        <w:tab/>
        <w:t>3.</w:t>
      </w:r>
      <w:r w:rsidRPr="00434314">
        <w:tab/>
        <w:t>Locate IMC 0613, Appendix F.  Read IMC 0613, Appendix F to gain an understanding of Construction Cross-Cutting Areas and Aspects.</w:t>
      </w:r>
    </w:p>
    <w:p w14:paraId="6DFBCDFF"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pPr>
      <w:r w:rsidRPr="004227B6">
        <w:tab/>
      </w:r>
      <w:r w:rsidRPr="004227B6">
        <w:tab/>
      </w:r>
      <w:r w:rsidRPr="004227B6">
        <w:tab/>
      </w:r>
      <w:r w:rsidRPr="004227B6">
        <w:tab/>
        <w:t xml:space="preserve">4. </w:t>
      </w:r>
      <w:r w:rsidRPr="004227B6">
        <w:tab/>
      </w:r>
      <w:r w:rsidRPr="00425440">
        <w:t xml:space="preserve">Locate the cROP Action Matrix Summary and the historical cROP Action Matrix Summaries.  Discuss the information provided.  </w:t>
      </w:r>
    </w:p>
    <w:p w14:paraId="701AAA4B"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pPr>
    </w:p>
    <w:p w14:paraId="4A03E66C" w14:textId="77777777" w:rsidR="00425440" w:rsidRPr="00425440" w:rsidRDefault="00425440" w:rsidP="00425440">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hanging="2707"/>
      </w:pPr>
      <w:r>
        <w:tab/>
      </w:r>
      <w:r w:rsidRPr="00425440">
        <w:tab/>
      </w:r>
      <w:r w:rsidRPr="00425440">
        <w:tab/>
      </w:r>
      <w:r w:rsidRPr="00425440">
        <w:tab/>
        <w:t>5.</w:t>
      </w:r>
      <w:r w:rsidRPr="00425440">
        <w:tab/>
        <w:t>Describe what types of information are included in the plant performance summary and describe the performance review process as discussed in Section 2505-10 (Performance Reviews) of IMC 2505.</w:t>
      </w:r>
    </w:p>
    <w:p w14:paraId="12AB9BB9" w14:textId="77777777" w:rsidR="00425440" w:rsidRPr="00431C8F"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C81BD8E" w14:textId="45FF941E"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pPr>
      <w:r w:rsidRPr="00431C8F">
        <w:tab/>
      </w:r>
      <w:r w:rsidRPr="00431C8F">
        <w:tab/>
      </w:r>
      <w:r w:rsidRPr="00431C8F">
        <w:tab/>
      </w:r>
      <w:r w:rsidRPr="00431C8F">
        <w:tab/>
        <w:t>6</w:t>
      </w:r>
      <w:r w:rsidRPr="00211804">
        <w:t>.</w:t>
      </w:r>
      <w:r w:rsidRPr="00211804">
        <w:tab/>
        <w:t xml:space="preserve">Attend </w:t>
      </w:r>
      <w:r w:rsidR="00DA62E1">
        <w:t>an</w:t>
      </w:r>
      <w:r w:rsidRPr="00211804">
        <w:t xml:space="preserve"> end-of-cycle review meeting to gain an understanding of the purpose of the meeting, the information discussed, and the decisions made.  </w:t>
      </w:r>
      <w:r w:rsidR="00C9130E" w:rsidRPr="00C9130E">
        <w:t xml:space="preserve">You may either </w:t>
      </w:r>
      <w:r w:rsidRPr="00425440">
        <w:t>attend construction site review meetings</w:t>
      </w:r>
      <w:r w:rsidR="00C9130E">
        <w:t xml:space="preserve"> or </w:t>
      </w:r>
      <w:r w:rsidRPr="00425440">
        <w:t xml:space="preserve">operating sites review meetings. </w:t>
      </w:r>
      <w:r w:rsidR="003C786C">
        <w:t xml:space="preserve"> </w:t>
      </w:r>
      <w:r w:rsidRPr="00425440">
        <w:t xml:space="preserve">Whenever possible, attend a meeting that includes a discussion of crosscutting issues, a discussion of plant performance summary, and a discussion of safety significant </w:t>
      </w:r>
      <w:r w:rsidR="00FC33A6" w:rsidRPr="00425440">
        <w:t>findings.</w:t>
      </w:r>
    </w:p>
    <w:p w14:paraId="7851D703" w14:textId="77777777" w:rsidR="00425440" w:rsidRPr="00431C8F"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76B2738A" w14:textId="77777777" w:rsidR="00425440" w:rsidRPr="00211804"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31C8F">
        <w:tab/>
      </w:r>
      <w:r w:rsidRPr="00431C8F">
        <w:tab/>
      </w:r>
      <w:r w:rsidRPr="00431C8F">
        <w:tab/>
      </w:r>
      <w:r w:rsidRPr="00431C8F">
        <w:tab/>
        <w:t>7</w:t>
      </w:r>
      <w:r w:rsidRPr="00211804">
        <w:t>.</w:t>
      </w:r>
      <w:r w:rsidRPr="00211804">
        <w:tab/>
        <w:t>Meet with your supervisor or the person designated to be your resource for this activity to discuss the items listed in the evaluation criteria section.</w:t>
      </w:r>
    </w:p>
    <w:p w14:paraId="3707733D" w14:textId="77777777" w:rsidR="00425440" w:rsidRPr="00425440" w:rsidRDefault="00425440" w:rsidP="0042544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3DCB99C" w14:textId="2D2B2AAF" w:rsidR="00F572B7" w:rsidRDefault="00425440" w:rsidP="00CA1FE1">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F572B7" w:rsidSect="00D400A3">
          <w:pgSz w:w="12240" w:h="15840" w:code="1"/>
          <w:pgMar w:top="1440" w:right="1440" w:bottom="1440" w:left="1440" w:header="720" w:footer="720" w:gutter="0"/>
          <w:cols w:space="720"/>
          <w:noEndnote/>
          <w:docGrid w:linePitch="326"/>
        </w:sectPr>
      </w:pPr>
      <w:r w:rsidRPr="00425440">
        <w:rPr>
          <w:bCs/>
        </w:rPr>
        <w:t>DOCUMENTATION:</w:t>
      </w:r>
      <w:r w:rsidR="00307D7F">
        <w:rPr>
          <w:bCs/>
        </w:rPr>
        <w:tab/>
      </w:r>
      <w:r w:rsidR="00FC33A6" w:rsidRPr="00425440">
        <w:rPr>
          <w:bCs/>
        </w:rPr>
        <w:tab/>
        <w:t>Obtain</w:t>
      </w:r>
      <w:r w:rsidRPr="004227B6">
        <w:t xml:space="preserve"> your supervisor’s signature in the line item for Basic-Level Certification Signature Card Item ISA-26</w:t>
      </w:r>
      <w:r w:rsidRPr="00425440">
        <w:t>A.</w:t>
      </w:r>
    </w:p>
    <w:p w14:paraId="35C97655" w14:textId="77777777" w:rsidR="00042E40" w:rsidRPr="00AA60E2" w:rsidRDefault="00042E40" w:rsidP="00F572B7">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Individual Study Activity</w:t>
      </w:r>
    </w:p>
    <w:p w14:paraId="0CCD5A7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1575C8" w14:textId="77FEFC78"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TOPIC:</w:t>
      </w:r>
      <w:r w:rsidRPr="00AA60E2">
        <w:tab/>
      </w:r>
      <w:r w:rsidRPr="00AA60E2">
        <w:tab/>
      </w:r>
      <w:r w:rsidRPr="00AA60E2">
        <w:tab/>
        <w:t xml:space="preserve">(ISA-27) </w:t>
      </w:r>
      <w:r w:rsidRPr="00AA60E2">
        <w:rPr>
          <w:color w:val="000000"/>
        </w:rPr>
        <w:t>Generic Communications</w:t>
      </w:r>
      <w:r w:rsidRPr="00AA60E2">
        <w:fldChar w:fldCharType="begin"/>
      </w:r>
      <w:r w:rsidRPr="00AA60E2">
        <w:instrText>tc \l2 "</w:instrText>
      </w:r>
      <w:bookmarkStart w:id="113" w:name="_Toc311547172"/>
      <w:bookmarkStart w:id="114" w:name="_Toc83124813"/>
      <w:r w:rsidRPr="00AA60E2">
        <w:instrText xml:space="preserve">(ISA-27) </w:instrText>
      </w:r>
      <w:r w:rsidRPr="00AA60E2">
        <w:rPr>
          <w:color w:val="000000"/>
        </w:rPr>
        <w:instrText>Generic Communications</w:instrText>
      </w:r>
      <w:bookmarkEnd w:id="113"/>
      <w:bookmarkEnd w:id="114"/>
      <w:r w:rsidRPr="00AA60E2">
        <w:instrText xml:space="preserve"> </w:instrText>
      </w:r>
      <w:r w:rsidRPr="00AA60E2">
        <w:fldChar w:fldCharType="end"/>
      </w:r>
      <w:r w:rsidRPr="00AA60E2">
        <w:t xml:space="preserve"> (for power reactor </w:t>
      </w:r>
      <w:r w:rsidR="00CA1FE1">
        <w:t xml:space="preserve">and construction </w:t>
      </w:r>
      <w:r w:rsidRPr="00AA60E2">
        <w:t>inspectors only)</w:t>
      </w:r>
    </w:p>
    <w:p w14:paraId="7B54439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B29C3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 xml:space="preserve">The purpose of this study activity is </w:t>
      </w:r>
      <w:r w:rsidRPr="00AA60E2">
        <w:rPr>
          <w:color w:val="000000"/>
        </w:rPr>
        <w:t>to become familiar with the different categories of generic communications, the appropriate uses of each type and the procedures associated with them.</w:t>
      </w:r>
    </w:p>
    <w:p w14:paraId="61202DE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8E69D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347F0BF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rPr>
          <w:bCs/>
        </w:rPr>
        <w:t>AREAS:</w:t>
      </w:r>
      <w:r w:rsidRPr="00AA60E2">
        <w:rPr>
          <w:bCs/>
        </w:rPr>
        <w:tab/>
      </w:r>
      <w:r w:rsidRPr="00AA60E2">
        <w:rPr>
          <w:bCs/>
        </w:rPr>
        <w:tab/>
      </w:r>
      <w:r w:rsidRPr="00AA60E2">
        <w:t>REGULATORY FRAMEWORK</w:t>
      </w:r>
    </w:p>
    <w:p w14:paraId="08F9BDD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F3EDA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7BF089E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8 hours</w:t>
      </w:r>
    </w:p>
    <w:p w14:paraId="55E8A29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B34690" w14:textId="77777777" w:rsidR="00D91C50" w:rsidRDefault="00042E40" w:rsidP="005549E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rPr>
      </w:pPr>
      <w:r w:rsidRPr="00AA60E2">
        <w:t>REFERENCES:</w:t>
      </w:r>
      <w:r w:rsidRPr="00AA60E2">
        <w:tab/>
        <w:t>1.</w:t>
      </w:r>
      <w:r w:rsidRPr="00AA60E2">
        <w:tab/>
      </w:r>
      <w:r w:rsidR="00DF16C9" w:rsidRPr="00AA60E2">
        <w:t>Management Directive 8.18, “NRC Generic Communications Program”</w:t>
      </w:r>
    </w:p>
    <w:p w14:paraId="70A6E0DF" w14:textId="77777777" w:rsidR="00D91C50" w:rsidRDefault="00D91C50" w:rsidP="00D91C5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14:paraId="4D0DADB1" w14:textId="77777777" w:rsidR="00D91C50" w:rsidRDefault="005549E0" w:rsidP="00D91C5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color w:val="000000"/>
        </w:rPr>
      </w:pPr>
      <w:r>
        <w:t>2</w:t>
      </w:r>
      <w:r w:rsidR="00D91C50" w:rsidRPr="00D91C50">
        <w:t>.</w:t>
      </w:r>
      <w:r w:rsidR="00D91C50">
        <w:tab/>
      </w:r>
      <w:r w:rsidR="00D91C50" w:rsidRPr="00AA60E2">
        <w:t xml:space="preserve">NRR Office Instruction </w:t>
      </w:r>
      <w:r w:rsidR="00D91C50" w:rsidRPr="00AA60E2">
        <w:rPr>
          <w:color w:val="000000"/>
        </w:rPr>
        <w:t>LIC-400, “Procedures for the Development of New and Revised Generic Requirements for Power Reactor Licensees</w:t>
      </w:r>
      <w:r w:rsidR="00D91C50">
        <w:rPr>
          <w:color w:val="000000"/>
        </w:rPr>
        <w:t>”</w:t>
      </w:r>
    </w:p>
    <w:p w14:paraId="20CD41AF" w14:textId="77777777" w:rsidR="00D91C50" w:rsidRDefault="00D91C50" w:rsidP="00D91C50">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14:paraId="7D5D9D01" w14:textId="77777777" w:rsidR="00042E40" w:rsidRPr="00AA60E2" w:rsidRDefault="005549E0" w:rsidP="00D91C50">
      <w:p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color w:val="0000FF"/>
        </w:rPr>
      </w:pPr>
      <w:r>
        <w:t>3</w:t>
      </w:r>
      <w:r w:rsidR="00D91C50" w:rsidRPr="00D91C50">
        <w:t>.</w:t>
      </w:r>
      <w:r w:rsidR="00D91C50">
        <w:tab/>
      </w:r>
      <w:r w:rsidR="00D91C50" w:rsidRPr="00AA60E2">
        <w:rPr>
          <w:color w:val="000000"/>
        </w:rPr>
        <w:t>Generic communication web page (</w:t>
      </w:r>
      <w:hyperlink r:id="rId48" w:history="1">
        <w:r w:rsidR="00D91C50" w:rsidRPr="00AA60E2">
          <w:rPr>
            <w:rStyle w:val="Hyperlink"/>
            <w:rFonts w:cs="Arial"/>
          </w:rPr>
          <w:t>http://www.nrc.gov/reading-rm/doc-collections/gen-comm/</w:t>
        </w:r>
      </w:hyperlink>
      <w:r w:rsidR="00042E40" w:rsidRPr="00AA60E2">
        <w:rPr>
          <w:color w:val="0000FF"/>
        </w:rPr>
        <w:t>)</w:t>
      </w:r>
    </w:p>
    <w:p w14:paraId="0B5D25AE" w14:textId="77777777" w:rsidR="00042E40" w:rsidRPr="00AA60E2" w:rsidRDefault="00042E40" w:rsidP="00E53E15">
      <w:pPr>
        <w:tabs>
          <w:tab w:val="left" w:pos="2700"/>
        </w:tabs>
        <w:ind w:left="2700" w:hanging="630"/>
      </w:pPr>
    </w:p>
    <w:p w14:paraId="0F7B307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04003907"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3678FE">
        <w:rPr>
          <w:b/>
          <w:bCs/>
        </w:rPr>
        <w:tab/>
      </w:r>
      <w:r w:rsidRPr="003678FE">
        <w:rPr>
          <w:b/>
          <w:bCs/>
        </w:rPr>
        <w:tab/>
      </w:r>
      <w:r w:rsidRPr="003678FE">
        <w:t xml:space="preserve">After completing this study activity, you will demonstrate your understanding of </w:t>
      </w:r>
      <w:r>
        <w:t xml:space="preserve">Generic Communications </w:t>
      </w:r>
      <w:r w:rsidRPr="003678FE">
        <w:t xml:space="preserve">by successfully doing the following: </w:t>
      </w:r>
    </w:p>
    <w:p w14:paraId="1798808F"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5088BE92" w14:textId="77777777" w:rsidR="00042E40" w:rsidRDefault="00042E40" w:rsidP="00E53E15">
      <w:pPr>
        <w:tabs>
          <w:tab w:val="left" w:pos="-1200"/>
          <w:tab w:val="left" w:pos="-720"/>
          <w:tab w:val="left" w:pos="274"/>
          <w:tab w:val="left" w:pos="806"/>
          <w:tab w:val="left" w:pos="2250"/>
          <w:tab w:val="left" w:pos="2700"/>
          <w:tab w:val="left" w:pos="2790"/>
          <w:tab w:val="left" w:pos="3240"/>
          <w:tab w:val="left" w:pos="3874"/>
          <w:tab w:val="left" w:pos="4507"/>
          <w:tab w:val="left" w:pos="5040"/>
          <w:tab w:val="left" w:pos="5674"/>
          <w:tab w:val="left" w:pos="6307"/>
          <w:tab w:val="left" w:pos="7474"/>
          <w:tab w:val="left" w:pos="8107"/>
          <w:tab w:val="left" w:pos="8726"/>
        </w:tabs>
        <w:ind w:left="2700" w:hanging="630"/>
        <w:rPr>
          <w:color w:val="000000"/>
        </w:rPr>
      </w:pPr>
      <w:r>
        <w:rPr>
          <w:color w:val="000000"/>
        </w:rPr>
        <w:t>1.</w:t>
      </w:r>
      <w:r>
        <w:rPr>
          <w:color w:val="000000"/>
        </w:rPr>
        <w:tab/>
        <w:t>Describe the different kinds of generic communications and their purposes.</w:t>
      </w:r>
    </w:p>
    <w:p w14:paraId="2903D1F7" w14:textId="77777777" w:rsidR="00042E40" w:rsidRDefault="00042E40" w:rsidP="00E53E15">
      <w:pPr>
        <w:tabs>
          <w:tab w:val="left" w:pos="-1200"/>
          <w:tab w:val="left" w:pos="-720"/>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2070" w:hanging="2070"/>
        <w:rPr>
          <w:color w:val="000000"/>
        </w:rPr>
      </w:pPr>
    </w:p>
    <w:p w14:paraId="129AABED" w14:textId="77777777" w:rsidR="00042E40" w:rsidRDefault="00042E40" w:rsidP="00E53E15">
      <w:pPr>
        <w:tabs>
          <w:tab w:val="left" w:pos="2700"/>
        </w:tabs>
        <w:ind w:left="2700" w:hanging="630"/>
        <w:rPr>
          <w:color w:val="000000"/>
        </w:rPr>
      </w:pPr>
      <w:r>
        <w:rPr>
          <w:color w:val="000000"/>
        </w:rPr>
        <w:t>2.</w:t>
      </w:r>
      <w:r>
        <w:rPr>
          <w:color w:val="000000"/>
        </w:rPr>
        <w:tab/>
        <w:t>Describe what can and cannot be required in the specific types of generic communications.</w:t>
      </w:r>
    </w:p>
    <w:p w14:paraId="52C2699B" w14:textId="77777777" w:rsidR="00042E40" w:rsidRDefault="00042E40" w:rsidP="00E53E15">
      <w:pPr>
        <w:tabs>
          <w:tab w:val="left" w:pos="2250"/>
        </w:tabs>
        <w:ind w:left="2070" w:firstLine="605"/>
        <w:rPr>
          <w:color w:val="000000"/>
        </w:rPr>
      </w:pPr>
    </w:p>
    <w:p w14:paraId="075A363B" w14:textId="77777777" w:rsidR="00042E40" w:rsidRDefault="00042E40" w:rsidP="00E53E15">
      <w:pPr>
        <w:tabs>
          <w:tab w:val="left" w:pos="2700"/>
        </w:tabs>
        <w:ind w:left="2700" w:hanging="630"/>
        <w:rPr>
          <w:color w:val="000000"/>
        </w:rPr>
      </w:pPr>
      <w:r>
        <w:rPr>
          <w:color w:val="000000"/>
        </w:rPr>
        <w:t>3.</w:t>
      </w:r>
      <w:r>
        <w:rPr>
          <w:color w:val="000000"/>
        </w:rPr>
        <w:tab/>
        <w:t>For each type of generic communication, describe the procedures for their preparation, distribution, follow-up, and close out.</w:t>
      </w:r>
    </w:p>
    <w:p w14:paraId="2ADF1D86" w14:textId="77777777" w:rsidR="00042E40" w:rsidRDefault="00042E40" w:rsidP="00E53E15">
      <w:pPr>
        <w:tabs>
          <w:tab w:val="left" w:pos="2250"/>
        </w:tabs>
        <w:ind w:left="2070"/>
        <w:rPr>
          <w:color w:val="000000"/>
        </w:rPr>
      </w:pPr>
    </w:p>
    <w:p w14:paraId="4C7C57F9" w14:textId="77777777" w:rsidR="00042E40" w:rsidRDefault="00042E40" w:rsidP="00E53E15">
      <w:pPr>
        <w:tabs>
          <w:tab w:val="left" w:pos="2700"/>
        </w:tabs>
        <w:ind w:firstLine="2070"/>
        <w:rPr>
          <w:color w:val="000000"/>
        </w:rPr>
      </w:pPr>
      <w:r>
        <w:rPr>
          <w:color w:val="000000"/>
        </w:rPr>
        <w:t>4.</w:t>
      </w:r>
      <w:r>
        <w:rPr>
          <w:color w:val="000000"/>
        </w:rPr>
        <w:tab/>
        <w:t>Describe the responsibilities of the major parties.</w:t>
      </w:r>
    </w:p>
    <w:p w14:paraId="5947D16F" w14:textId="77777777" w:rsidR="00042E40" w:rsidRDefault="00042E40" w:rsidP="00E53E15">
      <w:pPr>
        <w:tabs>
          <w:tab w:val="left" w:pos="2250"/>
        </w:tabs>
        <w:ind w:left="2070" w:firstLine="605"/>
        <w:rPr>
          <w:color w:val="000000"/>
        </w:rPr>
      </w:pPr>
    </w:p>
    <w:p w14:paraId="333A7155" w14:textId="77777777" w:rsidR="00042E40" w:rsidRDefault="00042E40" w:rsidP="00E53E15">
      <w:pPr>
        <w:tabs>
          <w:tab w:val="left" w:pos="2700"/>
        </w:tabs>
        <w:ind w:left="2070"/>
        <w:rPr>
          <w:color w:val="000000"/>
        </w:rPr>
      </w:pPr>
      <w:r>
        <w:rPr>
          <w:color w:val="000000"/>
        </w:rPr>
        <w:t>5.</w:t>
      </w:r>
      <w:r>
        <w:rPr>
          <w:color w:val="000000"/>
        </w:rPr>
        <w:tab/>
        <w:t>Describe the regulations involved in generic communications.</w:t>
      </w:r>
    </w:p>
    <w:p w14:paraId="641A93D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A636EE" w14:textId="77777777" w:rsidR="00F572B7" w:rsidRDefault="00042E40" w:rsidP="00E53E15">
      <w:pPr>
        <w:tabs>
          <w:tab w:val="left" w:pos="2070"/>
          <w:tab w:val="left" w:pos="2700"/>
        </w:tabs>
        <w:ind w:left="2700" w:hanging="2700"/>
        <w:rPr>
          <w:color w:val="000000"/>
        </w:rPr>
        <w:sectPr w:rsidR="00F572B7" w:rsidSect="00D400A3">
          <w:pgSz w:w="12240" w:h="15840" w:code="1"/>
          <w:pgMar w:top="1440" w:right="1440" w:bottom="1440" w:left="1440" w:header="720" w:footer="720" w:gutter="0"/>
          <w:cols w:space="720"/>
          <w:noEndnote/>
          <w:docGrid w:linePitch="326"/>
        </w:sectPr>
      </w:pPr>
      <w:r w:rsidRPr="00AA60E2">
        <w:t>TASKS:</w:t>
      </w:r>
      <w:r w:rsidRPr="00AA60E2">
        <w:tab/>
      </w:r>
      <w:r w:rsidRPr="00AA60E2">
        <w:rPr>
          <w:color w:val="000000"/>
        </w:rPr>
        <w:t>1.</w:t>
      </w:r>
      <w:r w:rsidRPr="00AA60E2">
        <w:rPr>
          <w:color w:val="000000"/>
        </w:rPr>
        <w:tab/>
      </w:r>
      <w:r>
        <w:rPr>
          <w:color w:val="000000"/>
        </w:rPr>
        <w:t>Review the references to understand the principles discussed in the evaluation criteria.</w:t>
      </w:r>
    </w:p>
    <w:p w14:paraId="05963F87" w14:textId="77777777" w:rsidR="00042E40" w:rsidRDefault="00042E40" w:rsidP="00E53E15">
      <w:pPr>
        <w:tabs>
          <w:tab w:val="left" w:pos="2070"/>
          <w:tab w:val="left" w:pos="2700"/>
        </w:tabs>
        <w:ind w:left="2700" w:hanging="630"/>
        <w:rPr>
          <w:color w:val="000000"/>
        </w:rPr>
      </w:pPr>
      <w:r>
        <w:rPr>
          <w:color w:val="000000"/>
        </w:rPr>
        <w:t>2.</w:t>
      </w:r>
      <w:r>
        <w:rPr>
          <w:color w:val="000000"/>
        </w:rPr>
        <w:tab/>
        <w:t>Identify with the supervisor and review a selection of recent Bulletins, Generic Letters, Information Notices, and Regulatory Issue Summaries. As much as possible, topics should be pertinent to your position.</w:t>
      </w:r>
    </w:p>
    <w:p w14:paraId="700FC334" w14:textId="77777777" w:rsidR="00382F6E" w:rsidRDefault="00382F6E" w:rsidP="00E53E15">
      <w:pPr>
        <w:tabs>
          <w:tab w:val="left" w:pos="2070"/>
          <w:tab w:val="left" w:pos="2700"/>
        </w:tabs>
        <w:ind w:left="2700" w:hanging="630"/>
        <w:rPr>
          <w:color w:val="000000"/>
        </w:rPr>
      </w:pPr>
    </w:p>
    <w:p w14:paraId="27C0A5B1" w14:textId="77777777" w:rsidR="00042E40" w:rsidRDefault="00042E40" w:rsidP="00E53E15">
      <w:pPr>
        <w:tabs>
          <w:tab w:val="left" w:pos="2700"/>
        </w:tabs>
        <w:ind w:left="2700" w:hanging="630"/>
        <w:rPr>
          <w:color w:val="000000"/>
        </w:rPr>
      </w:pPr>
      <w:r>
        <w:rPr>
          <w:color w:val="000000"/>
        </w:rPr>
        <w:t>3.</w:t>
      </w:r>
      <w:r>
        <w:rPr>
          <w:color w:val="000000"/>
        </w:rPr>
        <w:tab/>
        <w:t>If possible, identify with your supervisor and read a selection of licensee’s responses and follow-up regulatory actions.</w:t>
      </w:r>
    </w:p>
    <w:p w14:paraId="24A13E43" w14:textId="77777777" w:rsidR="00042E40" w:rsidRDefault="00042E40" w:rsidP="00E53E15">
      <w:pPr>
        <w:tabs>
          <w:tab w:val="left" w:pos="2700"/>
        </w:tabs>
        <w:ind w:left="2700" w:hanging="630"/>
        <w:rPr>
          <w:color w:val="000000"/>
        </w:rPr>
      </w:pPr>
    </w:p>
    <w:p w14:paraId="58DE4457" w14:textId="77777777" w:rsidR="00042E40" w:rsidRDefault="00042E40" w:rsidP="00E53E15">
      <w:pPr>
        <w:tabs>
          <w:tab w:val="left" w:pos="2707"/>
        </w:tabs>
        <w:ind w:left="2700" w:hanging="630"/>
        <w:rPr>
          <w:color w:val="000000"/>
        </w:rPr>
      </w:pPr>
      <w:r>
        <w:rPr>
          <w:color w:val="000000"/>
        </w:rPr>
        <w:t>4.</w:t>
      </w:r>
      <w:r>
        <w:rPr>
          <w:color w:val="000000"/>
        </w:rPr>
        <w:tab/>
        <w:t>Meet with the person designated to be a resource for this activity or supervisor and discuss the items listed in the evaluation criteria section.</w:t>
      </w:r>
    </w:p>
    <w:p w14:paraId="61F099B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rPr>
      </w:pPr>
    </w:p>
    <w:p w14:paraId="6644FE34" w14:textId="6C2401ED"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rPr>
      </w:pPr>
      <w:r w:rsidRPr="00AA60E2">
        <w:rPr>
          <w:bCs/>
        </w:rPr>
        <w:t>DOCUMENTATION:</w:t>
      </w:r>
      <w:r w:rsidR="00307D7F">
        <w:rPr>
          <w:bCs/>
        </w:rPr>
        <w:tab/>
      </w:r>
      <w:r w:rsidR="00FC33A6" w:rsidRPr="00AA60E2">
        <w:rPr>
          <w:bCs/>
        </w:rPr>
        <w:tab/>
        <w:t>Obtain</w:t>
      </w:r>
      <w:r w:rsidRPr="003678FE">
        <w:t xml:space="preserve"> your supervisor</w:t>
      </w:r>
      <w:r w:rsidR="00CF15B8">
        <w:t>’</w:t>
      </w:r>
      <w:r w:rsidRPr="003678FE">
        <w:t>s signature in the line item for Basic-Level Certification Signature Card Item ISA-2</w:t>
      </w:r>
      <w:r>
        <w:t>7</w:t>
      </w:r>
    </w:p>
    <w:p w14:paraId="7FD90819"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rPr>
      </w:pPr>
    </w:p>
    <w:p w14:paraId="4418A6E9"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042E40" w:rsidSect="00D400A3">
          <w:pgSz w:w="12240" w:h="15840" w:code="1"/>
          <w:pgMar w:top="1440" w:right="1440" w:bottom="1440" w:left="1440" w:header="720" w:footer="720" w:gutter="0"/>
          <w:cols w:space="720"/>
          <w:noEndnote/>
          <w:docGrid w:linePitch="326"/>
        </w:sectPr>
      </w:pPr>
    </w:p>
    <w:p w14:paraId="0693CACC" w14:textId="77777777" w:rsidR="00042E40" w:rsidRPr="00AA60E2" w:rsidRDefault="00042E40" w:rsidP="00E2050E">
      <w:pPr>
        <w:pStyle w:val="StyleCentered"/>
        <w:keepNext w:val="0"/>
        <w:keepLines w:val="0"/>
        <w:spacing w:before="0" w:after="0"/>
      </w:pPr>
      <w:r w:rsidRPr="00AA60E2">
        <w:t>Basic-Level On-the-Job Activities</w:t>
      </w:r>
      <w:r w:rsidRPr="00AA60E2">
        <w:fldChar w:fldCharType="begin"/>
      </w:r>
      <w:r w:rsidRPr="00AA60E2">
        <w:instrText xml:space="preserve"> TC "</w:instrText>
      </w:r>
      <w:bookmarkStart w:id="115" w:name="_Toc311547173"/>
      <w:bookmarkStart w:id="116" w:name="_Toc83124814"/>
      <w:r w:rsidRPr="00AA60E2">
        <w:instrText>Basic-Level On-the-Job Activities</w:instrText>
      </w:r>
      <w:bookmarkEnd w:id="115"/>
      <w:bookmarkEnd w:id="116"/>
      <w:r w:rsidRPr="00AA60E2">
        <w:instrText xml:space="preserve">" \f C \l "1" </w:instrText>
      </w:r>
      <w:r w:rsidRPr="00AA60E2">
        <w:fldChar w:fldCharType="end"/>
      </w:r>
    </w:p>
    <w:p w14:paraId="6ED7B75B" w14:textId="77777777" w:rsidR="00042E40"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042E40" w:rsidSect="00D400A3">
          <w:footerReference w:type="default" r:id="rId49"/>
          <w:pgSz w:w="12240" w:h="15840"/>
          <w:pgMar w:top="1440" w:right="1440" w:bottom="1440" w:left="1440" w:header="720" w:footer="720" w:gutter="0"/>
          <w:cols w:space="720"/>
          <w:vAlign w:val="center"/>
          <w:noEndnote/>
          <w:docGrid w:linePitch="326"/>
        </w:sectPr>
      </w:pPr>
    </w:p>
    <w:p w14:paraId="37B0F1BF" w14:textId="77777777" w:rsidR="00042E40" w:rsidRPr="00AA60E2" w:rsidRDefault="00042E40" w:rsidP="00E6293D">
      <w:pPr>
        <w:pStyle w:val="CenteredTitle-IMC1245"/>
      </w:pPr>
      <w:r w:rsidRPr="00AA60E2">
        <w:t>Basic-Level On-the-Job Activities</w:t>
      </w:r>
    </w:p>
    <w:p w14:paraId="493C302B" w14:textId="2F361701"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The on-the-job training (OJT) activities require you to conduct </w:t>
      </w:r>
      <w:r w:rsidR="009B57FA">
        <w:t xml:space="preserve">limited </w:t>
      </w:r>
      <w:r w:rsidR="00FC2AA0">
        <w:t xml:space="preserve">scope </w:t>
      </w:r>
      <w:r w:rsidRPr="003678FE">
        <w:t xml:space="preserve">inspection-related work, under supervision, at a reactor facility.  They are designed to allow you to observe and perform key </w:t>
      </w:r>
      <w:r w:rsidR="007C7C73">
        <w:t xml:space="preserve">knowledge-based </w:t>
      </w:r>
      <w:r w:rsidRPr="003678FE">
        <w:t>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14:paraId="2510BEFC"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7B897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Before beginning the activities in this section, you must successfully complete the course work for site access.  You can do this in one of two ways.  You can complete the NRC Site Access course and the site-specific requirements for access.  </w:t>
      </w:r>
      <w:proofErr w:type="gramStart"/>
      <w:r w:rsidRPr="003678FE">
        <w:t>Or,</w:t>
      </w:r>
      <w:proofErr w:type="gramEnd"/>
      <w:r w:rsidRPr="003678FE">
        <w:t xml:space="preserve"> you may complete the site access requirements at a site.  Your supervisor will discuss with you the best way for you to meet the site access requirements.</w:t>
      </w:r>
    </w:p>
    <w:p w14:paraId="34554B6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39CE6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The following general guidance applies as you complete the various on-the-job activities:</w:t>
      </w:r>
    </w:p>
    <w:p w14:paraId="0FB15E61" w14:textId="77777777" w:rsidR="00106CD4" w:rsidRPr="00AA60E2" w:rsidRDefault="00106CD4"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227E71DA" w14:textId="77777777" w:rsidR="00106CD4" w:rsidRDefault="00106CD4" w:rsidP="009D7A16">
      <w:pPr>
        <w:pStyle w:val="Level1"/>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806" w:hanging="360"/>
        <w:outlineLvl w:val="9"/>
      </w:pPr>
      <w:r w:rsidRPr="00106CD4">
        <w:t>The activities in this section should be completed in the order in which they are presented.</w:t>
      </w:r>
    </w:p>
    <w:p w14:paraId="67E27E07" w14:textId="77777777" w:rsidR="00106CD4" w:rsidRDefault="00106CD4" w:rsidP="00106CD4">
      <w:pPr>
        <w:pStyle w:val="Level1"/>
        <w:numPr>
          <w:ilvl w:val="0"/>
          <w:numId w:val="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outlineLvl w:val="9"/>
      </w:pPr>
    </w:p>
    <w:p w14:paraId="7709B778" w14:textId="77777777" w:rsidR="00106CD4" w:rsidRDefault="00106CD4" w:rsidP="009D7A16">
      <w:pPr>
        <w:pStyle w:val="Level1"/>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806" w:hanging="360"/>
        <w:outlineLvl w:val="9"/>
      </w:pPr>
      <w:r w:rsidRPr="00106CD4">
        <w:t>Complete all parts of each activity.</w:t>
      </w:r>
    </w:p>
    <w:p w14:paraId="4AD06A22" w14:textId="77777777" w:rsidR="00CA147E" w:rsidRDefault="00CA147E" w:rsidP="00CA147E">
      <w:pPr>
        <w:pStyle w:val="ListParagraph"/>
      </w:pPr>
    </w:p>
    <w:p w14:paraId="1A3BD24B" w14:textId="0EB66852" w:rsidR="00CA147E" w:rsidRDefault="00CA147E" w:rsidP="009D7A16">
      <w:pPr>
        <w:pStyle w:val="Level1"/>
        <w:numPr>
          <w:ilvl w:val="0"/>
          <w:numId w:val="66"/>
        </w:numPr>
        <w:tabs>
          <w:tab w:val="left" w:pos="-1200"/>
          <w:tab w:val="left" w:pos="-72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360"/>
        <w:outlineLvl w:val="9"/>
      </w:pPr>
      <w:r w:rsidRPr="003678FE">
        <w:t>Your supervisor will act as a resource as you c</w:t>
      </w:r>
      <w:r>
        <w:t>omplete each activity.  Discuss</w:t>
      </w:r>
      <w:r w:rsidR="0021607B">
        <w:t xml:space="preserve"> </w:t>
      </w:r>
      <w:r w:rsidR="0021607B">
        <w:br/>
      </w:r>
      <w:r w:rsidRPr="003678FE">
        <w:t>any questions you may have about how</w:t>
      </w:r>
      <w:r>
        <w:t xml:space="preserve"> a task must be done or how the</w:t>
      </w:r>
      <w:r w:rsidR="0021607B">
        <w:br/>
      </w:r>
      <w:r w:rsidRPr="003678FE">
        <w:t>guidance is to be applied.  Your supervisor</w:t>
      </w:r>
      <w:r>
        <w:t xml:space="preserve"> may also designate other fully</w:t>
      </w:r>
      <w:r w:rsidR="0021607B">
        <w:br/>
      </w:r>
      <w:r w:rsidRPr="003678FE">
        <w:t>qualified inspectors to work with you as you complete the various activities.</w:t>
      </w:r>
    </w:p>
    <w:p w14:paraId="03FF436B" w14:textId="77777777" w:rsidR="00CA147E" w:rsidRPr="003678FE" w:rsidRDefault="00CA147E" w:rsidP="00CA147E">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pPr>
    </w:p>
    <w:p w14:paraId="72CA0DE0" w14:textId="77777777" w:rsidR="00CA147E" w:rsidRPr="00CA147E" w:rsidRDefault="00CA147E" w:rsidP="009D7A16">
      <w:pPr>
        <w:pStyle w:val="Level1"/>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806" w:hanging="360"/>
        <w:outlineLvl w:val="9"/>
      </w:pPr>
      <w:r w:rsidRPr="00CA147E">
        <w:t>You are responsible for keeping track of what tasks you have completed.  Be sure that you have completed all aspects of an OJT activity before you meet with your supervisor for evaluation.</w:t>
      </w:r>
    </w:p>
    <w:p w14:paraId="4C833872" w14:textId="77777777" w:rsidR="00106CD4" w:rsidRDefault="00106CD4" w:rsidP="00CA147E">
      <w:pPr>
        <w:pStyle w:val="Level1"/>
        <w:numPr>
          <w:ilvl w:val="0"/>
          <w:numId w:val="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outlineLvl w:val="9"/>
      </w:pPr>
    </w:p>
    <w:p w14:paraId="611940CF"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D82569"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sectPr w:rsidR="00042E40" w:rsidSect="00D400A3">
          <w:footerReference w:type="default" r:id="rId50"/>
          <w:pgSz w:w="12240" w:h="15840"/>
          <w:pgMar w:top="1440" w:right="1440" w:bottom="1440" w:left="1440" w:header="720" w:footer="720" w:gutter="0"/>
          <w:cols w:space="720"/>
          <w:noEndnote/>
          <w:docGrid w:linePitch="326"/>
        </w:sectPr>
      </w:pPr>
    </w:p>
    <w:p w14:paraId="2646766F" w14:textId="3932B588" w:rsidR="00042E40" w:rsidRPr="00AA60E2" w:rsidRDefault="00042E40" w:rsidP="00023A8D">
      <w:pPr>
        <w:tabs>
          <w:tab w:val="left" w:pos="-1200"/>
          <w:tab w:val="left" w:pos="-720"/>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hanging="720"/>
        <w:jc w:val="center"/>
      </w:pPr>
      <w:r w:rsidRPr="008E0F91">
        <w:rPr>
          <w:bCs/>
        </w:rPr>
        <w:t>Basic-Level On-the-Job Activity</w:t>
      </w:r>
    </w:p>
    <w:p w14:paraId="783A480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(OJT-1) Facility Familiarization Tour with a Qualified Inspector</w:t>
      </w:r>
      <w:r w:rsidRPr="00AA60E2">
        <w:fldChar w:fldCharType="begin"/>
      </w:r>
      <w:r w:rsidRPr="00AA60E2">
        <w:instrText>tc \l2 "</w:instrText>
      </w:r>
      <w:bookmarkStart w:id="117" w:name="_Toc311547174"/>
      <w:bookmarkStart w:id="118" w:name="_Toc83124815"/>
      <w:r w:rsidRPr="00AA60E2">
        <w:instrText>(OJT-1) Facility Familiarization Tour with a Qualified Inspector</w:instrText>
      </w:r>
      <w:bookmarkEnd w:id="117"/>
      <w:bookmarkEnd w:id="118"/>
      <w:r w:rsidRPr="00AA60E2">
        <w:fldChar w:fldCharType="end"/>
      </w:r>
    </w:p>
    <w:p w14:paraId="6EEA2E3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FC4050"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(1) acquaint you with the general layout of a facility and identify various major equipment, (2) instruct you in the types of industrial and radiological personal protection requirements and the proper method of complying with these requirements, (3) instruct you in the use of security procedures, and (4) instruct you in the proper response to an emergency if the emergency is declared while you are in the facility.</w:t>
      </w:r>
      <w:r w:rsidR="003616CE">
        <w:t xml:space="preserve"> </w:t>
      </w:r>
    </w:p>
    <w:p w14:paraId="703BFD6C" w14:textId="38469088" w:rsidR="00042E40" w:rsidRPr="00AA60E2" w:rsidRDefault="003616CE" w:rsidP="009259D9">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3616CE">
        <w:rPr>
          <w:bCs/>
        </w:rPr>
        <w:t xml:space="preserve">Note:  G-115 </w:t>
      </w:r>
      <w:ins w:id="119" w:author="Author">
        <w:r w:rsidR="009259D9">
          <w:rPr>
            <w:bCs/>
          </w:rPr>
          <w:t xml:space="preserve">“Practical Applications of Reactor Technology (PART),” </w:t>
        </w:r>
      </w:ins>
      <w:r w:rsidRPr="003616CE">
        <w:rPr>
          <w:bCs/>
        </w:rPr>
        <w:t>is an optional course that teaches the training objectives in OJT</w:t>
      </w:r>
      <w:ins w:id="120" w:author="Author">
        <w:r w:rsidR="005B21A2">
          <w:rPr>
            <w:bCs/>
          </w:rPr>
          <w:t>s</w:t>
        </w:r>
      </w:ins>
      <w:r w:rsidRPr="003616CE">
        <w:rPr>
          <w:bCs/>
        </w:rPr>
        <w:t xml:space="preserve">-1, 2, and </w:t>
      </w:r>
      <w:ins w:id="121" w:author="Author">
        <w:r w:rsidR="00276854">
          <w:rPr>
            <w:bCs/>
          </w:rPr>
          <w:t>4</w:t>
        </w:r>
      </w:ins>
      <w:r w:rsidRPr="003616CE">
        <w:rPr>
          <w:bCs/>
        </w:rPr>
        <w:t>.</w:t>
      </w:r>
    </w:p>
    <w:p w14:paraId="4876198F" w14:textId="77777777" w:rsidR="003616CE" w:rsidRDefault="003616CE"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5BF709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4C4E60E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 xml:space="preserve">INSPECTION </w:t>
      </w:r>
    </w:p>
    <w:p w14:paraId="75E8BCC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COMMUNICATION</w:t>
      </w:r>
    </w:p>
    <w:p w14:paraId="7C9E50D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FUNDAMENTAL PLANT DESIGN AND OPERATION</w:t>
      </w:r>
    </w:p>
    <w:p w14:paraId="608F42F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EMERGENCY RESPONSE</w:t>
      </w:r>
    </w:p>
    <w:p w14:paraId="7308938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10C324" w14:textId="77777777" w:rsidR="00042E40" w:rsidRPr="00AA60E2" w:rsidRDefault="00042E40" w:rsidP="00E53E15">
      <w:pPr>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pPr>
      <w:r w:rsidRPr="00AA60E2">
        <w:t>NOTE:  Completion of this activity may require several facility tours.</w:t>
      </w:r>
    </w:p>
    <w:p w14:paraId="3D1B03E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5072C91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5E98FBA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32 hours</w:t>
      </w:r>
    </w:p>
    <w:p w14:paraId="2DFA108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D58D7FE"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AA60E2">
        <w:rPr>
          <w:bCs/>
        </w:rPr>
        <w:t>REFERENCES:</w:t>
      </w:r>
      <w:r w:rsidRPr="00AA60E2">
        <w:rPr>
          <w:bCs/>
        </w:rPr>
        <w:tab/>
      </w:r>
      <w:r w:rsidRPr="00AA60E2">
        <w:t>1.</w:t>
      </w:r>
      <w:r w:rsidRPr="003678FE">
        <w:tab/>
        <w:t>Licensee drawing(s) of the site building layouts</w:t>
      </w:r>
    </w:p>
    <w:p w14:paraId="04631A05"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p>
    <w:p w14:paraId="68E9F746" w14:textId="38823E3F" w:rsidR="00042E40" w:rsidRDefault="00F714C5" w:rsidP="009D7A16">
      <w:pPr>
        <w:numPr>
          <w:ilvl w:val="0"/>
          <w:numId w:val="6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714C5">
        <w:t xml:space="preserve">IMC 1245 </w:t>
      </w:r>
      <w:r w:rsidR="009904B3">
        <w:t>i</w:t>
      </w:r>
      <w:r w:rsidR="00042E40" w:rsidRPr="007877D7">
        <w:t>ndustrial safety courses in</w:t>
      </w:r>
      <w:r w:rsidR="005C73CE">
        <w:t xml:space="preserve"> TMS</w:t>
      </w:r>
      <w:r w:rsidR="00685D1B">
        <w:t xml:space="preserve"> </w:t>
      </w:r>
      <w:r w:rsidR="00CA1FE1">
        <w:t xml:space="preserve"> </w:t>
      </w:r>
    </w:p>
    <w:p w14:paraId="72C020E0"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PPE: Personal Protective Equipment (esh_sah_a17_sh_enus)</w:t>
      </w:r>
    </w:p>
    <w:p w14:paraId="4FBA3985"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Confined Spaces (esh_sah_a28_sh_enus)</w:t>
      </w:r>
    </w:p>
    <w:p w14:paraId="363D7ECE"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Scaffolding and Ladder Safety (esh_sah_a32_sh_enus)</w:t>
      </w:r>
    </w:p>
    <w:p w14:paraId="7036765B"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Heat Stress Recognition and Prevention (esh_sah_a39_sh_enus)</w:t>
      </w:r>
    </w:p>
    <w:p w14:paraId="746772DF"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Compressed Gas Safety (esh_sah_a55_sh_enus)</w:t>
      </w:r>
    </w:p>
    <w:p w14:paraId="3FAED1EB"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Safety Data Sheets (esh_sah_a77_sh_enus)</w:t>
      </w:r>
    </w:p>
    <w:p w14:paraId="30B7F66B"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Electrical Safety (esh_sah_b15_sh_enus)</w:t>
      </w:r>
    </w:p>
    <w:p w14:paraId="1C753CBE"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Machine Guarding (esh_sah_b16_sh_enus)</w:t>
      </w:r>
    </w:p>
    <w:p w14:paraId="58A7FEA4"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Fall Protection (esh_sah_b22_sh_enus)</w:t>
      </w:r>
    </w:p>
    <w:p w14:paraId="3FE0CD91" w14:textId="77777777" w:rsidR="00D908C6" w:rsidRPr="00D908C6" w:rsidRDefault="00D908C6" w:rsidP="00D908C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r w:rsidRPr="00D908C6">
        <w:tab/>
      </w:r>
      <w:r w:rsidR="00F714C5">
        <w:t>-</w:t>
      </w:r>
      <w:r w:rsidRPr="00D908C6">
        <w:t>Hearing Conservation (esh_sah_b24_sh_enus)</w:t>
      </w:r>
    </w:p>
    <w:p w14:paraId="2E3B1469" w14:textId="77777777" w:rsidR="00A30BE6" w:rsidRPr="00AA60E2" w:rsidRDefault="00A30BE6" w:rsidP="00A30BE6">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8AC6B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05F6AB76" w14:textId="0515B904"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3678FE">
        <w:rPr>
          <w:b/>
          <w:bCs/>
        </w:rPr>
        <w:tab/>
      </w:r>
      <w:r w:rsidRPr="003678FE">
        <w:t xml:space="preserve">Upon completion of this activity, you will be asked to demonstrate your understanding of the general plant layout and inspector behavior in the plant by successfully </w:t>
      </w:r>
      <w:r w:rsidR="00F57403">
        <w:t xml:space="preserve">completing </w:t>
      </w:r>
      <w:r w:rsidRPr="003678FE">
        <w:t>the following:</w:t>
      </w:r>
    </w:p>
    <w:p w14:paraId="631C71D5"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F86B21" w14:textId="77777777" w:rsidR="0018747E"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2708" w:hanging="634"/>
      </w:pPr>
      <w:r w:rsidRPr="003678FE">
        <w:t>Given a drawing of the site building layout, be able to identify where the major facility areas are located</w:t>
      </w:r>
      <w:r w:rsidR="00570B3B">
        <w:t xml:space="preserve"> such as the control room, </w:t>
      </w:r>
      <w:r w:rsidR="00AE331B">
        <w:t xml:space="preserve">turbine building, </w:t>
      </w:r>
      <w:r w:rsidR="009D3752">
        <w:t xml:space="preserve">and </w:t>
      </w:r>
      <w:r w:rsidR="00AE331B">
        <w:t xml:space="preserve">technical support </w:t>
      </w:r>
      <w:r w:rsidR="009D3752">
        <w:t xml:space="preserve">center. </w:t>
      </w:r>
    </w:p>
    <w:p w14:paraId="406C739A" w14:textId="381F2C6F" w:rsidR="00042E40"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F39CE">
        <w:t xml:space="preserve">Identify the types of industrial personnel safety equipment that are available and the circumstances under which each piece of equipment should be used. </w:t>
      </w:r>
    </w:p>
    <w:p w14:paraId="1B9BA859" w14:textId="77777777" w:rsidR="00044444" w:rsidRPr="00FF39CE" w:rsidRDefault="00044444" w:rsidP="0004444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3D962A29" w14:textId="77777777" w:rsidR="00042E40" w:rsidRPr="003678FE"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Explain how you would know what type(s) of radiological protection equipment are required before entering a radiologically controlled area (RCA). </w:t>
      </w:r>
    </w:p>
    <w:p w14:paraId="44DC39D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A3C9DE" w14:textId="4ACF4136" w:rsidR="00042E40"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Given specific scenarios related to security situations, </w:t>
      </w:r>
      <w:r w:rsidR="0066468D">
        <w:t>from loss of a sec</w:t>
      </w:r>
      <w:r w:rsidR="000A400C">
        <w:t xml:space="preserve">urity badge to unauthorized intrusion into the protected area, </w:t>
      </w:r>
      <w:r w:rsidRPr="003678FE">
        <w:t>describe what actions you would take.</w:t>
      </w:r>
    </w:p>
    <w:p w14:paraId="59841E8A" w14:textId="77777777" w:rsidR="00042E40" w:rsidRDefault="00042E40" w:rsidP="00E53E15"/>
    <w:p w14:paraId="3C948C9E" w14:textId="78194BAB" w:rsidR="00042E40" w:rsidRPr="003678FE"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Given specific scenarios related to emergency response situations, </w:t>
      </w:r>
      <w:r w:rsidR="00050966">
        <w:t>inc</w:t>
      </w:r>
      <w:r w:rsidR="00277B42">
        <w:t>l</w:t>
      </w:r>
      <w:r w:rsidR="00050966">
        <w:t xml:space="preserve">uding declaration of an emergency event, </w:t>
      </w:r>
      <w:r w:rsidRPr="003678FE">
        <w:t>describe what actions you would take.</w:t>
      </w:r>
    </w:p>
    <w:p w14:paraId="29E3663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D5E7A9" w14:textId="117F98A9" w:rsidR="00042E40" w:rsidRDefault="00042E40"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Given specific scenarios related to health physics situations, </w:t>
      </w:r>
      <w:r w:rsidR="00BC4E51">
        <w:t>including a spill of potentially</w:t>
      </w:r>
      <w:r w:rsidR="00AB56B9">
        <w:t xml:space="preserve"> contaminated</w:t>
      </w:r>
      <w:r w:rsidR="00BC4E51">
        <w:t xml:space="preserve"> </w:t>
      </w:r>
      <w:r w:rsidR="00C067B4">
        <w:t xml:space="preserve">fluid to a high local radiation alarm, </w:t>
      </w:r>
      <w:r w:rsidRPr="003678FE">
        <w:t>describe what actions you would take.</w:t>
      </w:r>
    </w:p>
    <w:p w14:paraId="7933F58C" w14:textId="77777777" w:rsidR="00D84C44" w:rsidRDefault="00D84C44" w:rsidP="00DB2774">
      <w:pPr>
        <w:pStyle w:val="ListParagraph"/>
        <w:ind w:left="0"/>
      </w:pPr>
    </w:p>
    <w:p w14:paraId="67105905" w14:textId="186A2837" w:rsidR="00D84C44" w:rsidRPr="003678FE" w:rsidRDefault="00D84C44" w:rsidP="009D7A16">
      <w:pPr>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Explaining the licensee restrictions regarding the use of personal communication devices at the plant</w:t>
      </w:r>
      <w:r w:rsidR="00DB2774">
        <w:t>.</w:t>
      </w:r>
      <w:r>
        <w:t xml:space="preserve"> </w:t>
      </w:r>
    </w:p>
    <w:p w14:paraId="10250C6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595BE6" w14:textId="1D9749DC" w:rsidR="00042E40" w:rsidRPr="003E526C"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22" w:author="Author"/>
        </w:rPr>
      </w:pPr>
      <w:r w:rsidRPr="00AA60E2">
        <w:t>TASKS:</w:t>
      </w:r>
      <w:r w:rsidRPr="00AA60E2">
        <w:tab/>
      </w:r>
      <w:r w:rsidR="00AA60E2">
        <w:tab/>
      </w:r>
      <w:r w:rsidRPr="003678FE">
        <w:tab/>
        <w:t>1.</w:t>
      </w:r>
      <w:r w:rsidRPr="003678FE">
        <w:tab/>
        <w:t xml:space="preserve">Review a drawing(s) of the building layout for the site and plan a route for a tour that will include the major areas on the site, such as </w:t>
      </w:r>
      <w:r w:rsidRPr="003E526C">
        <w:t xml:space="preserve">the following: </w:t>
      </w:r>
    </w:p>
    <w:p w14:paraId="4FF9332B" w14:textId="77777777" w:rsidR="006A3E9F" w:rsidRPr="003678FE" w:rsidRDefault="006A3E9F"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17278543" w14:textId="77777777" w:rsidR="00042E40" w:rsidRPr="003678FE" w:rsidRDefault="00042E40" w:rsidP="00FC4159">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 xml:space="preserve">turbine building (for power reactor </w:t>
      </w:r>
      <w:r w:rsidR="00CA1FE1">
        <w:t xml:space="preserve">and construction </w:t>
      </w:r>
      <w:r w:rsidRPr="003678FE">
        <w:t>inspectors) or experimental facilities (for research and test inspectors)</w:t>
      </w:r>
    </w:p>
    <w:p w14:paraId="623014CF"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engineered safeguards equipment areas</w:t>
      </w:r>
    </w:p>
    <w:p w14:paraId="699B2F40" w14:textId="6B82406F"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R</w:t>
      </w:r>
      <w:r w:rsidR="00D92EC2">
        <w:t xml:space="preserve">adiologically </w:t>
      </w:r>
      <w:r w:rsidRPr="003678FE">
        <w:t>C</w:t>
      </w:r>
      <w:r w:rsidR="00D92EC2">
        <w:t xml:space="preserve">ontrolled </w:t>
      </w:r>
      <w:r w:rsidRPr="003678FE">
        <w:t>A</w:t>
      </w:r>
      <w:r w:rsidR="00D92EC2">
        <w:t>rea (RCA)</w:t>
      </w:r>
      <w:r w:rsidRPr="003678FE">
        <w:t xml:space="preserve">  </w:t>
      </w:r>
    </w:p>
    <w:p w14:paraId="0170933B"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 xml:space="preserve">emergency response facility </w:t>
      </w:r>
    </w:p>
    <w:p w14:paraId="56CCDDE7"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control room</w:t>
      </w:r>
    </w:p>
    <w:p w14:paraId="0C69CBDA"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spent fuel pool</w:t>
      </w:r>
    </w:p>
    <w:p w14:paraId="51BE1C79"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switchyard or electrical distribution system</w:t>
      </w:r>
    </w:p>
    <w:p w14:paraId="0557233B" w14:textId="4C113971" w:rsidR="00042E40"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diesel generator rooms or other emergency power supplies</w:t>
      </w:r>
    </w:p>
    <w:p w14:paraId="4BD58EE6" w14:textId="645065F3" w:rsidR="006078A7" w:rsidRPr="003678FE" w:rsidRDefault="006078A7"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t xml:space="preserve">beyond design basis </w:t>
      </w:r>
      <w:r w:rsidR="00205CD5">
        <w:t>equipment</w:t>
      </w:r>
      <w:r>
        <w:t xml:space="preserve"> storage areas</w:t>
      </w:r>
    </w:p>
    <w:p w14:paraId="7AEF36AB" w14:textId="77777777" w:rsidR="00042E40" w:rsidRPr="003678FE" w:rsidRDefault="00042E40" w:rsidP="009D7A16">
      <w:pPr>
        <w:numPr>
          <w:ilvl w:val="0"/>
          <w:numId w:val="9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33"/>
      </w:pPr>
      <w:r w:rsidRPr="003678FE">
        <w:t>other areas deemed appropriate by a qualified inspector</w:t>
      </w:r>
    </w:p>
    <w:p w14:paraId="46112CB7"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 </w:t>
      </w:r>
    </w:p>
    <w:p w14:paraId="1BED4638" w14:textId="780D5F0F" w:rsidR="00042E40" w:rsidRPr="005C4A7D"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C4A7D">
        <w:t xml:space="preserve">Complete the industrial safety courses </w:t>
      </w:r>
      <w:r w:rsidR="00A30BE6" w:rsidRPr="005C4A7D">
        <w:t>referenced</w:t>
      </w:r>
      <w:r w:rsidR="00D5613E" w:rsidRPr="005C4A7D">
        <w:t xml:space="preserve"> above</w:t>
      </w:r>
      <w:r w:rsidRPr="005C4A7D">
        <w:t xml:space="preserve">. </w:t>
      </w:r>
      <w:r w:rsidR="005C4A7D">
        <w:t xml:space="preserve"> </w:t>
      </w:r>
      <w:r w:rsidR="00E0786C" w:rsidRPr="00E0786C">
        <w:t xml:space="preserve">Course numbers will change when courses are updated. </w:t>
      </w:r>
      <w:r w:rsidR="00E0786C">
        <w:t xml:space="preserve"> </w:t>
      </w:r>
      <w:r w:rsidR="007A4A3D">
        <w:t xml:space="preserve">Current courses can be assigned to a trainee in </w:t>
      </w:r>
      <w:r w:rsidR="00A74411">
        <w:t xml:space="preserve">TMS </w:t>
      </w:r>
      <w:r w:rsidR="007A4A3D">
        <w:t xml:space="preserve">by </w:t>
      </w:r>
      <w:r w:rsidR="007A4A3D" w:rsidRPr="005C4A7D">
        <w:rPr>
          <w:bCs/>
          <w:u w:val="single"/>
        </w:rPr>
        <w:t xml:space="preserve">requesting your training coordinator or TrainingSupportResource@nrc.gov to assign the </w:t>
      </w:r>
      <w:r w:rsidR="007A4A3D">
        <w:rPr>
          <w:bCs/>
          <w:u w:val="single"/>
        </w:rPr>
        <w:t>following curriculum,</w:t>
      </w:r>
      <w:r w:rsidR="0005086D" w:rsidRPr="005C4A7D">
        <w:rPr>
          <w:bCs/>
          <w:u w:val="single"/>
        </w:rPr>
        <w:t xml:space="preserve"> “Health, Safety, and Security Curriculum (MC</w:t>
      </w:r>
      <w:r w:rsidR="003246BB">
        <w:rPr>
          <w:bCs/>
          <w:u w:val="single"/>
        </w:rPr>
        <w:noBreakHyphen/>
      </w:r>
      <w:r w:rsidR="0005086D" w:rsidRPr="005C4A7D">
        <w:rPr>
          <w:bCs/>
          <w:u w:val="single"/>
        </w:rPr>
        <w:t>1245)</w:t>
      </w:r>
      <w:r w:rsidR="007A4A3D">
        <w:rPr>
          <w:bCs/>
          <w:u w:val="single"/>
        </w:rPr>
        <w:t>.</w:t>
      </w:r>
      <w:r w:rsidR="0005086D" w:rsidRPr="005C4A7D">
        <w:rPr>
          <w:bCs/>
          <w:u w:val="single"/>
        </w:rPr>
        <w:t xml:space="preserve">” </w:t>
      </w:r>
      <w:r w:rsidR="007C775B" w:rsidRPr="005C4A7D">
        <w:rPr>
          <w:bCs/>
          <w:u w:val="single"/>
        </w:rPr>
        <w:t xml:space="preserve"> </w:t>
      </w:r>
      <w:r w:rsidRPr="005C4A7D">
        <w:t>Before the tour, discuss the requirements for personal industrial safety equipment with a qualified inspector.</w:t>
      </w:r>
    </w:p>
    <w:p w14:paraId="78AB8EB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8FAB92" w14:textId="77777777" w:rsidR="00042E40" w:rsidRPr="003678FE"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Tour the facility with a qualified inspector and locate the major pieces of equipment and facility areas, including but not limited to, those items described above.</w:t>
      </w:r>
    </w:p>
    <w:p w14:paraId="6AB5E1D1"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7E93F1" w14:textId="727643FF" w:rsidR="00042E40" w:rsidRPr="004F6E2A"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6E2A">
        <w:t xml:space="preserve">Enter the RCA </w:t>
      </w:r>
      <w:r w:rsidR="005851C2" w:rsidRPr="004F6E2A">
        <w:t xml:space="preserve">(if applicable to the site) </w:t>
      </w:r>
      <w:r w:rsidRPr="004F6E2A">
        <w:t>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w:t>
      </w:r>
      <w:r w:rsidR="00BB34F3">
        <w:t xml:space="preserve"> </w:t>
      </w:r>
      <w:r w:rsidRPr="004F6E2A">
        <w:t>portal monitors and personal friskers, and monitoring personal dosimetry.</w:t>
      </w:r>
    </w:p>
    <w:p w14:paraId="7BFE7A7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ADE3A6" w14:textId="7E6884C6" w:rsidR="00B45AA0"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45AA0">
        <w:t>During the tour, discuss the proper security procedures for entering the areas discussed above, including the actions to take in the event a procedure error or violation of security rules is committed or observed.</w:t>
      </w:r>
      <w:r w:rsidR="00D84C44">
        <w:t xml:space="preserve"> </w:t>
      </w:r>
      <w:r w:rsidR="00DB2774">
        <w:t xml:space="preserve"> </w:t>
      </w:r>
      <w:r w:rsidR="00D84C44">
        <w:t>Discuss the licensee’s guidance regarding the use of personal communication devices on site.</w:t>
      </w:r>
    </w:p>
    <w:p w14:paraId="66035A34" w14:textId="77777777" w:rsidR="00042E40" w:rsidRPr="00B45AA0" w:rsidRDefault="00042E40" w:rsidP="00B45A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pPr>
    </w:p>
    <w:p w14:paraId="29A86352" w14:textId="77777777" w:rsidR="00042E40" w:rsidRPr="003678FE"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During the tour, discuss the proper response in the event an emergency is declared while in the facility.</w:t>
      </w:r>
    </w:p>
    <w:p w14:paraId="3BF6FFE1"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C33255" w14:textId="77777777" w:rsidR="00042E40" w:rsidRPr="003678FE"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During the tour, discuss the proper response in the event of a radiological control event or anomaly.</w:t>
      </w:r>
    </w:p>
    <w:p w14:paraId="146EA75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15B05B" w14:textId="77777777" w:rsidR="00042E40" w:rsidRPr="003678FE" w:rsidRDefault="00042E40" w:rsidP="009D7A16">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Meet with your supervisor or the person designated to be your resource for this activity to discuss the items listed in the evaluation criteria section.</w:t>
      </w:r>
    </w:p>
    <w:p w14:paraId="7F1B7C6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808A9B" w14:textId="66785096"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307D7F">
        <w:tab/>
      </w:r>
      <w:r w:rsidR="001B498E" w:rsidRPr="00AA60E2">
        <w:tab/>
        <w:t>Obtain</w:t>
      </w:r>
      <w:r w:rsidRPr="003678FE">
        <w:t xml:space="preserve"> your supervisor</w:t>
      </w:r>
      <w:r w:rsidR="00CF15B8">
        <w:t>’</w:t>
      </w:r>
      <w:r w:rsidRPr="003678FE">
        <w:t>s signature in the line item for Basic-Level Certification Signature Card Item OJT-1.</w:t>
      </w:r>
    </w:p>
    <w:p w14:paraId="4A523AA5"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footerReference w:type="default" r:id="rId51"/>
          <w:pgSz w:w="12240" w:h="15840"/>
          <w:pgMar w:top="1440" w:right="1440" w:bottom="1440" w:left="1440" w:header="720" w:footer="720" w:gutter="0"/>
          <w:cols w:space="720"/>
          <w:noEndnote/>
          <w:docGrid w:linePitch="326"/>
        </w:sectPr>
      </w:pPr>
    </w:p>
    <w:p w14:paraId="4FA099B7"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On-the-Job Activity</w:t>
      </w:r>
    </w:p>
    <w:p w14:paraId="5F35F02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4AC682" w14:textId="19376D4B"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 xml:space="preserve">(OJT-2) Control Room Tour with Resident or </w:t>
      </w:r>
      <w:r w:rsidR="00353739">
        <w:t>O</w:t>
      </w:r>
      <w:r w:rsidRPr="00AA60E2">
        <w:t>ther Qualified Inspector</w:t>
      </w:r>
      <w:r w:rsidRPr="00AA60E2">
        <w:fldChar w:fldCharType="begin"/>
      </w:r>
      <w:r w:rsidRPr="00AA60E2">
        <w:instrText>tc \l2 "</w:instrText>
      </w:r>
      <w:bookmarkStart w:id="123" w:name="_Toc311547175"/>
      <w:bookmarkStart w:id="124" w:name="_Toc83124816"/>
      <w:r w:rsidRPr="00AA60E2">
        <w:instrText>(OJT-2) Control Room Tour with Resident or Other Qualified Inspector</w:instrText>
      </w:r>
      <w:bookmarkEnd w:id="123"/>
      <w:bookmarkEnd w:id="124"/>
      <w:r w:rsidRPr="00AA60E2">
        <w:fldChar w:fldCharType="end"/>
      </w:r>
    </w:p>
    <w:p w14:paraId="56AE47D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707AC91" w14:textId="35BD91A4"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rPr>
          <w:bCs/>
        </w:rPr>
        <w:t>PURPOSE:</w:t>
      </w:r>
      <w:r w:rsidRPr="00AA60E2">
        <w:rPr>
          <w:bCs/>
        </w:rPr>
        <w:tab/>
      </w:r>
      <w:r w:rsidRPr="00AA60E2">
        <w:rPr>
          <w:bCs/>
        </w:rPr>
        <w:tab/>
      </w:r>
      <w:r w:rsidRPr="00AA60E2">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CF15B8" w:rsidRPr="00AA60E2">
        <w:t>’</w:t>
      </w:r>
      <w:r w:rsidRPr="00AA60E2">
        <w:t>s role in gathering facility status information.</w:t>
      </w:r>
      <w:r w:rsidR="003616CE">
        <w:t xml:space="preserve">  </w:t>
      </w:r>
      <w:r w:rsidR="003616CE" w:rsidRPr="003616CE">
        <w:t xml:space="preserve">Note:  G-115 </w:t>
      </w:r>
      <w:ins w:id="125" w:author="Author">
        <w:r w:rsidR="009259D9">
          <w:rPr>
            <w:bCs/>
          </w:rPr>
          <w:t xml:space="preserve">“Practical Applications of Reactor Technology (PART) </w:t>
        </w:r>
      </w:ins>
      <w:r w:rsidR="003616CE" w:rsidRPr="003616CE">
        <w:t>is an optional course that teaches the training objectives in OJT</w:t>
      </w:r>
      <w:ins w:id="126" w:author="Author">
        <w:r w:rsidR="00276854">
          <w:t>s</w:t>
        </w:r>
      </w:ins>
      <w:r w:rsidR="003246BB">
        <w:noBreakHyphen/>
      </w:r>
      <w:r w:rsidR="003616CE" w:rsidRPr="003616CE">
        <w:t xml:space="preserve">1, 2, and </w:t>
      </w:r>
      <w:ins w:id="127" w:author="Author">
        <w:r w:rsidR="00276854">
          <w:t>4</w:t>
        </w:r>
      </w:ins>
      <w:r w:rsidR="003616CE" w:rsidRPr="003616CE">
        <w:t>.</w:t>
      </w:r>
    </w:p>
    <w:p w14:paraId="7C743B3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210DFF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2C6D9E2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SELF-MANAGEMENT</w:t>
      </w:r>
    </w:p>
    <w:p w14:paraId="04588B8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INSPECTION</w:t>
      </w:r>
    </w:p>
    <w:p w14:paraId="53ED28E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FUNDAMENTAL PLANT DESIGN AND OPERATION</w:t>
      </w:r>
    </w:p>
    <w:p w14:paraId="4C464F7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EMERGENCY RESPONSE</w:t>
      </w:r>
    </w:p>
    <w:p w14:paraId="4062D77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F04D7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5FD89D4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3 hours</w:t>
      </w:r>
    </w:p>
    <w:p w14:paraId="14169ED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2D83CC0" w14:textId="2A4CC744" w:rsidR="00042E40" w:rsidRPr="00AA60E2" w:rsidRDefault="00042E40" w:rsidP="00F97D58">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pPr>
      <w:r w:rsidRPr="00AA60E2">
        <w:rPr>
          <w:bCs/>
        </w:rPr>
        <w:t>REFERENCE:</w:t>
      </w:r>
      <w:r w:rsidRPr="00AA60E2">
        <w:rPr>
          <w:bCs/>
        </w:rPr>
        <w:tab/>
      </w:r>
      <w:r w:rsidRPr="00AA60E2">
        <w:rPr>
          <w:bCs/>
        </w:rPr>
        <w:tab/>
      </w:r>
      <w:r w:rsidRPr="00AA60E2">
        <w:t>Licensee-specific procedure for the conduct of operations in the control room</w:t>
      </w:r>
    </w:p>
    <w:p w14:paraId="7C9F76C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9B9E4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49132337"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AA60E2">
        <w:rPr>
          <w:bCs/>
        </w:rPr>
        <w:t>CRITERIA:</w:t>
      </w:r>
      <w:r w:rsidRPr="003678FE">
        <w:rPr>
          <w:b/>
          <w:bCs/>
        </w:rPr>
        <w:tab/>
      </w:r>
      <w:r w:rsidRPr="003678FE">
        <w:rPr>
          <w:b/>
          <w:bCs/>
        </w:rPr>
        <w:tab/>
      </w:r>
      <w:r w:rsidRPr="003678FE">
        <w:t>Upon completion of this activity, you should be able to do the following:</w:t>
      </w:r>
    </w:p>
    <w:p w14:paraId="7E3ADBA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08A9D9" w14:textId="77777777" w:rsidR="00042E40" w:rsidRPr="003678FE" w:rsidRDefault="00042E40" w:rsidP="009D7A16">
      <w:pPr>
        <w:numPr>
          <w:ilvl w:val="0"/>
          <w:numId w:val="100"/>
        </w:numPr>
      </w:pPr>
      <w:r w:rsidRPr="003678FE">
        <w:t>Explain the appropriate protocol for an inspector</w:t>
      </w:r>
      <w:r w:rsidR="00CF15B8">
        <w:t>’</w:t>
      </w:r>
      <w:r w:rsidRPr="003678FE">
        <w:t>s conduct in the control room.</w:t>
      </w:r>
    </w:p>
    <w:p w14:paraId="6E68B522" w14:textId="77777777" w:rsidR="00042E40" w:rsidRPr="003678FE" w:rsidRDefault="00042E40" w:rsidP="00E53E15"/>
    <w:p w14:paraId="41F9C83F" w14:textId="11052AF0" w:rsidR="00042E40" w:rsidRPr="003678FE" w:rsidRDefault="00042E40" w:rsidP="009D7A16">
      <w:pPr>
        <w:numPr>
          <w:ilvl w:val="0"/>
          <w:numId w:val="100"/>
        </w:numPr>
      </w:pPr>
      <w:r w:rsidRPr="003678FE">
        <w:t xml:space="preserve">Explain how you would respond if you were present in the control room during </w:t>
      </w:r>
      <w:r w:rsidR="001B498E" w:rsidRPr="003678FE">
        <w:t>an emergency</w:t>
      </w:r>
      <w:r w:rsidRPr="003678FE">
        <w:t>.  Specifically, you should explain why it is never appropriate for an inspector to operate any controls or to interfere in licensee operations during routine or emergency situations.</w:t>
      </w:r>
    </w:p>
    <w:p w14:paraId="2683EC22" w14:textId="77777777" w:rsidR="00042E40" w:rsidRPr="003678FE" w:rsidRDefault="00042E40" w:rsidP="00E53E15"/>
    <w:p w14:paraId="2E06A6A0" w14:textId="77777777" w:rsidR="00042E40" w:rsidRPr="003678FE" w:rsidRDefault="00042E40" w:rsidP="009D7A16">
      <w:pPr>
        <w:numPr>
          <w:ilvl w:val="0"/>
          <w:numId w:val="100"/>
        </w:numPr>
      </w:pPr>
      <w:r w:rsidRPr="003678FE">
        <w:t xml:space="preserve">Describe the general layout of a control room.  Explain what is meant by </w:t>
      </w:r>
      <w:r w:rsidR="00277C73">
        <w:t>“</w:t>
      </w:r>
      <w:r w:rsidRPr="003678FE">
        <w:t>at the controls</w:t>
      </w:r>
      <w:r w:rsidR="00277C73">
        <w:t>”</w:t>
      </w:r>
      <w:r w:rsidRPr="003678FE">
        <w:t xml:space="preserve"> in a control room or explain where an operator(s) must be stationed in the control room during operations.  Describe examples of site-specific restrictions for limits on where an inspector may go in a control room, with or without permission.</w:t>
      </w:r>
    </w:p>
    <w:p w14:paraId="50330C89" w14:textId="77777777" w:rsidR="00042E40" w:rsidRPr="003678FE" w:rsidRDefault="00042E40" w:rsidP="00E53E15"/>
    <w:p w14:paraId="5174B764" w14:textId="77777777" w:rsidR="00042E40" w:rsidRPr="003678FE" w:rsidRDefault="00042E40" w:rsidP="009D7A16">
      <w:pPr>
        <w:numPr>
          <w:ilvl w:val="0"/>
          <w:numId w:val="100"/>
        </w:numPr>
      </w:pPr>
      <w:r w:rsidRPr="003678FE">
        <w:t>Describe the basic staffing in the control room and where you would expect to find various licensed personnel.</w:t>
      </w:r>
    </w:p>
    <w:p w14:paraId="05AC4615" w14:textId="77777777" w:rsidR="00042E40" w:rsidRPr="003678FE" w:rsidRDefault="00042E40" w:rsidP="00E53E15"/>
    <w:p w14:paraId="3D09436F" w14:textId="77777777" w:rsidR="00B16FCB" w:rsidRDefault="00042E40" w:rsidP="009D7A16">
      <w:pPr>
        <w:numPr>
          <w:ilvl w:val="0"/>
          <w:numId w:val="100"/>
        </w:numPr>
        <w:sectPr w:rsidR="00B16FCB" w:rsidSect="00D400A3">
          <w:footerReference w:type="default" r:id="rId52"/>
          <w:pgSz w:w="12240" w:h="15840"/>
          <w:pgMar w:top="1440" w:right="1440" w:bottom="1440" w:left="1440" w:header="720" w:footer="720" w:gutter="0"/>
          <w:cols w:space="720"/>
          <w:noEndnote/>
          <w:docGrid w:linePitch="326"/>
        </w:sectPr>
      </w:pPr>
      <w:r w:rsidRPr="003678FE">
        <w:t>Describe the types of information an inspector gathers in the control room and how that information is obtained.</w:t>
      </w:r>
    </w:p>
    <w:p w14:paraId="276CCED2"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470B6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00AA60E2">
        <w:tab/>
      </w:r>
      <w:r w:rsidRPr="00AA60E2">
        <w:tab/>
      </w:r>
      <w:r w:rsidRPr="00AA60E2">
        <w:tab/>
        <w:t>1.</w:t>
      </w:r>
      <w:r w:rsidRPr="00AA60E2">
        <w:tab/>
        <w:t>Locate and read appropriate sections of the site-specific guidance for control of operations in the control room.</w:t>
      </w:r>
    </w:p>
    <w:p w14:paraId="048E5D3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99FFA8" w14:textId="77777777" w:rsidR="00042E40" w:rsidRPr="00AA60E2" w:rsidRDefault="00042E40" w:rsidP="009D7A16">
      <w:pPr>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Discuss site-specific guidance, as it relates to protocol for conduct of NRC personnel in the control room, with an inspector.  Discuss how this guidance could vary from site to site.</w:t>
      </w:r>
    </w:p>
    <w:p w14:paraId="02F1CE9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8F2251" w14:textId="77777777" w:rsidR="00042E40" w:rsidRPr="00AA60E2" w:rsidRDefault="00042E40" w:rsidP="009D7A16">
      <w:pPr>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Go to the control room with an inspector and observe appropriate protocol.  Gain a general understanding of the control room layout and staffing.  Also, observe the inspector gathering facility status information.</w:t>
      </w:r>
    </w:p>
    <w:p w14:paraId="3B243E6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7A5F50" w14:textId="77777777" w:rsidR="00042E40" w:rsidRPr="00AA60E2" w:rsidRDefault="00042E40" w:rsidP="009D7A16">
      <w:pPr>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Meet with your supervisor or the person designated to be your resource for this activity to discuss the items listed in the evaluation criteria section.</w:t>
      </w:r>
    </w:p>
    <w:p w14:paraId="09A769D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695090A" w14:textId="5B2C70FC"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DOCUMENTATION:</w:t>
      </w:r>
      <w:r w:rsidR="00540AF2">
        <w:rPr>
          <w:bCs/>
        </w:rPr>
        <w:tab/>
      </w:r>
      <w:r w:rsidR="001B498E" w:rsidRPr="00AA60E2">
        <w:rPr>
          <w:bCs/>
        </w:rPr>
        <w:tab/>
        <w:t>Obtain</w:t>
      </w:r>
      <w:r w:rsidRPr="003678FE">
        <w:t xml:space="preserve"> your supervisor</w:t>
      </w:r>
      <w:r w:rsidR="00CF15B8">
        <w:t>’</w:t>
      </w:r>
      <w:r w:rsidRPr="003678FE">
        <w:t>s signature in the line item for Basic-Level Certification Signature Card Item OJT-2.</w:t>
      </w:r>
    </w:p>
    <w:p w14:paraId="077593AC" w14:textId="77777777" w:rsidR="00042E40" w:rsidRPr="00C464A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14:paraId="643C870B" w14:textId="14B4355F" w:rsidR="007C5EC3" w:rsidRPr="00C464AE" w:rsidRDefault="007C5EC3"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14:paraId="60703F13" w14:textId="77777777" w:rsidR="007C5EC3" w:rsidRPr="00C464AE" w:rsidRDefault="007C5EC3">
      <w:pPr>
        <w:rPr>
          <w:bCs/>
        </w:rPr>
      </w:pPr>
      <w:r>
        <w:rPr>
          <w:b/>
          <w:bCs/>
        </w:rPr>
        <w:br w:type="page"/>
      </w:r>
    </w:p>
    <w:p w14:paraId="4D309345" w14:textId="77777777" w:rsidR="007C5EC3" w:rsidRPr="008D5C41" w:rsidRDefault="007C5EC3" w:rsidP="00A83D81">
      <w:pPr>
        <w:pStyle w:val="StyleCentered"/>
      </w:pPr>
      <w:r>
        <w:t>Basic Level</w:t>
      </w:r>
      <w:r w:rsidRPr="008D5C41">
        <w:t xml:space="preserve"> On-the-Job Activity</w:t>
      </w:r>
    </w:p>
    <w:p w14:paraId="5B8E8FF6"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35BEAA" w14:textId="4B57BDB2"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5C41">
        <w:t>TOPIC:</w:t>
      </w:r>
      <w:r w:rsidRPr="008D5C41">
        <w:tab/>
      </w:r>
      <w:r w:rsidRPr="008D5C41">
        <w:tab/>
      </w:r>
      <w:r w:rsidRPr="008D5C41">
        <w:tab/>
        <w:t xml:space="preserve">(OJT- </w:t>
      </w:r>
      <w:r w:rsidR="00F971B0">
        <w:t>3</w:t>
      </w:r>
      <w:r w:rsidRPr="008D5C41">
        <w:t xml:space="preserve">) </w:t>
      </w:r>
      <w:r>
        <w:t>On-Site Inspector Emergency Response</w:t>
      </w:r>
      <w:r w:rsidRPr="008D5C41">
        <w:fldChar w:fldCharType="begin"/>
      </w:r>
      <w:r w:rsidRPr="008D5C41">
        <w:instrText>tc \l2 "</w:instrText>
      </w:r>
      <w:bookmarkStart w:id="128" w:name="_Toc83124817"/>
      <w:r w:rsidRPr="008D5C41">
        <w:instrText>(OJT-</w:instrText>
      </w:r>
      <w:r w:rsidR="0063736B">
        <w:instrText>3</w:instrText>
      </w:r>
      <w:r w:rsidRPr="008D5C41">
        <w:instrText xml:space="preserve">) </w:instrText>
      </w:r>
      <w:r w:rsidR="0063736B">
        <w:instrText>On-Site Inspector Emergency Response</w:instrText>
      </w:r>
      <w:bookmarkEnd w:id="128"/>
      <w:r w:rsidRPr="008D5C41">
        <w:instrText xml:space="preserve"> </w:instrText>
      </w:r>
      <w:r w:rsidRPr="008D5C41">
        <w:fldChar w:fldCharType="end"/>
      </w:r>
    </w:p>
    <w:p w14:paraId="33E0419F"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3D423DA3" w14:textId="657C819A"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8D5C41">
        <w:rPr>
          <w:bCs/>
        </w:rPr>
        <w:t>PURPOSE:</w:t>
      </w:r>
      <w:r w:rsidRPr="008D5C41">
        <w:rPr>
          <w:bCs/>
        </w:rPr>
        <w:tab/>
      </w:r>
      <w:r w:rsidRPr="00706458">
        <w:rPr>
          <w:b/>
          <w:bCs/>
        </w:rPr>
        <w:tab/>
      </w:r>
      <w:r>
        <w:rPr>
          <w:bCs/>
        </w:rPr>
        <w:t xml:space="preserve">While working at a reactor plant site, a </w:t>
      </w:r>
      <w:r w:rsidRPr="00706458">
        <w:t>reactor trip</w:t>
      </w:r>
      <w:r>
        <w:t xml:space="preserve">, </w:t>
      </w:r>
      <w:r w:rsidRPr="00706458">
        <w:t xml:space="preserve">transient, </w:t>
      </w:r>
      <w:r>
        <w:t xml:space="preserve">or some other event may occur that may require a licensee to implement their site emergency plan, contact the NRC or another offsite organization or request offsite assistance from local emergency responders such as fire department or medical personnel.  When these events occur, it is important for inspectors to not only ensure their personal safety is maintained, but to also monitor the licensee’s response to the event so the NRC can respond appropriately.  Although Inspectors who are not fully qualified are not expected to be able to perform the full range of NRC emergency response functions, they may be the only NRC representative initially available on site during an event.  Hence the need for this OJT.   </w:t>
      </w:r>
      <w:r w:rsidRPr="00706458">
        <w:t xml:space="preserve">Upon completion of this guide, you will be able to </w:t>
      </w:r>
      <w:r>
        <w:t xml:space="preserve">locate and deploy the emergency response equipment and procedures located in each resident inspector office, </w:t>
      </w:r>
      <w:r w:rsidRPr="00706458">
        <w:t xml:space="preserve">identify the </w:t>
      </w:r>
      <w:r>
        <w:t xml:space="preserve">location of the site Technical and Operational Support Centers and understand what actions you are expected to take in the event the licensee activates their emergency response plan. </w:t>
      </w:r>
    </w:p>
    <w:p w14:paraId="31437DFE"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4542B5"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8D5C41">
        <w:rPr>
          <w:bCs/>
        </w:rPr>
        <w:t xml:space="preserve">COMPETENCY </w:t>
      </w:r>
    </w:p>
    <w:p w14:paraId="4D1CCD87"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pPr>
      <w:r w:rsidRPr="008D5C41">
        <w:rPr>
          <w:bCs/>
        </w:rPr>
        <w:t>AREA:</w:t>
      </w:r>
      <w:r w:rsidRPr="008D5C41">
        <w:rPr>
          <w:bCs/>
        </w:rPr>
        <w:tab/>
      </w:r>
      <w:r w:rsidRPr="008D5C41">
        <w:tab/>
      </w:r>
      <w:r w:rsidRPr="008D5C41">
        <w:tab/>
        <w:t>INSPECTION</w:t>
      </w:r>
    </w:p>
    <w:p w14:paraId="6505A196"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14E6C3"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8D5C41">
        <w:rPr>
          <w:bCs/>
        </w:rPr>
        <w:t>LEVEL OF</w:t>
      </w:r>
    </w:p>
    <w:p w14:paraId="50E59690"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8D5C41">
        <w:rPr>
          <w:bCs/>
        </w:rPr>
        <w:t>EFFORT:</w:t>
      </w:r>
      <w:r w:rsidRPr="008D5C41">
        <w:tab/>
      </w:r>
      <w:r w:rsidRPr="008D5C41">
        <w:tab/>
        <w:t>24 hours</w:t>
      </w:r>
    </w:p>
    <w:p w14:paraId="12CDF658"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14:paraId="02705441"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5C41">
        <w:rPr>
          <w:iCs/>
        </w:rPr>
        <w:t>REFERENCES:</w:t>
      </w:r>
      <w:r w:rsidRPr="00706458">
        <w:rPr>
          <w:iCs/>
        </w:rPr>
        <w:tab/>
        <w:t>1.</w:t>
      </w:r>
      <w:r w:rsidRPr="00706458">
        <w:rPr>
          <w:iCs/>
        </w:rPr>
        <w:tab/>
      </w:r>
      <w:r w:rsidRPr="00706458">
        <w:t>Licensee post</w:t>
      </w:r>
      <w:r>
        <w:t>-</w:t>
      </w:r>
      <w:r w:rsidRPr="00706458">
        <w:t xml:space="preserve">trip response procedure(s) </w:t>
      </w:r>
    </w:p>
    <w:p w14:paraId="2A5D03A0"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60EBF1" w14:textId="77777777" w:rsidR="007C5EC3" w:rsidRPr="00706458" w:rsidRDefault="007C5EC3" w:rsidP="009D7A16">
      <w:pPr>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Resident Inspector Office Emergency Response Guide</w:t>
      </w:r>
    </w:p>
    <w:p w14:paraId="1A484CBA" w14:textId="77777777" w:rsidR="007C5EC3" w:rsidRPr="008E4D8B"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62B43CAE" w14:textId="77777777" w:rsidR="007C5EC3" w:rsidRPr="008E4D8B" w:rsidRDefault="007C5EC3" w:rsidP="009D7A16">
      <w:pPr>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8E4D8B">
        <w:rPr>
          <w:color w:val="000000" w:themeColor="text1"/>
        </w:rPr>
        <w:t>Licensee’s NRC approved emergency action level (EAL) scheme</w:t>
      </w:r>
    </w:p>
    <w:p w14:paraId="3788D97F"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0CA166" w14:textId="77777777" w:rsidR="007C5EC3" w:rsidRPr="00706458" w:rsidRDefault="007C5EC3" w:rsidP="009D7A16">
      <w:pPr>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6458">
        <w:t>Regional or office plant transient check list (as applicable)</w:t>
      </w:r>
    </w:p>
    <w:p w14:paraId="37988BBD"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35A8A6" w14:textId="496E72E0" w:rsidR="007C5EC3" w:rsidRPr="00724B28" w:rsidRDefault="007C5EC3" w:rsidP="009D7A16">
      <w:pPr>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29" w:name="_Hlk45018761"/>
      <w:r w:rsidRPr="00706458">
        <w:t>IP 71153, “</w:t>
      </w:r>
      <w:r w:rsidR="00724B28" w:rsidRPr="00724B28">
        <w:rPr>
          <w:color w:val="333333"/>
        </w:rPr>
        <w:t>Follow-up of Events and Notices of Enforcement Discretion</w:t>
      </w:r>
      <w:r w:rsidRPr="00724B28">
        <w:t>”</w:t>
      </w:r>
    </w:p>
    <w:bookmarkEnd w:id="129"/>
    <w:p w14:paraId="0F93E417" w14:textId="77777777" w:rsidR="007C5EC3" w:rsidRPr="00724B2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A1FC88" w14:textId="77777777" w:rsidR="007C5EC3" w:rsidRPr="008D5C41"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8D5C41">
        <w:rPr>
          <w:bCs/>
        </w:rPr>
        <w:t>EVALUATION</w:t>
      </w:r>
    </w:p>
    <w:p w14:paraId="5C61AD65"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8D5C41">
        <w:rPr>
          <w:bCs/>
        </w:rPr>
        <w:t>CRITERIA:</w:t>
      </w:r>
      <w:r w:rsidRPr="008D5C41">
        <w:rPr>
          <w:bCs/>
        </w:rPr>
        <w:tab/>
      </w:r>
      <w:r w:rsidRPr="008D5C41">
        <w:rPr>
          <w:bCs/>
        </w:rPr>
        <w:tab/>
      </w:r>
      <w:r w:rsidRPr="008D5C41">
        <w:t>Complete the tasks specified in this guide and meet with your supervisor to</w:t>
      </w:r>
      <w:r w:rsidRPr="00706458">
        <w:t xml:space="preserve"> discuss any questions that you may have as a result of this activity.  Upon completion of the tasks, you should be able to do the following:</w:t>
      </w:r>
    </w:p>
    <w:p w14:paraId="2A45DA2D"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CFCC0F" w14:textId="77777777" w:rsidR="007C5EC3" w:rsidRPr="00444720" w:rsidRDefault="007C5EC3" w:rsidP="00444720">
      <w:pPr>
        <w:numPr>
          <w:ilvl w:val="0"/>
          <w:numId w:val="1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44720">
        <w:t xml:space="preserve">Given a variety of different scenarios, describe which actions you are expected to take if the licensee implements site emergency response procedures. </w:t>
      </w:r>
    </w:p>
    <w:p w14:paraId="42D441E0" w14:textId="77777777" w:rsidR="007C5EC3" w:rsidRPr="00444720"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pPr>
    </w:p>
    <w:p w14:paraId="4E17F1FB" w14:textId="77777777" w:rsidR="00E32592" w:rsidRPr="00444720" w:rsidRDefault="007C5EC3" w:rsidP="00444720">
      <w:pPr>
        <w:numPr>
          <w:ilvl w:val="0"/>
          <w:numId w:val="1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32592" w:rsidRPr="00444720" w:rsidSect="00D400A3">
          <w:pgSz w:w="12240" w:h="15840"/>
          <w:pgMar w:top="1440" w:right="1440" w:bottom="1440" w:left="1440" w:header="720" w:footer="720" w:gutter="0"/>
          <w:cols w:space="720"/>
          <w:noEndnote/>
          <w:docGrid w:linePitch="326"/>
        </w:sectPr>
      </w:pPr>
      <w:r w:rsidRPr="00444720">
        <w:t>Be able to locate the emergency response equipment and procedures in the NRC resident inspector office and describe how/when you would use the equipment and procedures.</w:t>
      </w:r>
    </w:p>
    <w:p w14:paraId="0C35839C" w14:textId="77777777" w:rsidR="007C5EC3" w:rsidRPr="00444720"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5B8ADF" w14:textId="2C86ECF1" w:rsidR="007C5EC3" w:rsidRPr="00444720" w:rsidRDefault="007C5EC3" w:rsidP="00444720">
      <w:pPr>
        <w:numPr>
          <w:ilvl w:val="0"/>
          <w:numId w:val="1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44720">
        <w:t>Describe the location of the site emergency response facilities and be able to travel to them if needed.</w:t>
      </w:r>
    </w:p>
    <w:p w14:paraId="75445C1F" w14:textId="77777777" w:rsidR="00C464AE" w:rsidRPr="00444720" w:rsidRDefault="00C464AE" w:rsidP="00C464A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5B890A38" w14:textId="672AEFF4" w:rsidR="007C5EC3" w:rsidRPr="00444720" w:rsidRDefault="007C5EC3" w:rsidP="00444720">
      <w:pPr>
        <w:numPr>
          <w:ilvl w:val="0"/>
          <w:numId w:val="1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44720">
        <w:t>Demonstrate how you would verify that the licensee made the appropriate emergency classification declaration for the event in</w:t>
      </w:r>
      <w:r w:rsidR="00766B67" w:rsidRPr="00444720">
        <w:t xml:space="preserve"> </w:t>
      </w:r>
      <w:r w:rsidRPr="00444720">
        <w:t>accordance with its NRC approved EAL scheme.</w:t>
      </w:r>
    </w:p>
    <w:p w14:paraId="05840452" w14:textId="7BA2AF47" w:rsidR="00C464AE" w:rsidRDefault="00A579C2" w:rsidP="00C464A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ab/>
      </w:r>
    </w:p>
    <w:p w14:paraId="015A4774"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8D5C41">
        <w:rPr>
          <w:bCs/>
        </w:rPr>
        <w:t>TASKS:</w:t>
      </w:r>
      <w:r>
        <w:rPr>
          <w:b/>
          <w:bCs/>
        </w:rPr>
        <w:tab/>
      </w:r>
      <w:r w:rsidRPr="00706458">
        <w:rPr>
          <w:b/>
          <w:bCs/>
        </w:rPr>
        <w:tab/>
      </w:r>
      <w:r w:rsidRPr="00706458">
        <w:rPr>
          <w:b/>
          <w:bCs/>
        </w:rPr>
        <w:tab/>
      </w:r>
      <w:r w:rsidRPr="00706458">
        <w:rPr>
          <w:bCs/>
        </w:rPr>
        <w:t>1.</w:t>
      </w:r>
      <w:r w:rsidRPr="00706458">
        <w:rPr>
          <w:b/>
          <w:bCs/>
        </w:rPr>
        <w:tab/>
      </w:r>
      <w:r>
        <w:rPr>
          <w:bCs/>
        </w:rPr>
        <w:t xml:space="preserve">Locate the emergency response equipment that is stored in the NRC resident inspector office. </w:t>
      </w:r>
      <w:r>
        <w:t xml:space="preserve"> Review the office emergency response procedures and protocols. </w:t>
      </w:r>
    </w:p>
    <w:p w14:paraId="7F73D633" w14:textId="77777777"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ED510D" w14:textId="77777777" w:rsidR="007C5EC3" w:rsidRPr="00881E00" w:rsidRDefault="007C5EC3" w:rsidP="009D7A16">
      <w:pPr>
        <w:pStyle w:val="ListParagraph"/>
        <w:numPr>
          <w:ilvl w:val="0"/>
          <w:numId w:val="81"/>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left="2708" w:hanging="634"/>
      </w:pPr>
      <w:r>
        <w:t xml:space="preserve">Review </w:t>
      </w:r>
      <w:r w:rsidRPr="00881E00">
        <w:t xml:space="preserve">IP 71153 and the regional or office transient response guidance (if applicable) that defines management expectations </w:t>
      </w:r>
      <w:r>
        <w:t xml:space="preserve">for you </w:t>
      </w:r>
      <w:r w:rsidRPr="00881E00">
        <w:t>regarding event follow</w:t>
      </w:r>
      <w:r>
        <w:t>-</w:t>
      </w:r>
      <w:r w:rsidRPr="00881E00">
        <w:t>up at a reactor site.</w:t>
      </w:r>
      <w:r>
        <w:t xml:space="preserve">  Discuss these expectations with your supervisor or whoever is directly responsible for your activities at the reactor site.</w:t>
      </w:r>
    </w:p>
    <w:p w14:paraId="404B1BBE" w14:textId="77777777" w:rsidR="007C5EC3"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pPr>
    </w:p>
    <w:p w14:paraId="1C740E75" w14:textId="77777777" w:rsidR="007C5EC3" w:rsidRDefault="007C5EC3" w:rsidP="009D7A16">
      <w:pPr>
        <w:pStyle w:val="ListParagraph"/>
        <w:numPr>
          <w:ilvl w:val="0"/>
          <w:numId w:val="81"/>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left="2708" w:hanging="634"/>
      </w:pPr>
      <w:r>
        <w:t xml:space="preserve">Tour the site Technical and Operational Support Centers with an NRC individual who is familiar with the site.  Discuss what role(s) and/or actions you would be expected to take if the licensee had to implement site emergency response procedures. </w:t>
      </w:r>
    </w:p>
    <w:p w14:paraId="2B5B6E74" w14:textId="77777777" w:rsidR="007C5EC3" w:rsidRDefault="007C5EC3" w:rsidP="007C5EC3">
      <w:pPr>
        <w:pStyle w:val="ListParagraph"/>
      </w:pPr>
    </w:p>
    <w:p w14:paraId="6DA92AB6" w14:textId="77777777" w:rsidR="007C5EC3" w:rsidRPr="001828FE" w:rsidRDefault="007C5EC3" w:rsidP="009D7A16">
      <w:pPr>
        <w:pStyle w:val="ListParagraph"/>
        <w:numPr>
          <w:ilvl w:val="0"/>
          <w:numId w:val="81"/>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left="2708" w:hanging="634"/>
      </w:pPr>
      <w:r>
        <w:t xml:space="preserve">Examine the licensee’s emergency response classification chart.  </w:t>
      </w:r>
      <w:r w:rsidRPr="001828FE">
        <w:t xml:space="preserve">Given a range of possible scenarios, </w:t>
      </w:r>
      <w:r>
        <w:t xml:space="preserve">be able to </w:t>
      </w:r>
      <w:r w:rsidRPr="001828FE">
        <w:t>classify the event per the licensee’s NRC approved EAL scheme</w:t>
      </w:r>
      <w:r>
        <w:t>.</w:t>
      </w:r>
    </w:p>
    <w:p w14:paraId="0DD86867" w14:textId="77777777" w:rsidR="007C5EC3"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29FAA1" w14:textId="66638A01" w:rsidR="007C5EC3" w:rsidRPr="00706458" w:rsidRDefault="007C5EC3" w:rsidP="007C5E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5C41">
        <w:t xml:space="preserve">DOCUMENTATION:  (OJT- </w:t>
      </w:r>
      <w:r w:rsidR="005174B7">
        <w:t>3</w:t>
      </w:r>
      <w:r w:rsidRPr="008D5C41">
        <w:t xml:space="preserve">) </w:t>
      </w:r>
      <w:r>
        <w:t>On-Site Inspector Emergency Response</w:t>
      </w:r>
    </w:p>
    <w:p w14:paraId="697DA873" w14:textId="77777777" w:rsidR="007C5EC3" w:rsidRDefault="007C5EC3"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7C5EC3" w:rsidSect="00D400A3">
          <w:pgSz w:w="12240" w:h="15840"/>
          <w:pgMar w:top="1440" w:right="1440" w:bottom="1440" w:left="1440" w:header="720" w:footer="720" w:gutter="0"/>
          <w:cols w:space="720"/>
          <w:noEndnote/>
          <w:docGrid w:linePitch="326"/>
        </w:sectPr>
      </w:pPr>
    </w:p>
    <w:p w14:paraId="70923073"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On-the-Job Activity</w:t>
      </w:r>
    </w:p>
    <w:p w14:paraId="335996A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F452DE" w14:textId="4F50A53A"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TOPIC:</w:t>
      </w:r>
      <w:r w:rsidRPr="00AA60E2">
        <w:tab/>
      </w:r>
      <w:r w:rsidRPr="00AA60E2">
        <w:tab/>
      </w:r>
      <w:r w:rsidRPr="00724B28">
        <w:rPr>
          <w:color w:val="000000" w:themeColor="text1"/>
        </w:rPr>
        <w:tab/>
        <w:t>(OJT-</w:t>
      </w:r>
      <w:r w:rsidR="00F971B0" w:rsidRPr="00724B28">
        <w:rPr>
          <w:color w:val="000000" w:themeColor="text1"/>
        </w:rPr>
        <w:t>4</w:t>
      </w:r>
      <w:r w:rsidRPr="00724B28">
        <w:rPr>
          <w:color w:val="000000" w:themeColor="text1"/>
        </w:rPr>
        <w:t xml:space="preserve">) </w:t>
      </w:r>
      <w:r w:rsidRPr="00AA60E2">
        <w:t xml:space="preserve">Licensee Plan-of-the-Day Meeting, Documents, or Information (for power reactor </w:t>
      </w:r>
      <w:r w:rsidR="001F4A09">
        <w:t xml:space="preserve">and construction </w:t>
      </w:r>
      <w:r w:rsidRPr="00AA60E2">
        <w:t>inspectors only)</w:t>
      </w:r>
    </w:p>
    <w:p w14:paraId="4E1BC0DA" w14:textId="1E1BD281"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fldChar w:fldCharType="begin"/>
      </w:r>
      <w:r w:rsidRPr="00AA60E2">
        <w:instrText>tc \l2 "</w:instrText>
      </w:r>
      <w:bookmarkStart w:id="130" w:name="_Toc311547176"/>
      <w:bookmarkStart w:id="131" w:name="_Toc83124818"/>
      <w:r w:rsidRPr="00AA60E2">
        <w:instrText>(OJT-</w:instrText>
      </w:r>
      <w:r w:rsidR="0063736B">
        <w:instrText>4</w:instrText>
      </w:r>
      <w:r w:rsidRPr="00AA60E2">
        <w:instrText>) Licensee Plan-of-the-Day Meeting, Documents, or Information</w:instrText>
      </w:r>
      <w:bookmarkEnd w:id="130"/>
      <w:bookmarkEnd w:id="131"/>
      <w:r w:rsidRPr="00AA60E2">
        <w:fldChar w:fldCharType="end"/>
      </w:r>
    </w:p>
    <w:p w14:paraId="19C2397F" w14:textId="13D014AF"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r w:rsidR="003616CE">
        <w:t xml:space="preserve">  </w:t>
      </w:r>
      <w:r w:rsidR="003616CE" w:rsidRPr="003616CE">
        <w:t>Note:  G-115</w:t>
      </w:r>
      <w:r w:rsidR="00A55E5F">
        <w:t>, “</w:t>
      </w:r>
      <w:r w:rsidR="00A55E5F" w:rsidRPr="00A55E5F">
        <w:t>Practical Applications of Reactor Technology (PART)</w:t>
      </w:r>
      <w:r w:rsidR="00A55E5F">
        <w:t>,”</w:t>
      </w:r>
      <w:r w:rsidR="003616CE" w:rsidRPr="003616CE">
        <w:t xml:space="preserve"> is an optional course that teaches the training objectives in OJT</w:t>
      </w:r>
      <w:ins w:id="132" w:author="Author">
        <w:r w:rsidR="00495E33">
          <w:t>s</w:t>
        </w:r>
      </w:ins>
      <w:r w:rsidR="003616CE" w:rsidRPr="003616CE">
        <w:t xml:space="preserve">-1, 2, and </w:t>
      </w:r>
      <w:r w:rsidR="005174B7">
        <w:t>4</w:t>
      </w:r>
      <w:r w:rsidR="003616CE" w:rsidRPr="003616CE">
        <w:t>.</w:t>
      </w:r>
    </w:p>
    <w:p w14:paraId="4B248FD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AFB2C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736A5D8C"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INSPECTION</w:t>
      </w:r>
    </w:p>
    <w:p w14:paraId="5293BB3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COMMUNICATION</w:t>
      </w:r>
    </w:p>
    <w:p w14:paraId="08823AD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SELF-MANAGEMENT</w:t>
      </w:r>
    </w:p>
    <w:p w14:paraId="07175E36"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8601E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7E02DA6B"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2 hours</w:t>
      </w:r>
    </w:p>
    <w:p w14:paraId="4E82383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4B3DE9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REFERENCES:</w:t>
      </w:r>
      <w:r w:rsidRPr="00AA60E2">
        <w:rPr>
          <w:bCs/>
        </w:rPr>
        <w:tab/>
      </w:r>
      <w:r w:rsidRPr="00AA60E2">
        <w:t>None</w:t>
      </w:r>
    </w:p>
    <w:p w14:paraId="336E1DD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7ABD2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59B7866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AA60E2">
        <w:rPr>
          <w:bCs/>
        </w:rPr>
        <w:t>CRITERIA:</w:t>
      </w:r>
      <w:r w:rsidRPr="00AA60E2">
        <w:rPr>
          <w:bCs/>
        </w:rPr>
        <w:tab/>
      </w:r>
      <w:r w:rsidRPr="00AA60E2">
        <w:rPr>
          <w:bCs/>
        </w:rPr>
        <w:tab/>
      </w:r>
      <w:r w:rsidRPr="00AA60E2">
        <w:t>Upon completion of this activity, you will be asked to demonstrate your understanding of the NRC inspector</w:t>
      </w:r>
      <w:r w:rsidR="00CF15B8" w:rsidRPr="00AA60E2">
        <w:t>’</w:t>
      </w:r>
      <w:r w:rsidRPr="00AA60E2">
        <w:t>s role at the POD by successfully discussing the following:</w:t>
      </w:r>
    </w:p>
    <w:p w14:paraId="70AB828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BAFA22" w14:textId="77777777" w:rsidR="00042E40" w:rsidRPr="00AA60E2" w:rsidRDefault="00042E40" w:rsidP="009D7A16">
      <w:pPr>
        <w:numPr>
          <w:ilvl w:val="0"/>
          <w:numId w:val="59"/>
        </w:numPr>
        <w:tabs>
          <w:tab w:val="left" w:pos="-1200"/>
          <w:tab w:val="left" w:pos="-720"/>
          <w:tab w:val="left" w:pos="274"/>
          <w:tab w:val="left" w:pos="806"/>
          <w:tab w:val="left" w:pos="1440"/>
          <w:tab w:val="left" w:pos="2074"/>
          <w:tab w:val="num" w:pos="2700"/>
          <w:tab w:val="left" w:pos="3874"/>
          <w:tab w:val="left" w:pos="4507"/>
          <w:tab w:val="left" w:pos="5040"/>
          <w:tab w:val="left" w:pos="5674"/>
          <w:tab w:val="left" w:pos="6307"/>
          <w:tab w:val="left" w:pos="7474"/>
          <w:tab w:val="left" w:pos="8107"/>
          <w:tab w:val="left" w:pos="8726"/>
        </w:tabs>
        <w:ind w:left="2700" w:hanging="630"/>
      </w:pPr>
      <w:r w:rsidRPr="00AA60E2">
        <w:t>Identify the types of information discussed in the POD that are important to an inspector and discuss why the information is important.</w:t>
      </w:r>
    </w:p>
    <w:p w14:paraId="661AF80A" w14:textId="77777777" w:rsidR="00042E40" w:rsidRPr="00AA60E2" w:rsidRDefault="00042E40" w:rsidP="00E53E15">
      <w:pPr>
        <w:tabs>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pPr>
    </w:p>
    <w:p w14:paraId="33AA840E" w14:textId="77777777" w:rsidR="00042E40" w:rsidRPr="00AA60E2" w:rsidRDefault="00042E40" w:rsidP="009D7A16">
      <w:pPr>
        <w:numPr>
          <w:ilvl w:val="0"/>
          <w:numId w:val="59"/>
        </w:numPr>
        <w:tabs>
          <w:tab w:val="left" w:pos="-1200"/>
          <w:tab w:val="left" w:pos="-720"/>
          <w:tab w:val="left" w:pos="274"/>
          <w:tab w:val="left" w:pos="806"/>
          <w:tab w:val="left" w:pos="1440"/>
          <w:tab w:val="left" w:pos="2074"/>
          <w:tab w:val="num" w:pos="2700"/>
          <w:tab w:val="left" w:pos="3874"/>
          <w:tab w:val="left" w:pos="4507"/>
          <w:tab w:val="left" w:pos="5040"/>
          <w:tab w:val="left" w:pos="5674"/>
          <w:tab w:val="left" w:pos="6307"/>
          <w:tab w:val="left" w:pos="7474"/>
          <w:tab w:val="left" w:pos="8107"/>
          <w:tab w:val="left" w:pos="8726"/>
        </w:tabs>
        <w:ind w:left="2700" w:hanging="630"/>
      </w:pPr>
      <w:r w:rsidRPr="00AA60E2">
        <w:t>Given specific examples, discuss whether it is appropriate for an inspector to participate in the discussion at or about the POD.</w:t>
      </w:r>
    </w:p>
    <w:p w14:paraId="2F98E08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6EB8EC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TASKS:</w:t>
      </w:r>
      <w:r w:rsidRPr="00AA60E2">
        <w:rPr>
          <w:bCs/>
        </w:rPr>
        <w:tab/>
      </w:r>
      <w:r w:rsidR="00AA60E2">
        <w:rPr>
          <w:bCs/>
        </w:rPr>
        <w:tab/>
      </w:r>
      <w:r w:rsidRPr="00AA60E2">
        <w:rPr>
          <w:bCs/>
        </w:rPr>
        <w:tab/>
        <w:t>1.</w:t>
      </w:r>
      <w:r w:rsidRPr="00AA60E2">
        <w:rPr>
          <w:bCs/>
        </w:rPr>
        <w:tab/>
      </w:r>
      <w:r w:rsidRPr="00AA60E2">
        <w:t>Discuss with a qualified inspector the types of information provided</w:t>
      </w:r>
      <w:r w:rsidRPr="003678FE">
        <w:t xml:space="preserve"> at the meeting or in a POD document that would be important to you and why that information would be important.</w:t>
      </w:r>
    </w:p>
    <w:p w14:paraId="65D0AD3F"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9344FF" w14:textId="77777777" w:rsidR="00042E40" w:rsidRPr="003678FE" w:rsidRDefault="00042E40" w:rsidP="009D7A16">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with a qualified inspector the protocols of when an NRC inspector should and should not participate in the licensee</w:t>
      </w:r>
      <w:r w:rsidR="00CF15B8">
        <w:t>’</w:t>
      </w:r>
      <w:r w:rsidRPr="003678FE">
        <w:t>s discussions.</w:t>
      </w:r>
    </w:p>
    <w:p w14:paraId="59CAAED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A1935E" w14:textId="77777777" w:rsidR="00F572B7" w:rsidRDefault="00042E40" w:rsidP="009D7A16">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F572B7" w:rsidSect="00D400A3">
          <w:footerReference w:type="default" r:id="rId53"/>
          <w:pgSz w:w="12240" w:h="15840"/>
          <w:pgMar w:top="1440" w:right="1440" w:bottom="1440" w:left="1440" w:header="720" w:footer="720" w:gutter="0"/>
          <w:cols w:space="720"/>
          <w:noEndnote/>
          <w:docGrid w:linePitch="326"/>
        </w:sectPr>
      </w:pPr>
      <w:r w:rsidRPr="003678FE">
        <w:t>Review the licensee</w:t>
      </w:r>
      <w:r w:rsidR="00CF15B8">
        <w:t>’</w:t>
      </w:r>
      <w:r w:rsidRPr="003678FE">
        <w:t>s overview organization chart and either observe a POD meeting with a qualified inspector or review a POD document with a qualified inspector.</w:t>
      </w:r>
    </w:p>
    <w:p w14:paraId="049F5844"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09D761" w14:textId="77777777" w:rsidR="00042E40" w:rsidRDefault="00042E40" w:rsidP="009D7A16">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C0659">
        <w:t>Meet with your supervisor or the person designated to be your resource for this activity to discuss the items listed in the evaluation criteria section.</w:t>
      </w:r>
    </w:p>
    <w:p w14:paraId="4498AAA9" w14:textId="77777777" w:rsidR="000C0659" w:rsidRDefault="000C0659" w:rsidP="000C0659">
      <w:pPr>
        <w:pStyle w:val="ListParagraph"/>
      </w:pPr>
    </w:p>
    <w:p w14:paraId="2FD7EA24" w14:textId="7701425F" w:rsidR="00042E40" w:rsidRPr="003678FE" w:rsidRDefault="00042E40" w:rsidP="00134FD5">
      <w:pPr>
        <w:tabs>
          <w:tab w:val="left" w:pos="-1200"/>
          <w:tab w:val="left" w:pos="-720"/>
          <w:tab w:val="left" w:pos="274"/>
          <w:tab w:val="left" w:pos="806"/>
          <w:tab w:val="left" w:pos="1440"/>
          <w:tab w:val="left" w:pos="2074"/>
          <w:tab w:val="left" w:pos="2250"/>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1B498E" w:rsidRPr="00AA60E2">
        <w:tab/>
      </w:r>
      <w:r w:rsidR="00540AF2">
        <w:tab/>
      </w:r>
      <w:r w:rsidR="00724B28">
        <w:tab/>
      </w:r>
      <w:r w:rsidR="001B498E" w:rsidRPr="00AA60E2">
        <w:t>Obtain</w:t>
      </w:r>
      <w:r w:rsidRPr="003678FE">
        <w:t xml:space="preserve"> your supervisor</w:t>
      </w:r>
      <w:r w:rsidR="00CF15B8">
        <w:t>’</w:t>
      </w:r>
      <w:r w:rsidRPr="003678FE">
        <w:t>s signature in the line item for Basic-Level Certification Signature Card Item OJT-</w:t>
      </w:r>
      <w:r w:rsidR="005174B7">
        <w:t>4</w:t>
      </w:r>
      <w:r w:rsidRPr="003678FE">
        <w:t>.</w:t>
      </w:r>
    </w:p>
    <w:p w14:paraId="093E2B44"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pgMar w:top="1440" w:right="1440" w:bottom="1440" w:left="1440" w:header="720" w:footer="720" w:gutter="0"/>
          <w:cols w:space="720"/>
          <w:noEndnote/>
          <w:docGrid w:linePitch="326"/>
        </w:sectPr>
      </w:pPr>
    </w:p>
    <w:p w14:paraId="310E8E6B"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On-the-Job Activity</w:t>
      </w:r>
    </w:p>
    <w:p w14:paraId="167A79F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A68D96" w14:textId="7906F2C0"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(OJT-</w:t>
      </w:r>
      <w:r w:rsidR="00F971B0">
        <w:t>5</w:t>
      </w:r>
      <w:r w:rsidRPr="00AA60E2">
        <w:t>) Inspection Activities</w:t>
      </w:r>
      <w:r w:rsidRPr="00AA60E2">
        <w:fldChar w:fldCharType="begin"/>
      </w:r>
      <w:r w:rsidRPr="00AA60E2">
        <w:instrText>tc \l2 "</w:instrText>
      </w:r>
      <w:bookmarkStart w:id="133" w:name="_Toc311547177"/>
      <w:bookmarkStart w:id="134" w:name="_Toc83124819"/>
      <w:r w:rsidRPr="00AA60E2">
        <w:instrText>(OJT-</w:instrText>
      </w:r>
      <w:r w:rsidR="00724B28">
        <w:instrText>5</w:instrText>
      </w:r>
      <w:r w:rsidRPr="00AA60E2">
        <w:instrText>) Inspection Activities</w:instrText>
      </w:r>
      <w:bookmarkEnd w:id="133"/>
      <w:bookmarkEnd w:id="134"/>
      <w:r w:rsidRPr="00AA60E2">
        <w:fldChar w:fldCharType="end"/>
      </w:r>
    </w:p>
    <w:p w14:paraId="5792B9E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F31AC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PURPOSE:</w:t>
      </w:r>
      <w:r w:rsidRPr="00AA60E2">
        <w:tab/>
      </w:r>
      <w:r w:rsidRPr="00AA60E2">
        <w:tab/>
        <w:t>The purpose of this activity is to familiarize you with inspection tasks commonly performed by an inspector.  This OJT will prepare you to independently plan and conduct the baseline inspection program, as defined in the applicable IMC.</w:t>
      </w:r>
    </w:p>
    <w:p w14:paraId="3356224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6EA2B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COMPETENCY</w:t>
      </w:r>
    </w:p>
    <w:p w14:paraId="5164150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INSPECTION</w:t>
      </w:r>
    </w:p>
    <w:p w14:paraId="078868C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AA60E2">
        <w:t>COMMUNICATION</w:t>
      </w:r>
    </w:p>
    <w:p w14:paraId="1728074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TEAMWORK</w:t>
      </w:r>
    </w:p>
    <w:p w14:paraId="75AB69E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SELF-MANAGEMENT</w:t>
      </w:r>
    </w:p>
    <w:p w14:paraId="4C0BD26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94D9A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bCs/>
        </w:rPr>
      </w:pPr>
      <w:r w:rsidRPr="00AA60E2">
        <w:rPr>
          <w:bCs/>
        </w:rPr>
        <w:t>LEVEL OF</w:t>
      </w:r>
    </w:p>
    <w:p w14:paraId="756E694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AA60E2">
        <w:rPr>
          <w:bCs/>
        </w:rPr>
        <w:t>EFFORT:</w:t>
      </w:r>
      <w:r w:rsidRPr="00AA60E2">
        <w:rPr>
          <w:bCs/>
        </w:rPr>
        <w:tab/>
      </w:r>
      <w:r w:rsidRPr="00AA60E2">
        <w:rPr>
          <w:bCs/>
        </w:rPr>
        <w:tab/>
        <w:t xml:space="preserve">Note:  </w:t>
      </w:r>
      <w:r w:rsidRPr="00AA60E2">
        <w:t>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14:paraId="27CAB19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0B1EF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REFERENCES:</w:t>
      </w:r>
      <w:r w:rsidRPr="00AA60E2">
        <w:tab/>
        <w:t>1.</w:t>
      </w:r>
      <w:r w:rsidRPr="00AA60E2">
        <w:tab/>
        <w:t xml:space="preserve">IMC 0330, </w:t>
      </w:r>
      <w:r w:rsidR="00277C73" w:rsidRPr="00AA60E2">
        <w:t>“</w:t>
      </w:r>
      <w:r w:rsidRPr="00AA60E2">
        <w:t>Guidance for NRC Review of Licensee Draft Documents</w:t>
      </w:r>
      <w:r w:rsidR="00277C73" w:rsidRPr="00AA60E2">
        <w:t>”</w:t>
      </w:r>
    </w:p>
    <w:p w14:paraId="13AF6C95"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E53FDC" w14:textId="77777777" w:rsidR="00042E40" w:rsidRPr="00AA60E2" w:rsidRDefault="00042E40" w:rsidP="009D7A16">
      <w:pPr>
        <w:numPr>
          <w:ilvl w:val="0"/>
          <w:numId w:val="6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IMC 2515, </w:t>
      </w:r>
      <w:r w:rsidR="00277C73" w:rsidRPr="00AA60E2">
        <w:t>“</w:t>
      </w:r>
      <w:r w:rsidRPr="00AA60E2">
        <w:t>Light Water Reactor Inspection Program</w:t>
      </w:r>
      <w:r w:rsidR="003A2FE2" w:rsidRPr="00AA60E2">
        <w:t>-</w:t>
      </w:r>
      <w:r w:rsidRPr="00AA60E2">
        <w:t>Operations Phase</w:t>
      </w:r>
      <w:r w:rsidR="00DA7264">
        <w:t>;</w:t>
      </w:r>
      <w:r w:rsidR="00277C73" w:rsidRPr="00AA60E2">
        <w:t>”</w:t>
      </w:r>
      <w:r w:rsidRPr="00AA60E2">
        <w:t xml:space="preserve"> IMC 2545, </w:t>
      </w:r>
      <w:r w:rsidR="003A2FE2" w:rsidRPr="00AA60E2">
        <w:t>“</w:t>
      </w:r>
      <w:r w:rsidRPr="00AA60E2">
        <w:t>Research and Test Reactor Inspection Program</w:t>
      </w:r>
      <w:r w:rsidR="00DA7264">
        <w:t>;</w:t>
      </w:r>
      <w:r w:rsidR="003A2FE2" w:rsidRPr="00AA60E2">
        <w:t>”</w:t>
      </w:r>
      <w:r w:rsidR="00EA7853">
        <w:t xml:space="preserve"> </w:t>
      </w:r>
      <w:r w:rsidR="00EA7853" w:rsidRPr="00EA7853">
        <w:t xml:space="preserve">or IMC 2503, "Construction Inspection Program-Inspection of Inspections, Tests, Analyses and Acceptance Criteria" and IMC 2504, “Construction Inspection Program </w:t>
      </w:r>
      <w:r w:rsidR="00EA7853" w:rsidRPr="00EA7853">
        <w:noBreakHyphen/>
        <w:t xml:space="preserve"> Inspection of Construction and Operational Programs” for construction inspectors.</w:t>
      </w:r>
    </w:p>
    <w:p w14:paraId="34CFA97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A4620B" w14:textId="77777777" w:rsidR="00042E40" w:rsidRPr="00AA60E2" w:rsidRDefault="00042E40" w:rsidP="009D7A16">
      <w:pPr>
        <w:numPr>
          <w:ilvl w:val="0"/>
          <w:numId w:val="6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NUREG-1649, </w:t>
      </w:r>
      <w:r w:rsidR="003A2FE2" w:rsidRPr="00AA60E2">
        <w:t>“</w:t>
      </w:r>
      <w:r w:rsidRPr="00AA60E2">
        <w:t>Reactor Oversight Process</w:t>
      </w:r>
      <w:r w:rsidR="003A2FE2" w:rsidRPr="00AA60E2">
        <w:t>”</w:t>
      </w:r>
      <w:r w:rsidRPr="00AA60E2">
        <w:t xml:space="preserve"> (for power reactor inspectors only)</w:t>
      </w:r>
    </w:p>
    <w:p w14:paraId="4651FB7D"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29CCCA" w14:textId="77777777" w:rsidR="00042E40" w:rsidRPr="00AA60E2" w:rsidRDefault="00042E40" w:rsidP="009D7A16">
      <w:pPr>
        <w:numPr>
          <w:ilvl w:val="0"/>
          <w:numId w:val="6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UFSARs or SARs for activity to be inspected</w:t>
      </w:r>
    </w:p>
    <w:p w14:paraId="28A24E2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9E0AA8" w14:textId="77777777" w:rsidR="00042E40" w:rsidRPr="00AA60E2" w:rsidRDefault="00042E40" w:rsidP="009D7A16">
      <w:pPr>
        <w:numPr>
          <w:ilvl w:val="0"/>
          <w:numId w:val="6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AA60E2">
        <w:t xml:space="preserve">Inspection planning guidance (For research and test reactor inspectors see IMC 0615 and IMC 2545) </w:t>
      </w:r>
    </w:p>
    <w:p w14:paraId="4B0BC7F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032F2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EVALUATION</w:t>
      </w:r>
    </w:p>
    <w:p w14:paraId="7B352F54" w14:textId="01CC2EB0"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AA60E2">
        <w:rPr>
          <w:bCs/>
        </w:rPr>
        <w:t>CRITERIA:</w:t>
      </w:r>
      <w:r w:rsidRPr="00AA60E2">
        <w:rPr>
          <w:bCs/>
        </w:rPr>
        <w:tab/>
      </w:r>
      <w:r w:rsidRPr="003678FE">
        <w:rPr>
          <w:b/>
          <w:bCs/>
        </w:rPr>
        <w:tab/>
      </w:r>
      <w:r w:rsidRPr="003678FE">
        <w:t xml:space="preserve">Upon completion of this activity, you will be asked to demonstrate your understanding of the baseline inspection process by </w:t>
      </w:r>
      <w:r w:rsidR="004E4296">
        <w:t xml:space="preserve">successfully </w:t>
      </w:r>
      <w:r w:rsidRPr="003678FE">
        <w:t>doing the following:</w:t>
      </w:r>
    </w:p>
    <w:p w14:paraId="426597E3"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80A85F" w14:textId="613F0959"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the contents and purpose of the site-specific inspection plan</w:t>
      </w:r>
      <w:r w:rsidR="00333356">
        <w:t xml:space="preserve"> </w:t>
      </w:r>
      <w:r w:rsidR="00737C59">
        <w:t>located in the Reactor Program System (RPS) application</w:t>
      </w:r>
    </w:p>
    <w:p w14:paraId="38C8143C"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BD25D3" w14:textId="77777777" w:rsidR="00F572B7"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F572B7" w:rsidSect="00D400A3">
          <w:footerReference w:type="default" r:id="rId54"/>
          <w:pgSz w:w="12240" w:h="15840"/>
          <w:pgMar w:top="1440" w:right="1440" w:bottom="1440" w:left="1440" w:header="720" w:footer="720" w:gutter="0"/>
          <w:cols w:space="720"/>
          <w:noEndnote/>
          <w:docGrid w:linePitch="326"/>
        </w:sectPr>
      </w:pPr>
      <w:r w:rsidRPr="003678FE">
        <w:t>Describe the purpose of the inspection planning call.</w:t>
      </w:r>
    </w:p>
    <w:p w14:paraId="6960FC4C" w14:textId="77777777" w:rsidR="00042E40" w:rsidRPr="00EA7853"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A7853">
        <w:t>Provide your supervisor with a specific inspection plan that you have prepared.  Describe the purpose and contents of a specific inspection plan.</w:t>
      </w:r>
    </w:p>
    <w:p w14:paraId="48BBD822"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5F7919" w14:textId="77777777"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Discuss the documents to be reviewed, including their content and purpose, before an inspection.</w:t>
      </w:r>
    </w:p>
    <w:p w14:paraId="0EB5B1BD"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706A96" w14:textId="77777777"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Describe the contents and purpose of the part of the entrance meeting you conducted. </w:t>
      </w:r>
    </w:p>
    <w:p w14:paraId="52B5EEE8"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9B2235" w14:textId="77777777"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the activities you accomplished during the inspection(s) and their purpose.</w:t>
      </w:r>
    </w:p>
    <w:p w14:paraId="627C229E"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48FFA8" w14:textId="582EF6BB"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Describe the purpose of the management brief and the exit pre</w:t>
      </w:r>
      <w:r w:rsidR="00F21EBC">
        <w:t>-</w:t>
      </w:r>
      <w:r w:rsidRPr="003678FE">
        <w:t>brief of licensee management in which you participated.</w:t>
      </w:r>
    </w:p>
    <w:p w14:paraId="3E84BE53" w14:textId="77777777"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865E62" w14:textId="77777777" w:rsidR="00042E40" w:rsidRPr="003678FE" w:rsidRDefault="00042E40" w:rsidP="009D7A16">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78FE">
        <w:t xml:space="preserve">Describe the contents and purpose of the part of the exit meeting you conducted. </w:t>
      </w:r>
    </w:p>
    <w:p w14:paraId="0EDF7C1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A94C50" w14:textId="66D2C2B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Pr="00AA60E2">
        <w:tab/>
        <w:t>1.</w:t>
      </w:r>
      <w:r w:rsidRPr="00AA60E2">
        <w:tab/>
        <w:t>Review</w:t>
      </w:r>
      <w:r w:rsidRPr="003678FE">
        <w:t xml:space="preserve"> the annual or applicable site-specific inspection plan </w:t>
      </w:r>
      <w:r w:rsidR="006C68FE">
        <w:t xml:space="preserve">in RPS </w:t>
      </w:r>
      <w:r w:rsidRPr="003678FE">
        <w:t xml:space="preserve">to understand how your inspection effort fits into </w:t>
      </w:r>
      <w:r w:rsidR="001B498E" w:rsidRPr="003678FE">
        <w:t>the plan</w:t>
      </w:r>
      <w:r w:rsidRPr="003678FE">
        <w:t>.</w:t>
      </w:r>
      <w:r w:rsidR="006C68FE">
        <w:t xml:space="preserve"> </w:t>
      </w:r>
      <w:r w:rsidR="003E4164">
        <w:t xml:space="preserve"> </w:t>
      </w:r>
      <w:r w:rsidR="006C68FE">
        <w:t>Locate your inspection in RPS</w:t>
      </w:r>
      <w:r w:rsidR="00C8784D">
        <w:t xml:space="preserve"> (if you are added as a team member)</w:t>
      </w:r>
      <w:r w:rsidR="006C68FE">
        <w:t>.</w:t>
      </w:r>
    </w:p>
    <w:p w14:paraId="2FE1627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8C55E9" w14:textId="7777777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Participate in an inspection planning call to the licensee.</w:t>
      </w:r>
    </w:p>
    <w:p w14:paraId="46C8B93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7555DC" w14:textId="7777777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Participate in developing the inspection-specific plan.</w:t>
      </w:r>
    </w:p>
    <w:p w14:paraId="396B9038"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889021" w14:textId="47048581"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Review the following documents to understand how they provide background information, current issues, and areas for emphasis and support for the inspection effort you plan to accomplish:</w:t>
      </w:r>
      <w:ins w:id="135" w:author="Author">
        <w:r w:rsidR="00C54423">
          <w:tab/>
        </w:r>
        <w:r w:rsidR="00C54423">
          <w:tab/>
        </w:r>
        <w:r w:rsidR="00C54423">
          <w:tab/>
        </w:r>
        <w:r w:rsidR="00C54423">
          <w:tab/>
        </w:r>
      </w:ins>
    </w:p>
    <w:p w14:paraId="080E2F63"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previous inspection reports.</w:t>
      </w:r>
    </w:p>
    <w:p w14:paraId="233CA3EF" w14:textId="3E84D7EC"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plant issues matrix (for power reactor inspectors only</w:t>
      </w:r>
      <w:r w:rsidR="00344596">
        <w:t xml:space="preserve"> in RPS)</w:t>
      </w:r>
    </w:p>
    <w:p w14:paraId="6869DFCA"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appropriate licensee documents</w:t>
      </w:r>
    </w:p>
    <w:p w14:paraId="40BB2BAA"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applicable inspection procedures</w:t>
      </w:r>
    </w:p>
    <w:p w14:paraId="6786E615"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other applicable documents (e.g., performance indicators, licensee event reports, information notices, and bulletins)</w:t>
      </w:r>
    </w:p>
    <w:p w14:paraId="3D359ED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1BE843" w14:textId="7777777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Observe an entrance meeting.</w:t>
      </w:r>
    </w:p>
    <w:p w14:paraId="42AA2EBA"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CF6DFD" w14:textId="71C2523A"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Observe the activities performed by a qualified inspector during the completion of the planned inspection by doing the following:</w:t>
      </w:r>
      <w:ins w:id="136" w:author="Author">
        <w:r w:rsidR="00C54423">
          <w:tab/>
        </w:r>
        <w:r w:rsidR="00C54423">
          <w:tab/>
        </w:r>
        <w:r w:rsidR="00C54423">
          <w:tab/>
        </w:r>
      </w:ins>
    </w:p>
    <w:p w14:paraId="51BB4346"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observing implementation of inspection procedures</w:t>
      </w:r>
    </w:p>
    <w:p w14:paraId="1810AF65"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observing interviews/discussion with facility personnel</w:t>
      </w:r>
    </w:p>
    <w:p w14:paraId="53257CCC"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observing facility work activities</w:t>
      </w:r>
    </w:p>
    <w:p w14:paraId="60318668"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reviewing documentation and records</w:t>
      </w:r>
    </w:p>
    <w:p w14:paraId="66FE3DFD"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discussing inspection results with the lead inspector</w:t>
      </w:r>
    </w:p>
    <w:p w14:paraId="429CF69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ABE27C" w14:textId="77777777" w:rsidR="00B16FCB"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sectPr w:rsidR="00B16FCB" w:rsidSect="00D400A3">
          <w:pgSz w:w="12240" w:h="15840"/>
          <w:pgMar w:top="1440" w:right="1440" w:bottom="1440" w:left="1440" w:header="720" w:footer="720" w:gutter="0"/>
          <w:cols w:space="720"/>
          <w:noEndnote/>
          <w:docGrid w:linePitch="326"/>
        </w:sectPr>
      </w:pPr>
      <w:r w:rsidRPr="003678FE">
        <w:t>Observe a briefing of NRC management.</w:t>
      </w:r>
    </w:p>
    <w:p w14:paraId="4F1C5F4D"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80E5EA" w14:textId="1CBC492A" w:rsidR="00042E40" w:rsidRDefault="00042E40" w:rsidP="00350E46">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0C0659">
        <w:t>Observe an exit pre</w:t>
      </w:r>
      <w:r w:rsidR="00F21EBC">
        <w:t>-</w:t>
      </w:r>
      <w:r w:rsidRPr="000C0659">
        <w:t>brief of licensee management.</w:t>
      </w:r>
    </w:p>
    <w:p w14:paraId="02010CCA" w14:textId="77777777" w:rsidR="000C0659" w:rsidRDefault="000C0659" w:rsidP="000C0659">
      <w:pPr>
        <w:pStyle w:val="ListParagraph"/>
      </w:pPr>
    </w:p>
    <w:p w14:paraId="7D545F7F" w14:textId="7777777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Observe an exit meeting.</w:t>
      </w:r>
    </w:p>
    <w:p w14:paraId="28E07B3C"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E46D29" w14:textId="1224858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 xml:space="preserve">Participate as an active member in an inspection by doing the following: </w:t>
      </w:r>
      <w:r w:rsidR="00C54423">
        <w:tab/>
      </w:r>
      <w:r w:rsidR="00C54423">
        <w:tab/>
      </w:r>
      <w:r w:rsidR="00C54423">
        <w:tab/>
      </w:r>
      <w:r w:rsidR="00C54423">
        <w:tab/>
      </w:r>
      <w:r w:rsidR="00C54423">
        <w:tab/>
      </w:r>
      <w:r w:rsidR="00C54423">
        <w:tab/>
      </w:r>
      <w:r w:rsidR="00C54423">
        <w:tab/>
      </w:r>
      <w:r w:rsidR="00C54423">
        <w:tab/>
      </w:r>
      <w:r w:rsidR="00C54423">
        <w:tab/>
      </w:r>
      <w:r w:rsidR="00C54423">
        <w:tab/>
      </w:r>
    </w:p>
    <w:p w14:paraId="443C98DC"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drafting a portion of the inspection-specific plan</w:t>
      </w:r>
    </w:p>
    <w:p w14:paraId="63C0F707" w14:textId="77777777" w:rsidR="00042E40" w:rsidRPr="003678FE"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conducting activities described in No. 6 above, as appropriate</w:t>
      </w:r>
    </w:p>
    <w:p w14:paraId="7CD1AFD7" w14:textId="31F525E4" w:rsidR="00042E40" w:rsidRDefault="00042E40" w:rsidP="00CF6DBC">
      <w:pPr>
        <w:numPr>
          <w:ilvl w:val="1"/>
          <w:numId w:val="1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3678FE">
        <w:t>as deemed appropriate by your supervisor, conducting a portion of the following:</w:t>
      </w:r>
    </w:p>
    <w:p w14:paraId="24BB67E2" w14:textId="77777777" w:rsidR="00D170C6" w:rsidRPr="003678FE" w:rsidRDefault="00D170C6" w:rsidP="003E4164">
      <w:pPr>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7"/>
      </w:pPr>
    </w:p>
    <w:p w14:paraId="1353C551" w14:textId="77777777" w:rsidR="00042E40" w:rsidRPr="003678FE" w:rsidRDefault="00042E40" w:rsidP="00CF6DBC">
      <w:pPr>
        <w:numPr>
          <w:ilvl w:val="2"/>
          <w:numId w:val="1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the entrance meeting</w:t>
      </w:r>
    </w:p>
    <w:p w14:paraId="0FC571CC" w14:textId="77777777" w:rsidR="00042E40" w:rsidRPr="003678FE" w:rsidRDefault="00042E40" w:rsidP="00CF6DBC">
      <w:pPr>
        <w:numPr>
          <w:ilvl w:val="2"/>
          <w:numId w:val="1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the briefing of NRC management.</w:t>
      </w:r>
    </w:p>
    <w:p w14:paraId="24AB4985" w14:textId="7E4F92F1" w:rsidR="00042E40" w:rsidRPr="003678FE" w:rsidRDefault="00042E40" w:rsidP="00CF6DBC">
      <w:pPr>
        <w:numPr>
          <w:ilvl w:val="2"/>
          <w:numId w:val="1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the pre</w:t>
      </w:r>
      <w:r w:rsidR="00F21EBC">
        <w:t>-</w:t>
      </w:r>
      <w:r w:rsidRPr="003678FE">
        <w:t>brief of licensee management</w:t>
      </w:r>
    </w:p>
    <w:p w14:paraId="5A3045D0" w14:textId="77777777" w:rsidR="00042E40" w:rsidRPr="003678FE" w:rsidRDefault="00042E40" w:rsidP="00CF6DBC">
      <w:pPr>
        <w:numPr>
          <w:ilvl w:val="2"/>
          <w:numId w:val="1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pPr>
      <w:r w:rsidRPr="003678FE">
        <w:t>the exit meeting</w:t>
      </w:r>
    </w:p>
    <w:p w14:paraId="08F315E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9B1FFE" w14:textId="77777777" w:rsidR="00042E40" w:rsidRPr="003678FE" w:rsidRDefault="00042E40" w:rsidP="00CF6DBC">
      <w:pPr>
        <w:numPr>
          <w:ilvl w:val="0"/>
          <w:numId w:val="1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3678FE">
        <w:t>Meet with your supervisor or the person designated to be your resource for this activity to discuss the items listed in the evaluation criteria section.</w:t>
      </w:r>
    </w:p>
    <w:p w14:paraId="0A27498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3BF258" w14:textId="212CDFA8"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DOCUMENTATION:</w:t>
      </w:r>
      <w:r w:rsidR="00540AF2">
        <w:tab/>
      </w:r>
      <w:r w:rsidR="001B498E" w:rsidRPr="00AA60E2">
        <w:tab/>
        <w:t>Obtain</w:t>
      </w:r>
      <w:r w:rsidRPr="003678FE">
        <w:t xml:space="preserve"> your supervisor</w:t>
      </w:r>
      <w:r w:rsidR="00CF15B8">
        <w:t>’</w:t>
      </w:r>
      <w:r w:rsidRPr="003678FE">
        <w:t>s signature in the line item for Basic-Level Certification Signature Card Item OJT-4.</w:t>
      </w:r>
    </w:p>
    <w:p w14:paraId="36CCE5F2"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sectPr w:rsidR="00042E40" w:rsidSect="00D400A3">
          <w:pgSz w:w="12240" w:h="15840"/>
          <w:pgMar w:top="1440" w:right="1440" w:bottom="1440" w:left="1440" w:header="720" w:footer="720" w:gutter="0"/>
          <w:cols w:space="720"/>
          <w:noEndnote/>
          <w:docGrid w:linePitch="326"/>
        </w:sectPr>
      </w:pPr>
    </w:p>
    <w:p w14:paraId="6D9E55CB" w14:textId="77777777" w:rsidR="00042E40" w:rsidRPr="00AA60E2" w:rsidRDefault="00042E40" w:rsidP="00EB3F9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AA60E2">
        <w:rPr>
          <w:bCs/>
        </w:rPr>
        <w:t>Basic-Level On-the-Job Activity</w:t>
      </w:r>
    </w:p>
    <w:p w14:paraId="6E4E47A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1EC122" w14:textId="1F3F50E1"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60E2">
        <w:t>TOPIC:</w:t>
      </w:r>
      <w:r w:rsidRPr="00AA60E2">
        <w:tab/>
      </w:r>
      <w:r w:rsidRPr="00AA60E2">
        <w:tab/>
      </w:r>
      <w:r w:rsidRPr="00AA60E2">
        <w:tab/>
        <w:t>(</w:t>
      </w:r>
      <w:r w:rsidRPr="003E4164">
        <w:rPr>
          <w:color w:val="000000" w:themeColor="text1"/>
        </w:rPr>
        <w:t>OJT-</w:t>
      </w:r>
      <w:r w:rsidR="006F1238" w:rsidRPr="003E4164">
        <w:rPr>
          <w:color w:val="000000" w:themeColor="text1"/>
        </w:rPr>
        <w:t xml:space="preserve"> </w:t>
      </w:r>
      <w:r w:rsidR="00276B14" w:rsidRPr="003E4164">
        <w:rPr>
          <w:color w:val="000000" w:themeColor="text1"/>
        </w:rPr>
        <w:t>6</w:t>
      </w:r>
      <w:r w:rsidR="001B6FCE" w:rsidRPr="003E4164">
        <w:rPr>
          <w:color w:val="000000" w:themeColor="text1"/>
        </w:rPr>
        <w:t xml:space="preserve">) </w:t>
      </w:r>
      <w:r w:rsidRPr="00AA60E2">
        <w:t>Documenting Inspection Findings</w:t>
      </w:r>
      <w:r w:rsidRPr="00AA60E2">
        <w:fldChar w:fldCharType="begin"/>
      </w:r>
      <w:r w:rsidRPr="00AA60E2">
        <w:instrText>tc \l2 "</w:instrText>
      </w:r>
      <w:bookmarkStart w:id="137" w:name="_Toc311547178"/>
      <w:bookmarkStart w:id="138" w:name="_Toc435534981"/>
      <w:bookmarkStart w:id="139" w:name="_Toc83124820"/>
      <w:r w:rsidRPr="00AA60E2">
        <w:instrText>(OJT-</w:instrText>
      </w:r>
      <w:r w:rsidR="003E4164">
        <w:instrText>6</w:instrText>
      </w:r>
      <w:r w:rsidRPr="00AA60E2">
        <w:instrText>) Documenting Inspection Findings</w:instrText>
      </w:r>
      <w:bookmarkEnd w:id="137"/>
      <w:bookmarkEnd w:id="138"/>
      <w:bookmarkEnd w:id="139"/>
      <w:r w:rsidRPr="00AA60E2">
        <w:fldChar w:fldCharType="end"/>
      </w:r>
    </w:p>
    <w:p w14:paraId="52E4008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0FF435D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rPr>
          <w:bCs/>
        </w:rPr>
        <w:t>PURPOSE:</w:t>
      </w:r>
      <w:r w:rsidRPr="00AA60E2">
        <w:rPr>
          <w:bCs/>
        </w:rPr>
        <w:tab/>
      </w:r>
      <w:r w:rsidRPr="00AA60E2">
        <w:rPr>
          <w:bCs/>
        </w:rPr>
        <w:tab/>
      </w:r>
      <w:r w:rsidRPr="00AA60E2">
        <w:t>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longer-term, broad assessments of licensee performance.</w:t>
      </w:r>
    </w:p>
    <w:p w14:paraId="26C194C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B7567D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 xml:space="preserve">COMPETENCY </w:t>
      </w:r>
    </w:p>
    <w:p w14:paraId="121C8862"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AREAS:</w:t>
      </w:r>
      <w:r w:rsidRPr="00AA60E2">
        <w:rPr>
          <w:bCs/>
        </w:rPr>
        <w:tab/>
      </w:r>
      <w:r w:rsidRPr="00AA60E2">
        <w:rPr>
          <w:bCs/>
        </w:rPr>
        <w:tab/>
      </w:r>
      <w:r w:rsidRPr="00AA60E2">
        <w:t>FUNDAMENTAL PLANT DESIGN AND OPERATION</w:t>
      </w:r>
    </w:p>
    <w:p w14:paraId="6BA8C7C7"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INSPECTION</w:t>
      </w:r>
    </w:p>
    <w:p w14:paraId="450515A1"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COMMUNICATION</w:t>
      </w:r>
    </w:p>
    <w:p w14:paraId="6F1B908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TEAMWORK</w:t>
      </w:r>
    </w:p>
    <w:p w14:paraId="0F84C9D0"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A60E2">
        <w:t>ASSESSMENT AND ENFORCEMENT</w:t>
      </w:r>
    </w:p>
    <w:p w14:paraId="743EF5B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6586C9"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A60E2">
        <w:rPr>
          <w:bCs/>
        </w:rPr>
        <w:t>LEVEL OF</w:t>
      </w:r>
    </w:p>
    <w:p w14:paraId="07F09913"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A60E2">
        <w:rPr>
          <w:bCs/>
        </w:rPr>
        <w:t>EFFORT:</w:t>
      </w:r>
      <w:r w:rsidRPr="00AA60E2">
        <w:tab/>
      </w:r>
      <w:r w:rsidRPr="00AA60E2">
        <w:tab/>
        <w:t>45 hours</w:t>
      </w:r>
    </w:p>
    <w:p w14:paraId="342D2F64"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447FDFB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78B6B896" w14:textId="77777777" w:rsidR="00042E40" w:rsidRPr="00AA60E2" w:rsidRDefault="00042E40" w:rsidP="00E53E15">
      <w:pPr>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ight="1080"/>
        <w:rPr>
          <w:bCs/>
        </w:rPr>
      </w:pPr>
      <w:r w:rsidRPr="00AA60E2">
        <w:rPr>
          <w:bCs/>
        </w:rPr>
        <w:t>NOTE:  References, evaluation criteria and tasks related to the significance determination process (SDP) are for power reactor inspectors only</w:t>
      </w:r>
      <w:r w:rsidR="003B3BE7">
        <w:rPr>
          <w:bCs/>
        </w:rPr>
        <w:t>,</w:t>
      </w:r>
      <w:r w:rsidR="004F6E2A">
        <w:rPr>
          <w:bCs/>
        </w:rPr>
        <w:t xml:space="preserve"> while the construction SDP</w:t>
      </w:r>
      <w:r w:rsidR="004F6E2A" w:rsidRPr="00EA7853">
        <w:rPr>
          <w:bCs/>
        </w:rPr>
        <w:t xml:space="preserve"> (</w:t>
      </w:r>
      <w:r w:rsidR="004F6E2A">
        <w:rPr>
          <w:bCs/>
        </w:rPr>
        <w:t>c</w:t>
      </w:r>
      <w:r w:rsidR="004F6E2A" w:rsidRPr="00EA7853">
        <w:rPr>
          <w:bCs/>
        </w:rPr>
        <w:t>SDP)</w:t>
      </w:r>
      <w:r w:rsidR="004F6E2A">
        <w:rPr>
          <w:bCs/>
        </w:rPr>
        <w:t xml:space="preserve"> applies to construction inspectors</w:t>
      </w:r>
      <w:r w:rsidR="00EA7853">
        <w:rPr>
          <w:bCs/>
        </w:rPr>
        <w:t>.</w:t>
      </w:r>
    </w:p>
    <w:p w14:paraId="14D4406A"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2DB7E7F8"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034AD72F" w14:textId="77777777" w:rsidR="00042E40" w:rsidRPr="000F29F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rPr>
          <w:bCs/>
        </w:rPr>
        <w:t>REFERENCES:</w:t>
      </w:r>
      <w:r w:rsidRPr="003678FE">
        <w:rPr>
          <w:b/>
          <w:bCs/>
        </w:rPr>
        <w:tab/>
      </w:r>
      <w:r w:rsidRPr="003678FE">
        <w:rPr>
          <w:bCs/>
        </w:rPr>
        <w:t>1.</w:t>
      </w:r>
      <w:r w:rsidRPr="003678FE">
        <w:rPr>
          <w:b/>
          <w:bCs/>
        </w:rPr>
        <w:tab/>
      </w:r>
      <w:r w:rsidRPr="000F29F0">
        <w:t>IMC 0310 “</w:t>
      </w:r>
      <w:r w:rsidR="00C82B43" w:rsidRPr="00C82B43">
        <w:t>Aspects Within the Cross-Cutting Areas</w:t>
      </w:r>
      <w:r w:rsidRPr="000F29F0">
        <w:t>”</w:t>
      </w:r>
      <w:r w:rsidR="001779EF">
        <w:t xml:space="preserve"> or IMC 0613, Appendix F, “Construction Cross Cutting Components and Aspects” for construction inspectors</w:t>
      </w:r>
    </w:p>
    <w:p w14:paraId="692DE17D" w14:textId="77777777" w:rsidR="00042E40"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20307A31" w14:textId="3BE44D07" w:rsidR="00042E40" w:rsidRPr="003678FE" w:rsidRDefault="00042E40" w:rsidP="009D7A16">
      <w:pPr>
        <w:numPr>
          <w:ilvl w:val="0"/>
          <w:numId w:val="79"/>
        </w:numPr>
      </w:pPr>
      <w:r w:rsidRPr="003678FE">
        <w:t xml:space="preserve">IMC 0330, </w:t>
      </w:r>
      <w:r w:rsidR="003A2FE2">
        <w:t>“</w:t>
      </w:r>
      <w:r w:rsidRPr="003678FE">
        <w:t>Guidance for NRC Review of Licensee Draft Documents</w:t>
      </w:r>
      <w:r w:rsidR="003A2FE2">
        <w:t>”</w:t>
      </w:r>
    </w:p>
    <w:p w14:paraId="7ECC64FE"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4B5126" w14:textId="77777777" w:rsidR="00042E40" w:rsidRDefault="00042E40" w:rsidP="009D7A16">
      <w:pPr>
        <w:numPr>
          <w:ilvl w:val="0"/>
          <w:numId w:val="79"/>
        </w:numPr>
        <w:tabs>
          <w:tab w:val="left" w:pos="3874"/>
        </w:tabs>
      </w:pPr>
      <w:r w:rsidRPr="003678FE">
        <w:t xml:space="preserve">IMC 0609, </w:t>
      </w:r>
      <w:r w:rsidR="003A2FE2">
        <w:t>“</w:t>
      </w:r>
      <w:r w:rsidRPr="003678FE">
        <w:t>Significance Determination Process (SDP)</w:t>
      </w:r>
      <w:r w:rsidR="003A2FE2">
        <w:t>”</w:t>
      </w:r>
      <w:r w:rsidRPr="003678FE">
        <w:t xml:space="preserve"> (for power reactor inspectors only)</w:t>
      </w:r>
      <w:r w:rsidR="004F6E2A">
        <w:t xml:space="preserve"> or </w:t>
      </w:r>
      <w:r w:rsidR="00EA7853">
        <w:t>IMC 2519, “Construction Significance Determination Process” (</w:t>
      </w:r>
      <w:r w:rsidR="001E2616">
        <w:t xml:space="preserve">for </w:t>
      </w:r>
      <w:r w:rsidR="00EA7853">
        <w:t>construction inspectors only)</w:t>
      </w:r>
    </w:p>
    <w:p w14:paraId="1E74CF6F"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0246AAC0" w14:textId="4A568EB9" w:rsidR="00042E40" w:rsidRDefault="00042E40" w:rsidP="009D7A16">
      <w:pPr>
        <w:numPr>
          <w:ilvl w:val="0"/>
          <w:numId w:val="79"/>
        </w:numPr>
        <w:tabs>
          <w:tab w:val="left" w:pos="3874"/>
        </w:tabs>
      </w:pPr>
      <w:r>
        <w:t xml:space="preserve">IMC 0609, Attachment  “Initial Characterization of Findings” </w:t>
      </w:r>
      <w:r w:rsidRPr="003678FE">
        <w:t>(for power reactor inspectors only</w:t>
      </w:r>
      <w:r>
        <w:t>)</w:t>
      </w:r>
    </w:p>
    <w:p w14:paraId="6C112E8F"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6A342799" w14:textId="77777777" w:rsidR="00F572B7" w:rsidRDefault="00042E40" w:rsidP="009D7A16">
      <w:pPr>
        <w:numPr>
          <w:ilvl w:val="0"/>
          <w:numId w:val="79"/>
        </w:numPr>
        <w:tabs>
          <w:tab w:val="left" w:pos="3874"/>
        </w:tabs>
        <w:sectPr w:rsidR="00F572B7" w:rsidSect="00D400A3">
          <w:footerReference w:type="default" r:id="rId55"/>
          <w:pgSz w:w="12240" w:h="15840"/>
          <w:pgMar w:top="1440" w:right="1440" w:bottom="1440" w:left="1440" w:header="720" w:footer="720" w:gutter="0"/>
          <w:cols w:space="720"/>
          <w:noEndnote/>
          <w:docGrid w:linePitch="326"/>
        </w:sectPr>
      </w:pPr>
      <w:r w:rsidRPr="00D16218">
        <w:t>IMC 0609, Appendix A “The SDP for Findings At-Power” (for power reactor inspectors only)</w:t>
      </w:r>
    </w:p>
    <w:p w14:paraId="6DE00EE4" w14:textId="77777777" w:rsidR="00042E40" w:rsidRDefault="00042E40" w:rsidP="009D7A16">
      <w:pPr>
        <w:numPr>
          <w:ilvl w:val="0"/>
          <w:numId w:val="79"/>
        </w:numPr>
        <w:tabs>
          <w:tab w:val="left" w:pos="3874"/>
        </w:tabs>
      </w:pPr>
      <w:r w:rsidRPr="001779EF">
        <w:t>IMC 061</w:t>
      </w:r>
      <w:r w:rsidR="002F7725">
        <w:t>1</w:t>
      </w:r>
      <w:r w:rsidRPr="001779EF">
        <w:t xml:space="preserve">, </w:t>
      </w:r>
      <w:r w:rsidR="003A2FE2" w:rsidRPr="001779EF">
        <w:t>“</w:t>
      </w:r>
      <w:r w:rsidRPr="001779EF">
        <w:t>Power Reactor Inspection Reports</w:t>
      </w:r>
      <w:r w:rsidR="003B7B60">
        <w:t>;</w:t>
      </w:r>
      <w:r w:rsidR="003A2FE2" w:rsidRPr="001779EF">
        <w:t>”</w:t>
      </w:r>
      <w:r w:rsidR="003B7B60">
        <w:t xml:space="preserve"> IMC 0613, “Documenting 10 CFR Part 52 Construction and Test Inspection;” IMC 0616, “Fuel Cycle Safety and Safeguards Inspection Reports;”</w:t>
      </w:r>
      <w:r w:rsidRPr="001779EF">
        <w:t xml:space="preserve"> or IMC 0615, </w:t>
      </w:r>
      <w:r w:rsidR="003A2FE2" w:rsidRPr="001779EF">
        <w:t>“</w:t>
      </w:r>
      <w:r w:rsidRPr="001779EF">
        <w:t>Research and Test Reactor Inspection Reports</w:t>
      </w:r>
      <w:r w:rsidR="003A2FE2" w:rsidRPr="001779EF">
        <w:t>”</w:t>
      </w:r>
      <w:r w:rsidRPr="001779EF">
        <w:t xml:space="preserve"> (specifically those sections that pertain to documenting inspection findings)</w:t>
      </w:r>
    </w:p>
    <w:p w14:paraId="47A839C3" w14:textId="77777777" w:rsidR="001779EF" w:rsidRPr="001779EF" w:rsidRDefault="001779EF" w:rsidP="001779EF">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7C4283B2" w14:textId="40916424" w:rsidR="004759A5" w:rsidRDefault="00042E40" w:rsidP="009D7A16">
      <w:pPr>
        <w:numPr>
          <w:ilvl w:val="0"/>
          <w:numId w:val="79"/>
        </w:numPr>
        <w:tabs>
          <w:tab w:val="left" w:pos="3874"/>
        </w:tabs>
      </w:pPr>
      <w:r>
        <w:t>IMC 0612, Appendix B, “Issue Screening”</w:t>
      </w:r>
      <w:r w:rsidR="003B7B60">
        <w:t xml:space="preserve"> or IMC 0613, Appendix B, “Issue Screening” (for construction inspectors only)</w:t>
      </w:r>
    </w:p>
    <w:p w14:paraId="24BB9E3C" w14:textId="77777777" w:rsidR="003E4164" w:rsidRDefault="003E4164" w:rsidP="003E4164">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05788993" w14:textId="2DAD05D4" w:rsidR="004759A5" w:rsidRDefault="0055234C" w:rsidP="009D7A16">
      <w:pPr>
        <w:numPr>
          <w:ilvl w:val="0"/>
          <w:numId w:val="79"/>
        </w:numPr>
        <w:tabs>
          <w:tab w:val="left" w:pos="3874"/>
        </w:tabs>
      </w:pPr>
      <w:r>
        <w:t>IMC 0612, Appendix E, “Examples of Minor Issues</w:t>
      </w:r>
      <w:r w:rsidR="007F4BF9">
        <w:t>”</w:t>
      </w:r>
    </w:p>
    <w:p w14:paraId="35422481"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457F30DF" w14:textId="4CB21F84" w:rsidR="00042E40" w:rsidRDefault="00042E40" w:rsidP="009D7A16">
      <w:pPr>
        <w:numPr>
          <w:ilvl w:val="0"/>
          <w:numId w:val="79"/>
        </w:numPr>
        <w:tabs>
          <w:tab w:val="left" w:pos="3874"/>
        </w:tabs>
      </w:pPr>
      <w:r w:rsidRPr="003678FE">
        <w:t xml:space="preserve">IMC 0620, </w:t>
      </w:r>
      <w:r w:rsidR="003B7B60">
        <w:t>“</w:t>
      </w:r>
      <w:r w:rsidRPr="003678FE">
        <w:t>Inspection Documents and Records</w:t>
      </w:r>
      <w:r>
        <w:t>”</w:t>
      </w:r>
    </w:p>
    <w:p w14:paraId="686FDBE0" w14:textId="77777777" w:rsidR="003E4164" w:rsidRDefault="003E4164" w:rsidP="003E4164">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57E3E996" w14:textId="53907DF2" w:rsidR="002044B0" w:rsidRDefault="002044B0" w:rsidP="009D7A16">
      <w:pPr>
        <w:numPr>
          <w:ilvl w:val="0"/>
          <w:numId w:val="79"/>
        </w:numPr>
        <w:tabs>
          <w:tab w:val="left" w:pos="3874"/>
        </w:tabs>
      </w:pPr>
      <w:r>
        <w:t xml:space="preserve">Management Directive 8.4, “Management of Backfitting Forward Fitting, Issue Finality and Information Requests </w:t>
      </w:r>
    </w:p>
    <w:p w14:paraId="3B82A3D8" w14:textId="77777777" w:rsidR="00042E40"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1DD45E3A" w14:textId="0BD3778E" w:rsidR="00042E40" w:rsidRDefault="00042E40" w:rsidP="009D7A16">
      <w:pPr>
        <w:numPr>
          <w:ilvl w:val="0"/>
          <w:numId w:val="79"/>
        </w:numPr>
        <w:tabs>
          <w:tab w:val="left" w:pos="3874"/>
        </w:tabs>
      </w:pPr>
      <w:r w:rsidRPr="00F22163">
        <w:t>Enforcement Policy (refer to the NRC Web site</w:t>
      </w:r>
      <w:r>
        <w:t>)</w:t>
      </w:r>
    </w:p>
    <w:p w14:paraId="34BA7C65" w14:textId="77777777" w:rsidR="000E45F3" w:rsidRDefault="000E45F3" w:rsidP="00B65466">
      <w:pPr>
        <w:pStyle w:val="ListParagraph"/>
      </w:pPr>
    </w:p>
    <w:p w14:paraId="33B5068B" w14:textId="77777777" w:rsidR="000D1405" w:rsidRDefault="000E45F3" w:rsidP="009D7A16">
      <w:pPr>
        <w:numPr>
          <w:ilvl w:val="0"/>
          <w:numId w:val="79"/>
        </w:numPr>
        <w:tabs>
          <w:tab w:val="left" w:pos="3874"/>
        </w:tabs>
      </w:pPr>
      <w:r>
        <w:t>Reactor Program System</w:t>
      </w:r>
      <w:r w:rsidR="00651EEB">
        <w:t xml:space="preserve"> Desktop Guide and Training Videos</w:t>
      </w:r>
      <w:r w:rsidR="00DA6E23">
        <w:t xml:space="preserve"> avai</w:t>
      </w:r>
      <w:r w:rsidR="00136525">
        <w:t>lable at the following</w:t>
      </w:r>
      <w:r w:rsidR="000D1405">
        <w:t>:</w:t>
      </w:r>
    </w:p>
    <w:p w14:paraId="2E972278" w14:textId="77777777" w:rsidR="000D1405" w:rsidRDefault="000D1405" w:rsidP="000D140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14:paraId="4A9E4499" w14:textId="75AE1E8E" w:rsidR="000E45F3" w:rsidRDefault="000371A2" w:rsidP="000371A2">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2074"/>
      </w:pPr>
      <w:r>
        <w:tab/>
      </w:r>
      <w:r>
        <w:tab/>
      </w:r>
      <w:r>
        <w:tab/>
      </w:r>
      <w:r>
        <w:tab/>
      </w:r>
      <w:r w:rsidR="000D1405">
        <w:t xml:space="preserve">Training </w:t>
      </w:r>
      <w:r>
        <w:t>V</w:t>
      </w:r>
      <w:r w:rsidR="000D1405">
        <w:t>ideos:</w:t>
      </w:r>
      <w:r w:rsidR="003E4164">
        <w:t xml:space="preserve"> </w:t>
      </w:r>
      <w:r w:rsidR="000D1405">
        <w:t xml:space="preserve"> </w:t>
      </w:r>
      <w:hyperlink r:id="rId56" w:history="1">
        <w:r w:rsidRPr="000371A2">
          <w:rPr>
            <w:rStyle w:val="Hyperlink"/>
          </w:rPr>
          <w:t>https://usnrc.sharepoint.com/teams/NRR-RPS-Replacement-Workspace/Pages/ISTAR.aspx</w:t>
        </w:r>
      </w:hyperlink>
    </w:p>
    <w:p w14:paraId="5746C641" w14:textId="51307FC2" w:rsidR="000371A2" w:rsidRDefault="000371A2" w:rsidP="000371A2">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2074"/>
      </w:pPr>
    </w:p>
    <w:p w14:paraId="65BE3A75" w14:textId="4F24FC01" w:rsidR="00FE04D2" w:rsidRPr="00B65466" w:rsidRDefault="000371A2" w:rsidP="00B65466">
      <w:pPr>
        <w:ind w:left="2074"/>
        <w:rPr>
          <w:color w:val="44546A"/>
        </w:rPr>
      </w:pPr>
      <w:r>
        <w:t>Desktop Guide:</w:t>
      </w:r>
      <w:r w:rsidR="00806FED">
        <w:t xml:space="preserve"> </w:t>
      </w:r>
      <w:hyperlink r:id="rId57" w:history="1">
        <w:r w:rsidR="00B50266" w:rsidRPr="00B50266">
          <w:rPr>
            <w:rStyle w:val="Hyperlink"/>
          </w:rPr>
          <w:t>https://rrps.nrc.gov/inspections/assets/Help_Documentation.pdf</w:t>
        </w:r>
      </w:hyperlink>
    </w:p>
    <w:p w14:paraId="4CA20EA4" w14:textId="7C09CE77" w:rsidR="000371A2" w:rsidRPr="00D16218" w:rsidRDefault="000371A2" w:rsidP="00B65466">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2074"/>
      </w:pPr>
    </w:p>
    <w:p w14:paraId="7807F5D4" w14:textId="77777777" w:rsidR="00042E40" w:rsidRPr="00AA60E2" w:rsidRDefault="00042E40" w:rsidP="00E53E15">
      <w:pPr>
        <w:rPr>
          <w:bCs/>
        </w:rPr>
      </w:pPr>
      <w:r w:rsidRPr="00AA60E2">
        <w:rPr>
          <w:bCs/>
        </w:rPr>
        <w:t>EVALUATION</w:t>
      </w:r>
    </w:p>
    <w:p w14:paraId="646EB1FC" w14:textId="59F3036F"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A60E2">
        <w:t>CRITERIA:</w:t>
      </w:r>
      <w:r w:rsidRPr="00AA60E2">
        <w:tab/>
      </w:r>
      <w:r w:rsidRPr="00AA60E2">
        <w:tab/>
        <w:t>Upon completion</w:t>
      </w:r>
      <w:r w:rsidRPr="003678FE">
        <w:t xml:space="preserve"> of this activity, you will be asked to demonstrate your understanding of documenting inspection findings by successfully </w:t>
      </w:r>
      <w:r w:rsidR="001B498E">
        <w:t xml:space="preserve">completing </w:t>
      </w:r>
      <w:r w:rsidR="001B498E" w:rsidRPr="003678FE">
        <w:t>the</w:t>
      </w:r>
      <w:r w:rsidRPr="003678FE">
        <w:t xml:space="preserve"> following:</w:t>
      </w:r>
    </w:p>
    <w:p w14:paraId="05AF0703" w14:textId="77777777" w:rsidR="00042E40" w:rsidRPr="003678FE" w:rsidRDefault="00042E40" w:rsidP="00E53E15"/>
    <w:p w14:paraId="26ACB83C" w14:textId="77777777" w:rsidR="00042E40" w:rsidRPr="003678FE" w:rsidRDefault="00042E40" w:rsidP="009D7A16">
      <w:pPr>
        <w:numPr>
          <w:ilvl w:val="0"/>
          <w:numId w:val="80"/>
        </w:numPr>
      </w:pPr>
      <w:r w:rsidRPr="003678FE">
        <w:t>Discuss the thresholds for determining what findings should be documented in an inspection report.</w:t>
      </w:r>
    </w:p>
    <w:p w14:paraId="4B24ADD6" w14:textId="77777777" w:rsidR="00042E40" w:rsidRPr="003678FE" w:rsidRDefault="00042E40" w:rsidP="00E53E15">
      <w:pPr>
        <w:ind w:firstLine="3630"/>
      </w:pPr>
    </w:p>
    <w:p w14:paraId="592DD4FD" w14:textId="77777777" w:rsidR="00042E40" w:rsidRPr="003678FE" w:rsidRDefault="00042E40" w:rsidP="009D7A16">
      <w:pPr>
        <w:numPr>
          <w:ilvl w:val="0"/>
          <w:numId w:val="8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Describe the relationship between an issue of concern, performance deficiency, and cross-cutting aspect.</w:t>
      </w:r>
    </w:p>
    <w:p w14:paraId="4E50DD7A"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F4D7CEC" w14:textId="77777777" w:rsidR="00042E40" w:rsidRPr="003678FE" w:rsidRDefault="00042E40" w:rsidP="009D7A16">
      <w:pPr>
        <w:numPr>
          <w:ilvl w:val="0"/>
          <w:numId w:val="8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Describe standards which could be used to define a performance deficiency and why deviating from these standards may not be a violation of NRC requirements</w:t>
      </w:r>
      <w:r>
        <w:t>.</w:t>
      </w:r>
    </w:p>
    <w:p w14:paraId="2ABE16EB" w14:textId="77777777" w:rsidR="00042E40" w:rsidRPr="003678FE" w:rsidRDefault="00042E40" w:rsidP="00E53E15">
      <w:p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pPr>
    </w:p>
    <w:p w14:paraId="5981FD27" w14:textId="77777777" w:rsidR="00042E40" w:rsidRPr="003678FE" w:rsidRDefault="00042E40" w:rsidP="009D7A16">
      <w:pPr>
        <w:numPr>
          <w:ilvl w:val="0"/>
          <w:numId w:val="8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3678FE">
        <w:t xml:space="preserve">Describe how to process a finding </w:t>
      </w:r>
      <w:r>
        <w:t>using the screening questions</w:t>
      </w:r>
      <w:r w:rsidRPr="003678FE">
        <w:t xml:space="preserve"> of </w:t>
      </w:r>
      <w:r>
        <w:t>a particular</w:t>
      </w:r>
      <w:r w:rsidRPr="003678FE">
        <w:t xml:space="preserve"> SDP</w:t>
      </w:r>
      <w:r>
        <w:t xml:space="preserve"> appendix</w:t>
      </w:r>
      <w:r w:rsidRPr="003678FE">
        <w:t xml:space="preserve"> </w:t>
      </w:r>
      <w:r w:rsidR="002D5F7B">
        <w:t>(</w:t>
      </w:r>
      <w:r w:rsidR="003B7B60">
        <w:t>or the cSDP guidance</w:t>
      </w:r>
      <w:r w:rsidR="002D5F7B">
        <w:t xml:space="preserve"> for construction inspectors) </w:t>
      </w:r>
      <w:r w:rsidRPr="003678FE">
        <w:t xml:space="preserve">and the possible outcomes.  (For power reactor </w:t>
      </w:r>
      <w:r w:rsidR="003B7B60">
        <w:t xml:space="preserve">and construction </w:t>
      </w:r>
      <w:r w:rsidRPr="003678FE">
        <w:t>inspectors only)</w:t>
      </w:r>
    </w:p>
    <w:p w14:paraId="6AD99B74"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3EC782" w14:textId="77777777" w:rsidR="00E32592" w:rsidRDefault="00042E40" w:rsidP="00E53E15">
      <w:pPr>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3678FE">
        <w:t>5.</w:t>
      </w:r>
      <w:r w:rsidRPr="003678FE">
        <w:tab/>
      </w:r>
      <w:r>
        <w:t xml:space="preserve">Describe how traditional enforcement (TE) violations are processed.  Consider TE violations associated with (and without) a performance deficiency.  (For power reactor </w:t>
      </w:r>
      <w:r w:rsidR="003B7B60">
        <w:t xml:space="preserve">and construction </w:t>
      </w:r>
      <w:r>
        <w:t>inspectors only)</w:t>
      </w:r>
    </w:p>
    <w:p w14:paraId="284436CA" w14:textId="77777777" w:rsidR="00042E40" w:rsidRPr="003678FE" w:rsidRDefault="00042E40" w:rsidP="00E53E15">
      <w:pPr>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pPr>
    </w:p>
    <w:p w14:paraId="5BF6B3DB" w14:textId="76EF3535" w:rsidR="00042E40" w:rsidRPr="003678FE" w:rsidRDefault="00042E40" w:rsidP="003E4164">
      <w:pPr>
        <w:tabs>
          <w:tab w:val="left" w:pos="-1200"/>
          <w:tab w:val="left" w:pos="-720"/>
          <w:tab w:val="left" w:pos="274"/>
          <w:tab w:val="left" w:pos="806"/>
          <w:tab w:val="left" w:pos="1440"/>
          <w:tab w:val="left" w:pos="2074"/>
          <w:tab w:val="left" w:pos="2700"/>
          <w:tab w:val="left" w:pos="2790"/>
          <w:tab w:val="left" w:pos="3240"/>
          <w:tab w:val="left" w:pos="3874"/>
          <w:tab w:val="left" w:pos="4507"/>
          <w:tab w:val="left" w:pos="5040"/>
          <w:tab w:val="left" w:pos="5674"/>
          <w:tab w:val="left" w:pos="6307"/>
          <w:tab w:val="left" w:pos="7474"/>
          <w:tab w:val="left" w:pos="8107"/>
          <w:tab w:val="left" w:pos="8726"/>
        </w:tabs>
        <w:ind w:left="2700" w:hanging="626"/>
      </w:pPr>
      <w:r w:rsidRPr="003678FE">
        <w:t>6.</w:t>
      </w:r>
      <w:r w:rsidR="0036630B">
        <w:tab/>
      </w:r>
      <w:r w:rsidRPr="003678FE">
        <w:t>Discuss how to write an inspection report input.</w:t>
      </w:r>
    </w:p>
    <w:p w14:paraId="225EB58C"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677F4C" w14:textId="77777777" w:rsidR="00042E40" w:rsidRPr="003678FE" w:rsidRDefault="00042E40" w:rsidP="00E53E15">
      <w:pPr>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pPr>
      <w:r w:rsidRPr="003678FE">
        <w:t>7.</w:t>
      </w:r>
      <w:r w:rsidRPr="003678FE">
        <w:tab/>
        <w:t>Discuss how to write a violation.  Contrast the differences in documenting a non-cited violation and an apparent violation; and for power reactor inspectors, a violation that is not suitable for evaluation using the SDP.</w:t>
      </w:r>
    </w:p>
    <w:p w14:paraId="6B8B4C5E" w14:textId="77777777" w:rsidR="00042E40" w:rsidRPr="003678FE" w:rsidRDefault="00042E40" w:rsidP="00E53E15">
      <w:pPr>
        <w:tabs>
          <w:tab w:val="left" w:pos="-1200"/>
          <w:tab w:val="left" w:pos="-720"/>
          <w:tab w:val="left" w:pos="274"/>
          <w:tab w:val="left" w:pos="806"/>
          <w:tab w:val="left" w:pos="1440"/>
          <w:tab w:val="left" w:pos="2700"/>
          <w:tab w:val="left" w:pos="2790"/>
          <w:tab w:val="left" w:pos="3240"/>
          <w:tab w:val="left" w:pos="3874"/>
          <w:tab w:val="left" w:pos="4507"/>
          <w:tab w:val="left" w:pos="5040"/>
          <w:tab w:val="left" w:pos="5674"/>
          <w:tab w:val="left" w:pos="6307"/>
          <w:tab w:val="left" w:pos="7474"/>
          <w:tab w:val="left" w:pos="8107"/>
          <w:tab w:val="left" w:pos="8726"/>
        </w:tabs>
        <w:ind w:left="2074"/>
      </w:pPr>
    </w:p>
    <w:p w14:paraId="6F8E539E" w14:textId="4334A966" w:rsidR="00042E40" w:rsidRDefault="00042E40" w:rsidP="00E53E15">
      <w:pPr>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pPr>
      <w:r w:rsidRPr="003678FE">
        <w:t>8.</w:t>
      </w:r>
      <w:r w:rsidRPr="003678FE">
        <w:tab/>
        <w:t xml:space="preserve">Contrast the difference between documenting inspector-identified and licensee-identified violations (format, threshold, cross-cutting aspects, tracking, etc.).  (For power reactor </w:t>
      </w:r>
      <w:r w:rsidR="003B7B60">
        <w:t xml:space="preserve">and construction </w:t>
      </w:r>
      <w:r w:rsidRPr="003678FE">
        <w:t>inspectors only)</w:t>
      </w:r>
    </w:p>
    <w:p w14:paraId="2CC84D31" w14:textId="64A8E87E" w:rsidR="00651EEB" w:rsidRDefault="00651EEB" w:rsidP="003B3DED">
      <w:p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pPr>
    </w:p>
    <w:p w14:paraId="3EEC0590" w14:textId="5984231F" w:rsidR="003B3DED" w:rsidRDefault="002D610A" w:rsidP="009D7A16">
      <w:pPr>
        <w:pStyle w:val="ListParagraph"/>
        <w:numPr>
          <w:ilvl w:val="0"/>
          <w:numId w:val="61"/>
        </w:num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t>E</w:t>
      </w:r>
      <w:r w:rsidR="00D44D25">
        <w:t>nter a</w:t>
      </w:r>
      <w:r w:rsidR="00630021">
        <w:t xml:space="preserve"> Licensee Event Report or inspection finding into the </w:t>
      </w:r>
      <w:r w:rsidR="00215EED">
        <w:t xml:space="preserve">Reactor Program System </w:t>
      </w:r>
      <w:r w:rsidR="00F609F1">
        <w:t xml:space="preserve">(RPS) </w:t>
      </w:r>
      <w:r w:rsidR="00215EED">
        <w:t>database.</w:t>
      </w:r>
    </w:p>
    <w:p w14:paraId="0E6815F9" w14:textId="77777777" w:rsidR="0036630B" w:rsidRDefault="0036630B" w:rsidP="006F1238">
      <w:p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pPr>
    </w:p>
    <w:p w14:paraId="5C1B9953" w14:textId="5D52BAC0" w:rsidR="0036630B" w:rsidRPr="003678FE" w:rsidRDefault="007928B4" w:rsidP="009D7A16">
      <w:pPr>
        <w:pStyle w:val="ListParagraph"/>
        <w:numPr>
          <w:ilvl w:val="0"/>
          <w:numId w:val="61"/>
        </w:num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t xml:space="preserve">Prepare </w:t>
      </w:r>
      <w:r w:rsidR="00FC5997">
        <w:t xml:space="preserve">an </w:t>
      </w:r>
      <w:r>
        <w:t>inspection report writeu</w:t>
      </w:r>
      <w:r w:rsidR="00FC5997">
        <w:t>p</w:t>
      </w:r>
      <w:r>
        <w:t xml:space="preserve"> that do</w:t>
      </w:r>
      <w:r w:rsidR="00F65BAA">
        <w:t>es</w:t>
      </w:r>
      <w:r>
        <w:t xml:space="preserve"> not inadvertently impose </w:t>
      </w:r>
      <w:r w:rsidR="0065075F">
        <w:t xml:space="preserve">a </w:t>
      </w:r>
      <w:r>
        <w:t xml:space="preserve">backfit on </w:t>
      </w:r>
      <w:r w:rsidR="0065075F">
        <w:t xml:space="preserve">a </w:t>
      </w:r>
      <w:r>
        <w:t xml:space="preserve">licensee or prevent the NRC from enforcing regulatory issues in the future.  </w:t>
      </w:r>
    </w:p>
    <w:p w14:paraId="422ABF3F"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F7AE9F" w14:textId="2EAF0C25"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AA60E2">
        <w:t>TASKS:</w:t>
      </w:r>
      <w:r w:rsidRPr="00AA60E2">
        <w:tab/>
      </w:r>
      <w:r w:rsidR="00AA60E2">
        <w:tab/>
      </w:r>
      <w:r w:rsidR="00775352">
        <w:tab/>
      </w:r>
      <w:r w:rsidRPr="00AA60E2">
        <w:t>1.</w:t>
      </w:r>
      <w:r w:rsidRPr="00AA60E2">
        <w:tab/>
        <w:t>Use IMC 0609</w:t>
      </w:r>
      <w:r w:rsidR="00A2312E">
        <w:t>,</w:t>
      </w:r>
      <w:r w:rsidRPr="00AA60E2">
        <w:t xml:space="preserve"> IMC 061</w:t>
      </w:r>
      <w:r w:rsidR="00A2312E">
        <w:t>1, IMC 0612</w:t>
      </w:r>
      <w:r w:rsidR="00EB77A3">
        <w:t>; IMC 0613 and IMC 2519; IMC 061</w:t>
      </w:r>
      <w:r w:rsidR="005409CA">
        <w:t>5</w:t>
      </w:r>
      <w:r w:rsidR="00EB77A3">
        <w:t>;</w:t>
      </w:r>
      <w:r w:rsidRPr="00AA60E2">
        <w:t xml:space="preserve"> or IMC 061</w:t>
      </w:r>
      <w:r w:rsidR="005409CA">
        <w:t>6</w:t>
      </w:r>
      <w:r w:rsidR="00792732" w:rsidRPr="00792732">
        <w:t xml:space="preserve"> as applicable</w:t>
      </w:r>
      <w:r w:rsidRPr="00AA60E2">
        <w:t>, to determine whether an identified</w:t>
      </w:r>
      <w:r w:rsidRPr="003678FE">
        <w:t xml:space="preserve"> issue is above the threshold for documentation.</w:t>
      </w:r>
      <w:r w:rsidR="00A15E8B">
        <w:t xml:space="preserve"> </w:t>
      </w:r>
    </w:p>
    <w:p w14:paraId="44F308B1" w14:textId="77777777" w:rsidR="00042E40" w:rsidRPr="003678FE"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3AA13CC0" w14:textId="52CF9638" w:rsidR="00042E40" w:rsidRPr="003678FE" w:rsidRDefault="00042E40" w:rsidP="009D7A16">
      <w:pPr>
        <w:numPr>
          <w:ilvl w:val="0"/>
          <w:numId w:val="78"/>
        </w:numPr>
      </w:pPr>
      <w:r w:rsidRPr="003678FE">
        <w:t>Use IMC 0612</w:t>
      </w:r>
      <w:r>
        <w:t>, Appendix B</w:t>
      </w:r>
      <w:r w:rsidRPr="003678FE">
        <w:t xml:space="preserve"> </w:t>
      </w:r>
      <w:r>
        <w:t>and IMC 0310 to identify the crosscutting aspect associated with a finding</w:t>
      </w:r>
      <w:r w:rsidR="00147B71">
        <w:t xml:space="preserve"> or if the issue</w:t>
      </w:r>
      <w:r w:rsidR="00BE7090">
        <w:t xml:space="preserve"> should be entered into the Very Low </w:t>
      </w:r>
      <w:r w:rsidR="003A2C5E">
        <w:t xml:space="preserve">Safety Significance </w:t>
      </w:r>
      <w:r w:rsidR="00BE7090">
        <w:t xml:space="preserve">Issue </w:t>
      </w:r>
      <w:r w:rsidR="00A47F96">
        <w:t>Process</w:t>
      </w:r>
      <w:r w:rsidR="003E4164">
        <w:t>.</w:t>
      </w:r>
      <w:r>
        <w:t xml:space="preserve"> </w:t>
      </w:r>
      <w:r w:rsidR="00EB7DBF" w:rsidRPr="00EB7DBF">
        <w:t>Construction inspectors use IMC 0613, Appendix F</w:t>
      </w:r>
      <w:r w:rsidR="004B469A">
        <w:t>,</w:t>
      </w:r>
      <w:r w:rsidR="00EB7DBF" w:rsidRPr="00EB7DBF">
        <w:t xml:space="preserve"> to identify the construction </w:t>
      </w:r>
      <w:r w:rsidR="004B469A">
        <w:t xml:space="preserve">crosscutting </w:t>
      </w:r>
      <w:r w:rsidR="00EB7DBF" w:rsidRPr="00EB7DBF">
        <w:t xml:space="preserve">aspect. </w:t>
      </w:r>
      <w:r w:rsidRPr="003678FE">
        <w:t xml:space="preserve">(For power reactor </w:t>
      </w:r>
      <w:r w:rsidR="00EB77A3">
        <w:t xml:space="preserve">and construction </w:t>
      </w:r>
      <w:r w:rsidRPr="003678FE">
        <w:t>inspectors only)</w:t>
      </w:r>
    </w:p>
    <w:p w14:paraId="56A47268" w14:textId="77777777" w:rsidR="00042E40" w:rsidRDefault="00042E40" w:rsidP="00E53E15"/>
    <w:p w14:paraId="7DC5E5C1" w14:textId="64A7E5D8" w:rsidR="00042E40" w:rsidRPr="003678FE" w:rsidRDefault="00042E40" w:rsidP="009D7A16">
      <w:pPr>
        <w:numPr>
          <w:ilvl w:val="0"/>
          <w:numId w:val="78"/>
        </w:numPr>
      </w:pPr>
      <w:r w:rsidRPr="003678FE">
        <w:t>Use IMC 0609</w:t>
      </w:r>
      <w:r>
        <w:t>, Attachment 4 and IMC 0609, Appendix A</w:t>
      </w:r>
      <w:r w:rsidRPr="003678FE">
        <w:t xml:space="preserve"> to process a finding </w:t>
      </w:r>
      <w:r>
        <w:t>using the screening questions</w:t>
      </w:r>
      <w:r w:rsidRPr="003678FE">
        <w:t xml:space="preserve">. </w:t>
      </w:r>
      <w:r w:rsidR="00C401E7">
        <w:t xml:space="preserve"> </w:t>
      </w:r>
      <w:r w:rsidR="00C401E7" w:rsidRPr="00C401E7">
        <w:t>Construction inspectors use</w:t>
      </w:r>
      <w:r w:rsidR="00C401E7">
        <w:t xml:space="preserve"> </w:t>
      </w:r>
      <w:r w:rsidR="00C401E7" w:rsidRPr="00C401E7">
        <w:t>IMC 2519</w:t>
      </w:r>
      <w:r w:rsidR="00C401E7">
        <w:t>.</w:t>
      </w:r>
      <w:r w:rsidRPr="003678FE">
        <w:t xml:space="preserve"> (For power reactor</w:t>
      </w:r>
      <w:r w:rsidR="00EB77A3">
        <w:t xml:space="preserve"> and construction</w:t>
      </w:r>
      <w:r w:rsidRPr="003678FE">
        <w:t xml:space="preserve"> inspectors only)</w:t>
      </w:r>
    </w:p>
    <w:p w14:paraId="2C0C257C" w14:textId="77777777" w:rsidR="00042E40" w:rsidRPr="003678FE" w:rsidRDefault="00042E40" w:rsidP="00E53E15">
      <w:pPr>
        <w:tabs>
          <w:tab w:val="left" w:pos="2707"/>
        </w:tabs>
      </w:pPr>
    </w:p>
    <w:p w14:paraId="6906D000" w14:textId="2AC0E772" w:rsidR="00042E40" w:rsidRPr="003678FE" w:rsidRDefault="00042E40" w:rsidP="009D7A16">
      <w:pPr>
        <w:numPr>
          <w:ilvl w:val="0"/>
          <w:numId w:val="78"/>
        </w:numPr>
      </w:pPr>
      <w:r w:rsidRPr="003678FE">
        <w:t xml:space="preserve"> Use IMC 061</w:t>
      </w:r>
      <w:r w:rsidR="00A2312E">
        <w:t>1</w:t>
      </w:r>
      <w:r w:rsidR="00EB77A3">
        <w:t>, IMC 0613,</w:t>
      </w:r>
      <w:r w:rsidRPr="003678FE">
        <w:t xml:space="preserve"> IMC 0615, </w:t>
      </w:r>
      <w:r w:rsidR="00EB77A3">
        <w:t>or IMC 0616</w:t>
      </w:r>
      <w:r w:rsidR="00C401E7">
        <w:t>, as applicable,</w:t>
      </w:r>
      <w:r w:rsidR="00EB77A3">
        <w:t xml:space="preserve"> </w:t>
      </w:r>
      <w:r w:rsidRPr="003678FE">
        <w:t>and other available guidance, to draft an inspection report input.</w:t>
      </w:r>
    </w:p>
    <w:p w14:paraId="4566748E" w14:textId="77777777" w:rsidR="00042E40" w:rsidRPr="003678FE" w:rsidRDefault="00042E40" w:rsidP="00E53E15">
      <w:pPr>
        <w:tabs>
          <w:tab w:val="left" w:pos="2707"/>
        </w:tabs>
      </w:pPr>
    </w:p>
    <w:p w14:paraId="06923C4A" w14:textId="593B56C0" w:rsidR="00042E40" w:rsidRPr="003678FE" w:rsidRDefault="00042E40" w:rsidP="009D7A16">
      <w:pPr>
        <w:numPr>
          <w:ilvl w:val="0"/>
          <w:numId w:val="78"/>
        </w:numPr>
      </w:pPr>
      <w:r w:rsidRPr="003678FE">
        <w:t xml:space="preserve">Given a violation of regulatory requirements and the enforcement policy and guidance, write the analysis and enforcement sections for a finding, a violation, and a non-cited violation; and for power reactor </w:t>
      </w:r>
      <w:r w:rsidR="00EB77A3">
        <w:t xml:space="preserve">and construction </w:t>
      </w:r>
      <w:r w:rsidRPr="003678FE">
        <w:t>inspectors, a finding with a safety culture cross-cutting aspect.</w:t>
      </w:r>
    </w:p>
    <w:p w14:paraId="331F880C" w14:textId="77777777" w:rsidR="00042E40" w:rsidRPr="003678FE" w:rsidRDefault="00042E40" w:rsidP="00E53E15">
      <w:pPr>
        <w:tabs>
          <w:tab w:val="left" w:pos="2707"/>
        </w:tabs>
      </w:pPr>
    </w:p>
    <w:p w14:paraId="5BB311CB" w14:textId="5233D1D9" w:rsidR="00E56B73" w:rsidRDefault="00042E40" w:rsidP="009D7A16">
      <w:pPr>
        <w:numPr>
          <w:ilvl w:val="0"/>
          <w:numId w:val="78"/>
        </w:numPr>
        <w:spacing w:after="220"/>
        <w:ind w:left="2708" w:hanging="634"/>
      </w:pPr>
      <w:r w:rsidRPr="003678FE">
        <w:t>Use IMC 0330 and IMC 0620 to describe how to determine the documents that must be included as attachments to an inspection report for the agency record.</w:t>
      </w:r>
      <w:r w:rsidR="00E56B73">
        <w:br w:type="page"/>
      </w:r>
    </w:p>
    <w:p w14:paraId="5A83C113" w14:textId="580CCBF8" w:rsidR="007928B4" w:rsidRDefault="00B50266" w:rsidP="009D7A16">
      <w:pPr>
        <w:numPr>
          <w:ilvl w:val="0"/>
          <w:numId w:val="78"/>
        </w:numPr>
        <w:spacing w:after="220"/>
        <w:ind w:left="2708" w:hanging="634"/>
      </w:pPr>
      <w:r w:rsidRPr="004013B0">
        <w:t>If your office uses</w:t>
      </w:r>
      <w:r w:rsidR="008045FE" w:rsidRPr="004013B0">
        <w:t xml:space="preserve"> RPS</w:t>
      </w:r>
      <w:r w:rsidR="008D386E" w:rsidRPr="004013B0">
        <w:t xml:space="preserve">, </w:t>
      </w:r>
      <w:r w:rsidR="00B21028" w:rsidRPr="004013B0">
        <w:t xml:space="preserve">use the RPS </w:t>
      </w:r>
      <w:r w:rsidR="00251B5A" w:rsidRPr="004013B0">
        <w:t xml:space="preserve">Desktop Guide and </w:t>
      </w:r>
      <w:r w:rsidR="002D610A" w:rsidRPr="004013B0">
        <w:t>associated</w:t>
      </w:r>
      <w:r w:rsidR="00251B5A" w:rsidRPr="004013B0">
        <w:t xml:space="preserve"> training videos to </w:t>
      </w:r>
      <w:r w:rsidR="00453752" w:rsidRPr="004013B0">
        <w:t xml:space="preserve">enter a </w:t>
      </w:r>
      <w:r w:rsidR="002406A8" w:rsidRPr="004013B0">
        <w:t xml:space="preserve">(1) </w:t>
      </w:r>
      <w:r w:rsidR="00453752" w:rsidRPr="004013B0">
        <w:t>Licensee Event Report (LER)</w:t>
      </w:r>
      <w:r w:rsidR="002406A8" w:rsidRPr="004013B0">
        <w:t>, 2)</w:t>
      </w:r>
      <w:r w:rsidR="003246BB">
        <w:t> </w:t>
      </w:r>
      <w:r w:rsidR="002406A8" w:rsidRPr="004013B0">
        <w:t>Unresolved Item (URI)</w:t>
      </w:r>
      <w:r w:rsidR="00146635" w:rsidRPr="004013B0">
        <w:t>,</w:t>
      </w:r>
      <w:r w:rsidR="002406A8" w:rsidRPr="004013B0">
        <w:t xml:space="preserve"> 3) Traditional Enforcement Severity Level IV </w:t>
      </w:r>
      <w:r w:rsidR="002406A8">
        <w:t>violation</w:t>
      </w:r>
      <w:r w:rsidR="005321A3">
        <w:t>,</w:t>
      </w:r>
      <w:r w:rsidR="002406A8">
        <w:t xml:space="preserve"> </w:t>
      </w:r>
      <w:proofErr w:type="gramStart"/>
      <w:r w:rsidR="002406A8">
        <w:t>or  4</w:t>
      </w:r>
      <w:proofErr w:type="gramEnd"/>
      <w:r w:rsidR="002406A8">
        <w:t xml:space="preserve">) Green ROP violation into </w:t>
      </w:r>
      <w:r w:rsidR="00B03C85">
        <w:t xml:space="preserve">the </w:t>
      </w:r>
      <w:r w:rsidR="00FA7ECA">
        <w:t xml:space="preserve">licensee Plant Issues </w:t>
      </w:r>
      <w:r w:rsidR="00B03C85">
        <w:t>Matrix Database</w:t>
      </w:r>
      <w:r w:rsidR="007928B4">
        <w:t>.</w:t>
      </w:r>
    </w:p>
    <w:p w14:paraId="1CAE0160" w14:textId="10C53238" w:rsidR="007928B4" w:rsidRDefault="007928B4" w:rsidP="009D7A16">
      <w:pPr>
        <w:numPr>
          <w:ilvl w:val="0"/>
          <w:numId w:val="78"/>
        </w:numPr>
      </w:pPr>
      <w:r>
        <w:t>Describe with your supervisor or training coordinator how an inspection report writeup can inadvertently impose a backfit on a licensee or prevent the NRC from taking additional enforcement action to address an issue.</w:t>
      </w:r>
    </w:p>
    <w:p w14:paraId="3637494D" w14:textId="77777777" w:rsidR="00DC4F70" w:rsidRPr="003678FE" w:rsidRDefault="00DC4F70" w:rsidP="00E53E15">
      <w:pPr>
        <w:tabs>
          <w:tab w:val="left" w:pos="2707"/>
        </w:tabs>
        <w:ind w:left="2700" w:hanging="630"/>
      </w:pPr>
    </w:p>
    <w:p w14:paraId="7FBE85FD" w14:textId="77777777" w:rsidR="00042E40" w:rsidRPr="00AA60E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2734AB" w14:textId="22C54F5A"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C42C70">
        <w:t>DOCUMENTATION:</w:t>
      </w:r>
      <w:r w:rsidR="00A579C2" w:rsidRPr="00C42C70">
        <w:tab/>
      </w:r>
      <w:r w:rsidR="001B498E" w:rsidRPr="00C42C70">
        <w:tab/>
        <w:t>Obtain</w:t>
      </w:r>
      <w:r w:rsidRPr="00C42C70">
        <w:t xml:space="preserve"> your supervisor</w:t>
      </w:r>
      <w:r w:rsidR="00CF15B8" w:rsidRPr="00C42C70">
        <w:t>’</w:t>
      </w:r>
      <w:r w:rsidRPr="00C42C70">
        <w:t>s signature in the line item for Basic-Level Certification Signature Card Item OJT-</w:t>
      </w:r>
      <w:r w:rsidR="005174B7" w:rsidRPr="00C42C70">
        <w:t>6</w:t>
      </w:r>
      <w:r w:rsidRPr="00C42C70">
        <w:t>.</w:t>
      </w:r>
    </w:p>
    <w:p w14:paraId="087E5448" w14:textId="2162DA83" w:rsidR="00606ECC" w:rsidRDefault="00606ECC" w:rsidP="00606E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14:paraId="41E0E9A8" w14:textId="77777777" w:rsidR="00A878D0" w:rsidRDefault="00A878D0" w:rsidP="00864F70">
      <w:pPr>
        <w:pStyle w:val="Heading1IMcenteredtopofpage"/>
      </w:pPr>
      <w:r>
        <w:br w:type="page"/>
      </w:r>
    </w:p>
    <w:p w14:paraId="6E44ACEA" w14:textId="4AB5F766" w:rsidR="00042E40" w:rsidRPr="00AA60E2" w:rsidRDefault="00042E40" w:rsidP="00864F70">
      <w:pPr>
        <w:pStyle w:val="Heading1IMcenteredtopofpage"/>
      </w:pPr>
      <w:r w:rsidRPr="00AA60E2">
        <w:t>Basic-Level Signature Cards and Certification</w:t>
      </w:r>
      <w:r w:rsidRPr="00AA60E2">
        <w:fldChar w:fldCharType="begin"/>
      </w:r>
      <w:r w:rsidRPr="00AA60E2">
        <w:instrText>tc \l1 "</w:instrText>
      </w:r>
      <w:bookmarkStart w:id="140" w:name="_Toc311547179"/>
      <w:bookmarkStart w:id="141" w:name="_Toc435534982"/>
      <w:bookmarkStart w:id="142" w:name="_Toc83124821"/>
      <w:r w:rsidRPr="00AA60E2">
        <w:instrText>Basic-Level Signature Cards and Certification</w:instrText>
      </w:r>
      <w:bookmarkEnd w:id="140"/>
      <w:bookmarkEnd w:id="141"/>
      <w:bookmarkEnd w:id="142"/>
      <w:r w:rsidRPr="00AA60E2">
        <w:fldChar w:fldCharType="end"/>
      </w:r>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042E40" w:rsidRPr="00AA60E2" w14:paraId="12747D98"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BAA839E" w14:textId="77777777" w:rsidR="00042E40" w:rsidRPr="00AA60E2" w:rsidRDefault="00042E40" w:rsidP="0014047D">
            <w:pPr>
              <w:tabs>
                <w:tab w:val="left" w:pos="-1200"/>
                <w:tab w:val="left" w:pos="-720"/>
                <w:tab w:val="left" w:pos="0"/>
                <w:tab w:val="left" w:pos="720"/>
                <w:tab w:val="left" w:pos="1440"/>
                <w:tab w:val="left" w:pos="2160"/>
                <w:tab w:val="left" w:pos="2610"/>
              </w:tabs>
              <w:spacing w:after="58"/>
              <w:rPr>
                <w:i/>
                <w:iCs/>
                <w:sz w:val="18"/>
                <w:szCs w:val="18"/>
              </w:rPr>
            </w:pPr>
            <w:r w:rsidRPr="00A25951">
              <w:rPr>
                <w:iCs/>
                <w:u w:val="single"/>
              </w:rPr>
              <w:t xml:space="preserve">Inspector Name: </w:t>
            </w:r>
            <w:r w:rsidRPr="00AA60E2">
              <w:rPr>
                <w:i/>
                <w:iCs/>
                <w:sz w:val="18"/>
                <w:szCs w:val="18"/>
              </w:rPr>
              <w:t>___________________________________</w:t>
            </w:r>
          </w:p>
        </w:tc>
        <w:tc>
          <w:tcPr>
            <w:tcW w:w="1628" w:type="dxa"/>
            <w:tcBorders>
              <w:top w:val="single" w:sz="6" w:space="0" w:color="000000"/>
              <w:left w:val="single" w:sz="6" w:space="0" w:color="000000"/>
              <w:bottom w:val="single" w:sz="6" w:space="0" w:color="000000"/>
              <w:right w:val="single" w:sz="6" w:space="0" w:color="000000"/>
            </w:tcBorders>
          </w:tcPr>
          <w:p w14:paraId="378832EB" w14:textId="77777777" w:rsidR="00042E40" w:rsidRPr="00A25951" w:rsidRDefault="00042E40" w:rsidP="0014047D">
            <w:pPr>
              <w:tabs>
                <w:tab w:val="left" w:pos="-1200"/>
                <w:tab w:val="left" w:pos="-720"/>
                <w:tab w:val="left" w:pos="0"/>
                <w:tab w:val="left" w:pos="720"/>
                <w:tab w:val="left" w:pos="1440"/>
                <w:tab w:val="left" w:pos="2160"/>
                <w:tab w:val="left" w:pos="2610"/>
              </w:tabs>
              <w:spacing w:after="58"/>
              <w:rPr>
                <w:iCs/>
                <w:sz w:val="18"/>
                <w:szCs w:val="18"/>
                <w:u w:val="single"/>
              </w:rPr>
            </w:pPr>
            <w:r w:rsidRPr="00A25951">
              <w:rPr>
                <w:iCs/>
                <w:sz w:val="18"/>
                <w:szCs w:val="18"/>
                <w:u w:val="single"/>
              </w:rPr>
              <w:t>Employee Initials/Date</w:t>
            </w:r>
          </w:p>
        </w:tc>
        <w:tc>
          <w:tcPr>
            <w:tcW w:w="1827" w:type="dxa"/>
            <w:tcBorders>
              <w:top w:val="single" w:sz="6" w:space="0" w:color="000000"/>
              <w:left w:val="single" w:sz="6" w:space="0" w:color="000000"/>
              <w:bottom w:val="single" w:sz="6" w:space="0" w:color="000000"/>
              <w:right w:val="single" w:sz="6" w:space="0" w:color="000000"/>
            </w:tcBorders>
          </w:tcPr>
          <w:p w14:paraId="7F163822" w14:textId="77777777" w:rsidR="00042E40" w:rsidRPr="00A25951" w:rsidRDefault="00042E40" w:rsidP="00CF15B8">
            <w:pPr>
              <w:tabs>
                <w:tab w:val="left" w:pos="-1200"/>
                <w:tab w:val="left" w:pos="-720"/>
                <w:tab w:val="left" w:pos="0"/>
                <w:tab w:val="left" w:pos="720"/>
                <w:tab w:val="left" w:pos="1440"/>
                <w:tab w:val="left" w:pos="2160"/>
                <w:tab w:val="left" w:pos="2610"/>
              </w:tabs>
              <w:spacing w:after="58"/>
              <w:rPr>
                <w:iCs/>
                <w:sz w:val="18"/>
                <w:szCs w:val="18"/>
                <w:u w:val="single"/>
              </w:rPr>
            </w:pPr>
            <w:r w:rsidRPr="00A25951">
              <w:rPr>
                <w:iCs/>
                <w:sz w:val="18"/>
                <w:szCs w:val="18"/>
                <w:u w:val="single"/>
              </w:rPr>
              <w:t>Supervisor</w:t>
            </w:r>
            <w:r w:rsidR="00CF15B8" w:rsidRPr="00A25951">
              <w:rPr>
                <w:iCs/>
                <w:sz w:val="18"/>
                <w:szCs w:val="18"/>
                <w:u w:val="single"/>
              </w:rPr>
              <w:t>’</w:t>
            </w:r>
            <w:r w:rsidRPr="00A25951">
              <w:rPr>
                <w:iCs/>
                <w:sz w:val="18"/>
                <w:szCs w:val="18"/>
                <w:u w:val="single"/>
              </w:rPr>
              <w:t>s Signature/Date</w:t>
            </w:r>
          </w:p>
        </w:tc>
      </w:tr>
      <w:tr w:rsidR="00042E40" w:rsidRPr="00AA60E2" w14:paraId="43914B8C" w14:textId="77777777" w:rsidTr="00A878D0">
        <w:trPr>
          <w:cantSplit/>
        </w:trPr>
        <w:tc>
          <w:tcPr>
            <w:tcW w:w="9449" w:type="dxa"/>
            <w:gridSpan w:val="3"/>
            <w:tcBorders>
              <w:top w:val="single" w:sz="6" w:space="0" w:color="000000"/>
              <w:left w:val="single" w:sz="6" w:space="0" w:color="000000"/>
              <w:bottom w:val="single" w:sz="6" w:space="0" w:color="000000"/>
              <w:right w:val="single" w:sz="6" w:space="0" w:color="000000"/>
            </w:tcBorders>
          </w:tcPr>
          <w:p w14:paraId="1A02F2D5" w14:textId="77777777" w:rsidR="00D15CE4" w:rsidRPr="00A25951" w:rsidRDefault="00042E40" w:rsidP="00A25951">
            <w:pPr>
              <w:tabs>
                <w:tab w:val="left" w:pos="-1200"/>
                <w:tab w:val="left" w:pos="-720"/>
                <w:tab w:val="left" w:pos="0"/>
                <w:tab w:val="left" w:pos="720"/>
                <w:tab w:val="left" w:pos="1440"/>
                <w:tab w:val="left" w:pos="2160"/>
                <w:tab w:val="left" w:pos="2610"/>
              </w:tabs>
              <w:spacing w:after="40"/>
              <w:rPr>
                <w:bCs/>
                <w:iCs/>
                <w:sz w:val="18"/>
                <w:szCs w:val="18"/>
                <w:u w:val="single"/>
              </w:rPr>
            </w:pPr>
            <w:r w:rsidRPr="00A25951">
              <w:rPr>
                <w:bCs/>
                <w:iCs/>
                <w:sz w:val="18"/>
                <w:szCs w:val="18"/>
                <w:u w:val="single"/>
              </w:rPr>
              <w:t>A.  Training Courses</w:t>
            </w:r>
          </w:p>
          <w:p w14:paraId="7E2A9B35" w14:textId="1C4005F5" w:rsidR="00042E40" w:rsidRPr="0082486F" w:rsidRDefault="00796325" w:rsidP="00A25951">
            <w:pPr>
              <w:tabs>
                <w:tab w:val="left" w:pos="-1200"/>
                <w:tab w:val="left" w:pos="-720"/>
                <w:tab w:val="left" w:pos="0"/>
                <w:tab w:val="left" w:pos="720"/>
                <w:tab w:val="left" w:pos="1440"/>
                <w:tab w:val="left" w:pos="2160"/>
                <w:tab w:val="left" w:pos="2610"/>
              </w:tabs>
              <w:spacing w:after="40"/>
              <w:rPr>
                <w:i/>
                <w:iCs/>
                <w:sz w:val="18"/>
                <w:szCs w:val="18"/>
              </w:rPr>
            </w:pPr>
            <w:r w:rsidRPr="0082486F">
              <w:rPr>
                <w:sz w:val="18"/>
                <w:szCs w:val="18"/>
              </w:rPr>
              <w:t>Note:  G-115</w:t>
            </w:r>
            <w:ins w:id="143" w:author="Author">
              <w:r w:rsidR="0082486F" w:rsidRPr="0082486F">
                <w:rPr>
                  <w:sz w:val="18"/>
                  <w:szCs w:val="18"/>
                </w:rPr>
                <w:t xml:space="preserve">, </w:t>
              </w:r>
              <w:r w:rsidR="0082486F" w:rsidRPr="001538D1">
                <w:rPr>
                  <w:bCs/>
                  <w:sz w:val="18"/>
                  <w:szCs w:val="18"/>
                </w:rPr>
                <w:t>“Practical Applications of Reactor Technology (PART)”</w:t>
              </w:r>
            </w:ins>
            <w:r w:rsidRPr="0082486F">
              <w:rPr>
                <w:sz w:val="18"/>
                <w:szCs w:val="18"/>
              </w:rPr>
              <w:t xml:space="preserve"> is an optional course that teaches the training objectives in OJT</w:t>
            </w:r>
            <w:ins w:id="144" w:author="Author">
              <w:r w:rsidR="0082486F" w:rsidRPr="0082486F">
                <w:rPr>
                  <w:sz w:val="18"/>
                  <w:szCs w:val="18"/>
                </w:rPr>
                <w:t>s</w:t>
              </w:r>
            </w:ins>
            <w:r w:rsidRPr="0082486F">
              <w:rPr>
                <w:sz w:val="18"/>
                <w:szCs w:val="18"/>
              </w:rPr>
              <w:t xml:space="preserve">-1, 2, and </w:t>
            </w:r>
            <w:ins w:id="145" w:author="Author">
              <w:r w:rsidR="00276854">
                <w:rPr>
                  <w:sz w:val="18"/>
                  <w:szCs w:val="18"/>
                </w:rPr>
                <w:t>4</w:t>
              </w:r>
            </w:ins>
            <w:r w:rsidRPr="0082486F">
              <w:rPr>
                <w:sz w:val="18"/>
                <w:szCs w:val="18"/>
              </w:rPr>
              <w:t>.</w:t>
            </w:r>
          </w:p>
        </w:tc>
      </w:tr>
      <w:tr w:rsidR="00042E40" w:rsidRPr="00AA60E2" w14:paraId="5441D408"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80C071C"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r w:rsidRPr="00A25951">
              <w:rPr>
                <w:sz w:val="18"/>
                <w:szCs w:val="18"/>
              </w:rPr>
              <w:t>H-100, Site Access Training (or licensee site access)</w:t>
            </w:r>
          </w:p>
        </w:tc>
        <w:tc>
          <w:tcPr>
            <w:tcW w:w="1628" w:type="dxa"/>
            <w:tcBorders>
              <w:top w:val="single" w:sz="6" w:space="0" w:color="000000"/>
              <w:left w:val="single" w:sz="6" w:space="0" w:color="000000"/>
              <w:bottom w:val="single" w:sz="6" w:space="0" w:color="000000"/>
              <w:right w:val="single" w:sz="6" w:space="0" w:color="000000"/>
            </w:tcBorders>
          </w:tcPr>
          <w:p w14:paraId="4079A16D"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532ADCA"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r>
      <w:tr w:rsidR="00042E40" w:rsidRPr="00AA60E2" w14:paraId="6F3E4CD2"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7C7012D7"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r w:rsidRPr="00A25951">
              <w:rPr>
                <w:sz w:val="18"/>
                <w:szCs w:val="18"/>
              </w:rPr>
              <w:t>R-100, Reactor Concepts (for power reactor</w:t>
            </w:r>
            <w:r w:rsidR="003709D5" w:rsidRPr="00A25951">
              <w:rPr>
                <w:sz w:val="18"/>
                <w:szCs w:val="18"/>
              </w:rPr>
              <w:t xml:space="preserve"> and construction</w:t>
            </w:r>
            <w:r w:rsidRPr="00A25951">
              <w:rPr>
                <w:sz w:val="18"/>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Pr>
          <w:p w14:paraId="728FBD6F"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F634AEE"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r>
      <w:tr w:rsidR="00042E40" w:rsidRPr="00AA60E2" w14:paraId="447D98E2"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416159E"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r w:rsidRPr="00A25951">
              <w:rPr>
                <w:sz w:val="18"/>
                <w:szCs w:val="18"/>
              </w:rPr>
              <w:t>P-105, PRA Basics for Regulatory Applications (for power reactor</w:t>
            </w:r>
            <w:r w:rsidR="003709D5" w:rsidRPr="00A25951">
              <w:rPr>
                <w:sz w:val="18"/>
                <w:szCs w:val="18"/>
              </w:rPr>
              <w:t xml:space="preserve"> and construction</w:t>
            </w:r>
            <w:r w:rsidRPr="00A25951">
              <w:rPr>
                <w:sz w:val="18"/>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Pr>
          <w:p w14:paraId="1E4815A8"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4E739DE7"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r>
      <w:tr w:rsidR="00042E40" w:rsidRPr="00AA60E2" w14:paraId="09275FE7"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215EFA82" w14:textId="77777777" w:rsidR="00042E40" w:rsidRPr="00A25951" w:rsidRDefault="00453BD6" w:rsidP="00A25951">
            <w:pPr>
              <w:tabs>
                <w:tab w:val="left" w:pos="-1200"/>
                <w:tab w:val="left" w:pos="-720"/>
                <w:tab w:val="left" w:pos="0"/>
                <w:tab w:val="left" w:pos="720"/>
                <w:tab w:val="left" w:pos="1440"/>
                <w:tab w:val="left" w:pos="2160"/>
                <w:tab w:val="left" w:pos="2610"/>
              </w:tabs>
              <w:spacing w:after="40"/>
              <w:rPr>
                <w:sz w:val="18"/>
                <w:szCs w:val="18"/>
              </w:rPr>
            </w:pPr>
            <w:r w:rsidRPr="00A25951">
              <w:rPr>
                <w:sz w:val="18"/>
                <w:szCs w:val="18"/>
              </w:rPr>
              <w:t>G-105, Conducting Inspections</w:t>
            </w:r>
          </w:p>
        </w:tc>
        <w:tc>
          <w:tcPr>
            <w:tcW w:w="1628" w:type="dxa"/>
            <w:tcBorders>
              <w:top w:val="single" w:sz="6" w:space="0" w:color="000000"/>
              <w:left w:val="single" w:sz="6" w:space="0" w:color="000000"/>
              <w:bottom w:val="single" w:sz="6" w:space="0" w:color="000000"/>
              <w:right w:val="single" w:sz="6" w:space="0" w:color="000000"/>
            </w:tcBorders>
          </w:tcPr>
          <w:p w14:paraId="53BD0FFD"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71B30AF"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rPr>
            </w:pPr>
          </w:p>
        </w:tc>
      </w:tr>
      <w:tr w:rsidR="002659A2" w:rsidRPr="00AA60E2" w14:paraId="4BE77955"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696C87B" w14:textId="77777777" w:rsidR="002659A2" w:rsidRPr="00A25951" w:rsidRDefault="00D908C6" w:rsidP="00A25951">
            <w:pPr>
              <w:tabs>
                <w:tab w:val="left" w:pos="-1200"/>
                <w:tab w:val="left" w:pos="-720"/>
                <w:tab w:val="left" w:pos="0"/>
                <w:tab w:val="left" w:pos="720"/>
                <w:tab w:val="left" w:pos="1440"/>
                <w:tab w:val="left" w:pos="2160"/>
                <w:tab w:val="left" w:pos="2610"/>
              </w:tabs>
              <w:spacing w:after="40"/>
              <w:rPr>
                <w:sz w:val="18"/>
                <w:szCs w:val="18"/>
              </w:rPr>
            </w:pPr>
            <w:r w:rsidRPr="00A25951">
              <w:rPr>
                <w:bCs/>
                <w:sz w:val="18"/>
                <w:szCs w:val="18"/>
              </w:rPr>
              <w:t>Ethics Training for New NRC Employees</w:t>
            </w:r>
          </w:p>
        </w:tc>
        <w:tc>
          <w:tcPr>
            <w:tcW w:w="1628" w:type="dxa"/>
            <w:tcBorders>
              <w:top w:val="single" w:sz="6" w:space="0" w:color="000000"/>
              <w:left w:val="single" w:sz="6" w:space="0" w:color="000000"/>
              <w:bottom w:val="single" w:sz="6" w:space="0" w:color="000000"/>
              <w:right w:val="single" w:sz="6" w:space="0" w:color="000000"/>
            </w:tcBorders>
          </w:tcPr>
          <w:p w14:paraId="2195ECEE"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FAF1C90"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r>
      <w:tr w:rsidR="002659A2" w:rsidRPr="00AA60E2" w14:paraId="709E5DEA"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A26947D" w14:textId="77777777" w:rsidR="002659A2" w:rsidRPr="00A25951" w:rsidRDefault="00D908C6" w:rsidP="00A25951">
            <w:pPr>
              <w:tabs>
                <w:tab w:val="left" w:pos="-1200"/>
                <w:tab w:val="left" w:pos="-720"/>
                <w:tab w:val="left" w:pos="0"/>
                <w:tab w:val="left" w:pos="720"/>
                <w:tab w:val="left" w:pos="1440"/>
                <w:tab w:val="left" w:pos="2160"/>
                <w:tab w:val="left" w:pos="2610"/>
              </w:tabs>
              <w:spacing w:after="40"/>
              <w:rPr>
                <w:sz w:val="18"/>
                <w:szCs w:val="18"/>
              </w:rPr>
            </w:pPr>
            <w:r w:rsidRPr="00A25951">
              <w:rPr>
                <w:bCs/>
                <w:sz w:val="18"/>
                <w:szCs w:val="18"/>
              </w:rPr>
              <w:t>Allegations Process</w:t>
            </w:r>
          </w:p>
        </w:tc>
        <w:tc>
          <w:tcPr>
            <w:tcW w:w="1628" w:type="dxa"/>
            <w:tcBorders>
              <w:top w:val="single" w:sz="6" w:space="0" w:color="000000"/>
              <w:left w:val="single" w:sz="6" w:space="0" w:color="000000"/>
              <w:bottom w:val="single" w:sz="6" w:space="0" w:color="000000"/>
              <w:right w:val="single" w:sz="6" w:space="0" w:color="000000"/>
            </w:tcBorders>
          </w:tcPr>
          <w:p w14:paraId="051B3463"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FB57D8C"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r>
      <w:tr w:rsidR="002659A2" w:rsidRPr="00AA60E2" w14:paraId="27F42D99"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685D62B" w14:textId="77777777" w:rsidR="002659A2" w:rsidRPr="00A25951" w:rsidRDefault="003C2C8F" w:rsidP="00A25951">
            <w:pPr>
              <w:tabs>
                <w:tab w:val="left" w:pos="-1200"/>
                <w:tab w:val="left" w:pos="-720"/>
                <w:tab w:val="left" w:pos="0"/>
                <w:tab w:val="left" w:pos="720"/>
                <w:tab w:val="left" w:pos="1440"/>
                <w:tab w:val="left" w:pos="2160"/>
                <w:tab w:val="left" w:pos="2610"/>
              </w:tabs>
              <w:spacing w:after="40"/>
              <w:rPr>
                <w:sz w:val="18"/>
                <w:szCs w:val="18"/>
              </w:rPr>
            </w:pPr>
            <w:r w:rsidRPr="00A25951">
              <w:rPr>
                <w:bCs/>
                <w:sz w:val="18"/>
                <w:szCs w:val="18"/>
              </w:rPr>
              <w:t>Information Security (INFOSEC) Awareness</w:t>
            </w:r>
          </w:p>
        </w:tc>
        <w:tc>
          <w:tcPr>
            <w:tcW w:w="1628" w:type="dxa"/>
            <w:tcBorders>
              <w:top w:val="single" w:sz="6" w:space="0" w:color="000000"/>
              <w:left w:val="single" w:sz="6" w:space="0" w:color="000000"/>
              <w:bottom w:val="single" w:sz="6" w:space="0" w:color="000000"/>
              <w:right w:val="single" w:sz="6" w:space="0" w:color="000000"/>
            </w:tcBorders>
          </w:tcPr>
          <w:p w14:paraId="5775E259"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079490C"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r>
      <w:tr w:rsidR="003F547D" w:rsidRPr="00AA60E2" w14:paraId="18080425"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D86110F" w14:textId="77777777" w:rsidR="003F547D" w:rsidRPr="00A25951" w:rsidRDefault="00ED0104" w:rsidP="00A25951">
            <w:pPr>
              <w:tabs>
                <w:tab w:val="left" w:pos="-1200"/>
                <w:tab w:val="left" w:pos="-720"/>
                <w:tab w:val="left" w:pos="0"/>
                <w:tab w:val="left" w:pos="720"/>
                <w:tab w:val="left" w:pos="1440"/>
                <w:tab w:val="left" w:pos="2160"/>
                <w:tab w:val="left" w:pos="2610"/>
              </w:tabs>
              <w:spacing w:after="40"/>
              <w:rPr>
                <w:bCs/>
                <w:sz w:val="18"/>
                <w:szCs w:val="18"/>
              </w:rPr>
            </w:pPr>
            <w:r w:rsidRPr="00A25951">
              <w:rPr>
                <w:sz w:val="18"/>
                <w:szCs w:val="18"/>
              </w:rPr>
              <w:t>Non-Concurrence Process</w:t>
            </w:r>
          </w:p>
        </w:tc>
        <w:tc>
          <w:tcPr>
            <w:tcW w:w="1628" w:type="dxa"/>
            <w:tcBorders>
              <w:top w:val="single" w:sz="6" w:space="0" w:color="000000"/>
              <w:left w:val="single" w:sz="6" w:space="0" w:color="000000"/>
              <w:bottom w:val="single" w:sz="6" w:space="0" w:color="000000"/>
              <w:right w:val="single" w:sz="6" w:space="0" w:color="000000"/>
            </w:tcBorders>
          </w:tcPr>
          <w:p w14:paraId="7B495B6A" w14:textId="77777777" w:rsidR="003F547D" w:rsidRPr="00A25951" w:rsidRDefault="003F547D"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4844F216" w14:textId="77777777" w:rsidR="003F547D" w:rsidRPr="00A25951" w:rsidRDefault="003F547D" w:rsidP="00A25951">
            <w:pPr>
              <w:tabs>
                <w:tab w:val="left" w:pos="-1200"/>
                <w:tab w:val="left" w:pos="-720"/>
                <w:tab w:val="left" w:pos="0"/>
                <w:tab w:val="left" w:pos="720"/>
                <w:tab w:val="left" w:pos="1440"/>
                <w:tab w:val="left" w:pos="2160"/>
                <w:tab w:val="left" w:pos="2610"/>
              </w:tabs>
              <w:spacing w:after="40"/>
              <w:rPr>
                <w:sz w:val="18"/>
                <w:szCs w:val="18"/>
              </w:rPr>
            </w:pPr>
          </w:p>
        </w:tc>
      </w:tr>
      <w:tr w:rsidR="006009CC" w:rsidRPr="00AA60E2" w14:paraId="5064B107"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693C43B" w14:textId="77777777" w:rsidR="006009CC" w:rsidRPr="00A25951" w:rsidRDefault="006009CC" w:rsidP="00A25951">
            <w:pPr>
              <w:tabs>
                <w:tab w:val="left" w:pos="-1200"/>
                <w:tab w:val="left" w:pos="-720"/>
                <w:tab w:val="left" w:pos="0"/>
                <w:tab w:val="left" w:pos="720"/>
                <w:tab w:val="left" w:pos="1440"/>
                <w:tab w:val="left" w:pos="2160"/>
                <w:tab w:val="left" w:pos="2610"/>
              </w:tabs>
              <w:spacing w:after="40"/>
              <w:rPr>
                <w:sz w:val="18"/>
                <w:szCs w:val="18"/>
              </w:rPr>
            </w:pPr>
            <w:r w:rsidRPr="00A25951">
              <w:rPr>
                <w:sz w:val="18"/>
                <w:szCs w:val="18"/>
              </w:rPr>
              <w:t>Differing Professional Opinion</w:t>
            </w:r>
          </w:p>
        </w:tc>
        <w:tc>
          <w:tcPr>
            <w:tcW w:w="1628" w:type="dxa"/>
            <w:tcBorders>
              <w:top w:val="single" w:sz="6" w:space="0" w:color="000000"/>
              <w:left w:val="single" w:sz="6" w:space="0" w:color="000000"/>
              <w:bottom w:val="single" w:sz="6" w:space="0" w:color="000000"/>
              <w:right w:val="single" w:sz="6" w:space="0" w:color="000000"/>
            </w:tcBorders>
          </w:tcPr>
          <w:p w14:paraId="6DDBB52B" w14:textId="77777777" w:rsidR="006009CC" w:rsidRPr="00A25951" w:rsidRDefault="006009CC"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20C21322" w14:textId="77777777" w:rsidR="006009CC" w:rsidRPr="00A25951" w:rsidRDefault="006009CC" w:rsidP="00A25951">
            <w:pPr>
              <w:tabs>
                <w:tab w:val="left" w:pos="-1200"/>
                <w:tab w:val="left" w:pos="-720"/>
                <w:tab w:val="left" w:pos="0"/>
                <w:tab w:val="left" w:pos="720"/>
                <w:tab w:val="left" w:pos="1440"/>
                <w:tab w:val="left" w:pos="2160"/>
                <w:tab w:val="left" w:pos="2610"/>
              </w:tabs>
              <w:spacing w:after="40"/>
              <w:rPr>
                <w:sz w:val="18"/>
                <w:szCs w:val="18"/>
              </w:rPr>
            </w:pPr>
          </w:p>
        </w:tc>
      </w:tr>
      <w:tr w:rsidR="002659A2" w:rsidRPr="00AA60E2" w14:paraId="4BE968EB"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1E843CB" w14:textId="77777777" w:rsidR="002659A2" w:rsidRPr="00A25951" w:rsidRDefault="00D908C6" w:rsidP="00A25951">
            <w:pPr>
              <w:tabs>
                <w:tab w:val="left" w:pos="-1200"/>
                <w:tab w:val="left" w:pos="-720"/>
                <w:tab w:val="left" w:pos="0"/>
                <w:tab w:val="left" w:pos="274"/>
                <w:tab w:val="left" w:pos="720"/>
                <w:tab w:val="left" w:pos="1440"/>
                <w:tab w:val="left" w:pos="2160"/>
                <w:tab w:val="left" w:pos="2610"/>
              </w:tabs>
              <w:spacing w:after="40"/>
              <w:rPr>
                <w:sz w:val="18"/>
                <w:szCs w:val="18"/>
              </w:rPr>
            </w:pPr>
            <w:r w:rsidRPr="00A25951">
              <w:rPr>
                <w:sz w:val="18"/>
                <w:szCs w:val="18"/>
              </w:rPr>
              <w:t>Industrial Safety Courses (Health, Safety, and Security Curriculum (MC-1245)) </w:t>
            </w:r>
          </w:p>
        </w:tc>
        <w:tc>
          <w:tcPr>
            <w:tcW w:w="1628" w:type="dxa"/>
            <w:tcBorders>
              <w:top w:val="single" w:sz="6" w:space="0" w:color="000000"/>
              <w:left w:val="single" w:sz="6" w:space="0" w:color="000000"/>
              <w:bottom w:val="single" w:sz="6" w:space="0" w:color="000000"/>
              <w:right w:val="single" w:sz="6" w:space="0" w:color="000000"/>
            </w:tcBorders>
          </w:tcPr>
          <w:p w14:paraId="067D8BF4"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96ED4E1" w14:textId="77777777" w:rsidR="002659A2" w:rsidRPr="00A25951" w:rsidRDefault="002659A2" w:rsidP="00A25951">
            <w:pPr>
              <w:tabs>
                <w:tab w:val="left" w:pos="-1200"/>
                <w:tab w:val="left" w:pos="-720"/>
                <w:tab w:val="left" w:pos="0"/>
                <w:tab w:val="left" w:pos="720"/>
                <w:tab w:val="left" w:pos="1440"/>
                <w:tab w:val="left" w:pos="2160"/>
                <w:tab w:val="left" w:pos="2610"/>
              </w:tabs>
              <w:spacing w:after="40"/>
              <w:rPr>
                <w:sz w:val="18"/>
                <w:szCs w:val="18"/>
              </w:rPr>
            </w:pPr>
          </w:p>
        </w:tc>
      </w:tr>
      <w:tr w:rsidR="00042E40" w:rsidRPr="00AA60E2" w14:paraId="2526BB3E" w14:textId="77777777" w:rsidTr="00A878D0">
        <w:trPr>
          <w:cantSplit/>
        </w:trPr>
        <w:tc>
          <w:tcPr>
            <w:tcW w:w="9449" w:type="dxa"/>
            <w:gridSpan w:val="3"/>
            <w:tcBorders>
              <w:top w:val="single" w:sz="6" w:space="0" w:color="000000"/>
              <w:left w:val="single" w:sz="6" w:space="0" w:color="000000"/>
              <w:bottom w:val="single" w:sz="6" w:space="0" w:color="000000"/>
              <w:right w:val="single" w:sz="6" w:space="0" w:color="000000"/>
            </w:tcBorders>
          </w:tcPr>
          <w:p w14:paraId="546AED84" w14:textId="77777777" w:rsidR="00042E40" w:rsidRPr="00A25951" w:rsidRDefault="00042E40" w:rsidP="00A25951">
            <w:pPr>
              <w:tabs>
                <w:tab w:val="left" w:pos="-1200"/>
                <w:tab w:val="left" w:pos="-720"/>
                <w:tab w:val="left" w:pos="0"/>
                <w:tab w:val="left" w:pos="720"/>
                <w:tab w:val="left" w:pos="1440"/>
                <w:tab w:val="left" w:pos="2160"/>
                <w:tab w:val="left" w:pos="2610"/>
              </w:tabs>
              <w:spacing w:after="40"/>
              <w:rPr>
                <w:sz w:val="18"/>
                <w:szCs w:val="18"/>
                <w:u w:val="single"/>
              </w:rPr>
            </w:pPr>
            <w:r w:rsidRPr="00A25951">
              <w:rPr>
                <w:bCs/>
                <w:iCs/>
                <w:sz w:val="18"/>
                <w:szCs w:val="18"/>
                <w:u w:val="single"/>
              </w:rPr>
              <w:t>B.  Individual Study Activities</w:t>
            </w:r>
          </w:p>
        </w:tc>
      </w:tr>
      <w:tr w:rsidR="00042E40" w:rsidRPr="00290470" w14:paraId="78BF87A4"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9EA0EA4"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w:t>
            </w:r>
            <w:r w:rsidRPr="00A25951">
              <w:rPr>
                <w:sz w:val="18"/>
                <w:szCs w:val="18"/>
              </w:rPr>
              <w:tab/>
              <w:t>History and Organization of the U.S. Nuclear Regulatory Commission</w:t>
            </w:r>
          </w:p>
        </w:tc>
        <w:tc>
          <w:tcPr>
            <w:tcW w:w="1628" w:type="dxa"/>
            <w:tcBorders>
              <w:top w:val="single" w:sz="6" w:space="0" w:color="000000"/>
              <w:left w:val="single" w:sz="6" w:space="0" w:color="000000"/>
              <w:bottom w:val="single" w:sz="6" w:space="0" w:color="000000"/>
              <w:right w:val="single" w:sz="6" w:space="0" w:color="000000"/>
            </w:tcBorders>
          </w:tcPr>
          <w:p w14:paraId="0340909C"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EF85AC8"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738C812B"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6C39F61" w14:textId="1E098674"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2 </w:t>
            </w:r>
            <w:r w:rsidR="001B498E" w:rsidRPr="00A25951">
              <w:rPr>
                <w:sz w:val="18"/>
                <w:szCs w:val="18"/>
              </w:rPr>
              <w:tab/>
            </w:r>
            <w:r w:rsidRPr="00A25951">
              <w:rPr>
                <w:sz w:val="18"/>
                <w:szCs w:val="18"/>
              </w:rPr>
              <w:t>Navigating the NRC</w:t>
            </w:r>
            <w:r w:rsidR="00CF15B8" w:rsidRPr="00A25951">
              <w:rPr>
                <w:sz w:val="18"/>
                <w:szCs w:val="18"/>
              </w:rPr>
              <w:t>’</w:t>
            </w:r>
            <w:r w:rsidRPr="00A25951">
              <w:rPr>
                <w:sz w:val="18"/>
                <w:szCs w:val="18"/>
              </w:rPr>
              <w:t>s Internal and External Web Sites</w:t>
            </w:r>
          </w:p>
        </w:tc>
        <w:tc>
          <w:tcPr>
            <w:tcW w:w="1628" w:type="dxa"/>
            <w:tcBorders>
              <w:top w:val="single" w:sz="6" w:space="0" w:color="000000"/>
              <w:left w:val="single" w:sz="6" w:space="0" w:color="000000"/>
              <w:bottom w:val="single" w:sz="6" w:space="0" w:color="000000"/>
              <w:right w:val="single" w:sz="6" w:space="0" w:color="000000"/>
            </w:tcBorders>
          </w:tcPr>
          <w:p w14:paraId="79C62F5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43140EE7"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4F5F75BE"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704432DF" w14:textId="6E77D6CC"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3 </w:t>
            </w:r>
            <w:r w:rsidR="001B498E" w:rsidRPr="00A25951">
              <w:rPr>
                <w:sz w:val="18"/>
                <w:szCs w:val="18"/>
              </w:rPr>
              <w:tab/>
            </w:r>
            <w:r w:rsidRPr="00A25951">
              <w:rPr>
                <w:sz w:val="18"/>
                <w:szCs w:val="18"/>
              </w:rPr>
              <w:t>Inspector Objectivity, Protocol, and Professional Conduct</w:t>
            </w:r>
          </w:p>
        </w:tc>
        <w:tc>
          <w:tcPr>
            <w:tcW w:w="1628" w:type="dxa"/>
            <w:tcBorders>
              <w:top w:val="single" w:sz="6" w:space="0" w:color="000000"/>
              <w:left w:val="single" w:sz="6" w:space="0" w:color="000000"/>
              <w:bottom w:val="single" w:sz="6" w:space="0" w:color="000000"/>
              <w:right w:val="single" w:sz="6" w:space="0" w:color="000000"/>
            </w:tcBorders>
          </w:tcPr>
          <w:p w14:paraId="036096B7"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2B82AE24"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3916909D"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C34CB9F" w14:textId="4C94AE16"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4 </w:t>
            </w:r>
            <w:r w:rsidR="001B498E" w:rsidRPr="00A25951">
              <w:rPr>
                <w:sz w:val="18"/>
                <w:szCs w:val="18"/>
              </w:rPr>
              <w:tab/>
            </w:r>
            <w:r w:rsidRPr="00A25951">
              <w:rPr>
                <w:sz w:val="18"/>
                <w:szCs w:val="18"/>
              </w:rPr>
              <w:t xml:space="preserve">Fitness-for-Duty Rule </w:t>
            </w:r>
          </w:p>
        </w:tc>
        <w:tc>
          <w:tcPr>
            <w:tcW w:w="1628" w:type="dxa"/>
            <w:tcBorders>
              <w:top w:val="single" w:sz="6" w:space="0" w:color="000000"/>
              <w:left w:val="single" w:sz="6" w:space="0" w:color="000000"/>
              <w:bottom w:val="single" w:sz="6" w:space="0" w:color="000000"/>
              <w:right w:val="single" w:sz="6" w:space="0" w:color="000000"/>
            </w:tcBorders>
          </w:tcPr>
          <w:p w14:paraId="3074652F"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C5A8E6B"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11031467"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1B6A6AF" w14:textId="7EE77155"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5 </w:t>
            </w:r>
            <w:r w:rsidR="001B498E" w:rsidRPr="00A25951">
              <w:rPr>
                <w:sz w:val="18"/>
                <w:szCs w:val="18"/>
              </w:rPr>
              <w:tab/>
            </w:r>
            <w:r w:rsidRPr="00A25951">
              <w:rPr>
                <w:sz w:val="18"/>
                <w:szCs w:val="18"/>
              </w:rPr>
              <w:t>Allegations</w:t>
            </w:r>
          </w:p>
        </w:tc>
        <w:tc>
          <w:tcPr>
            <w:tcW w:w="1628" w:type="dxa"/>
            <w:tcBorders>
              <w:top w:val="single" w:sz="6" w:space="0" w:color="000000"/>
              <w:left w:val="single" w:sz="6" w:space="0" w:color="000000"/>
              <w:bottom w:val="single" w:sz="6" w:space="0" w:color="000000"/>
              <w:right w:val="single" w:sz="6" w:space="0" w:color="000000"/>
            </w:tcBorders>
          </w:tcPr>
          <w:p w14:paraId="472564A3"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0928B9F"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5D650085"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E326B64" w14:textId="0FF3C6F0"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6 </w:t>
            </w:r>
            <w:r w:rsidR="001B498E" w:rsidRPr="00A25951">
              <w:rPr>
                <w:sz w:val="18"/>
                <w:szCs w:val="18"/>
              </w:rPr>
              <w:tab/>
            </w:r>
            <w:r w:rsidRPr="00A25951">
              <w:rPr>
                <w:sz w:val="18"/>
                <w:szCs w:val="18"/>
              </w:rPr>
              <w:t>NRC</w:t>
            </w:r>
            <w:r w:rsidR="00CF15B8" w:rsidRPr="00A25951">
              <w:rPr>
                <w:sz w:val="18"/>
                <w:szCs w:val="18"/>
              </w:rPr>
              <w:t>’</w:t>
            </w:r>
            <w:r w:rsidRPr="00A25951">
              <w:rPr>
                <w:sz w:val="18"/>
                <w:szCs w:val="18"/>
              </w:rPr>
              <w:t>s Response to an Emergency at a Nuclear Facility</w:t>
            </w:r>
          </w:p>
        </w:tc>
        <w:tc>
          <w:tcPr>
            <w:tcW w:w="1628" w:type="dxa"/>
            <w:tcBorders>
              <w:top w:val="single" w:sz="6" w:space="0" w:color="000000"/>
              <w:left w:val="single" w:sz="6" w:space="0" w:color="000000"/>
              <w:bottom w:val="single" w:sz="6" w:space="0" w:color="000000"/>
              <w:right w:val="single" w:sz="6" w:space="0" w:color="000000"/>
            </w:tcBorders>
          </w:tcPr>
          <w:p w14:paraId="2F4EB49B"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9737539"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650A3709"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6D1CF0D" w14:textId="16239ECF"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7 </w:t>
            </w:r>
            <w:r w:rsidR="001B498E" w:rsidRPr="00A25951">
              <w:rPr>
                <w:sz w:val="18"/>
                <w:szCs w:val="18"/>
              </w:rPr>
              <w:tab/>
            </w:r>
            <w:r w:rsidRPr="00A25951">
              <w:rPr>
                <w:sz w:val="18"/>
                <w:szCs w:val="18"/>
              </w:rPr>
              <w:t>The Enforcement Process</w:t>
            </w:r>
          </w:p>
        </w:tc>
        <w:tc>
          <w:tcPr>
            <w:tcW w:w="1628" w:type="dxa"/>
            <w:tcBorders>
              <w:top w:val="single" w:sz="6" w:space="0" w:color="000000"/>
              <w:left w:val="single" w:sz="6" w:space="0" w:color="000000"/>
              <w:bottom w:val="single" w:sz="6" w:space="0" w:color="000000"/>
              <w:right w:val="single" w:sz="6" w:space="0" w:color="000000"/>
            </w:tcBorders>
          </w:tcPr>
          <w:p w14:paraId="3A00EC4E"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0764A38"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1B8C15B1"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3EE354D" w14:textId="6F9038D3"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8 </w:t>
            </w:r>
            <w:r w:rsidR="001B498E" w:rsidRPr="00A25951">
              <w:rPr>
                <w:sz w:val="18"/>
                <w:szCs w:val="18"/>
              </w:rPr>
              <w:tab/>
            </w:r>
            <w:r w:rsidRPr="00A25951">
              <w:rPr>
                <w:sz w:val="18"/>
                <w:szCs w:val="18"/>
              </w:rPr>
              <w:t>The Office of Investigations</w:t>
            </w:r>
          </w:p>
        </w:tc>
        <w:tc>
          <w:tcPr>
            <w:tcW w:w="1628" w:type="dxa"/>
            <w:tcBorders>
              <w:top w:val="single" w:sz="6" w:space="0" w:color="000000"/>
              <w:left w:val="single" w:sz="6" w:space="0" w:color="000000"/>
              <w:bottom w:val="single" w:sz="6" w:space="0" w:color="000000"/>
              <w:right w:val="single" w:sz="6" w:space="0" w:color="000000"/>
            </w:tcBorders>
          </w:tcPr>
          <w:p w14:paraId="747FAD6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12D225C"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733649B0"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828DAD9" w14:textId="0AE0D763"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 xml:space="preserve">9 </w:t>
            </w:r>
            <w:r w:rsidR="001B498E" w:rsidRPr="00A25951">
              <w:rPr>
                <w:sz w:val="18"/>
                <w:szCs w:val="18"/>
              </w:rPr>
              <w:tab/>
            </w:r>
            <w:r w:rsidRPr="00A25951">
              <w:rPr>
                <w:sz w:val="18"/>
                <w:szCs w:val="18"/>
              </w:rPr>
              <w:t>Exploring the Operating Reactor Inspection Program and the Reactor Oversight Program</w:t>
            </w:r>
            <w:r w:rsidR="00CF15B8" w:rsidRPr="00A25951">
              <w:rPr>
                <w:sz w:val="18"/>
                <w:szCs w:val="18"/>
              </w:rPr>
              <w:t>’</w:t>
            </w:r>
            <w:r w:rsidRPr="00A25951">
              <w:rPr>
                <w:sz w:val="18"/>
                <w:szCs w:val="18"/>
              </w:rPr>
              <w:t>s Internal Web Page</w:t>
            </w:r>
          </w:p>
        </w:tc>
        <w:tc>
          <w:tcPr>
            <w:tcW w:w="1628" w:type="dxa"/>
            <w:tcBorders>
              <w:top w:val="single" w:sz="6" w:space="0" w:color="000000"/>
              <w:left w:val="single" w:sz="6" w:space="0" w:color="000000"/>
              <w:bottom w:val="single" w:sz="6" w:space="0" w:color="000000"/>
              <w:right w:val="single" w:sz="6" w:space="0" w:color="000000"/>
            </w:tcBorders>
          </w:tcPr>
          <w:p w14:paraId="0260B5D7"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32CA802"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3709D5" w:rsidRPr="00290470" w14:paraId="7127CDCA"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4B5EA8A" w14:textId="77777777" w:rsidR="003709D5" w:rsidRPr="00A25951" w:rsidRDefault="003709D5"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ISA-9a</w:t>
            </w:r>
            <w:r w:rsidRPr="00A25951">
              <w:rPr>
                <w:sz w:val="18"/>
                <w:szCs w:val="18"/>
              </w:rPr>
              <w:tab/>
              <w:t>Exploring the Construction Inspection Program and the Construction Reactor Oversight Program’s Internal Web Page (for construction inspectors only)</w:t>
            </w:r>
          </w:p>
        </w:tc>
        <w:tc>
          <w:tcPr>
            <w:tcW w:w="1628" w:type="dxa"/>
            <w:tcBorders>
              <w:top w:val="single" w:sz="6" w:space="0" w:color="000000"/>
              <w:left w:val="single" w:sz="6" w:space="0" w:color="000000"/>
              <w:bottom w:val="single" w:sz="6" w:space="0" w:color="000000"/>
              <w:right w:val="single" w:sz="6" w:space="0" w:color="000000"/>
            </w:tcBorders>
          </w:tcPr>
          <w:p w14:paraId="51F35E83" w14:textId="77777777" w:rsidR="003709D5" w:rsidRPr="00A25951" w:rsidRDefault="003709D5"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07DB224" w14:textId="77777777" w:rsidR="003709D5" w:rsidRPr="00A25951" w:rsidRDefault="003709D5"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226B2B24"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F0EBFD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ISA-10</w:t>
            </w:r>
            <w:r w:rsidRPr="00A25951">
              <w:rPr>
                <w:sz w:val="18"/>
                <w:szCs w:val="18"/>
              </w:rPr>
              <w:tab/>
              <w:t>Performance Indicator Program</w:t>
            </w:r>
          </w:p>
        </w:tc>
        <w:tc>
          <w:tcPr>
            <w:tcW w:w="1628" w:type="dxa"/>
            <w:tcBorders>
              <w:top w:val="single" w:sz="6" w:space="0" w:color="000000"/>
              <w:left w:val="single" w:sz="6" w:space="0" w:color="000000"/>
              <w:bottom w:val="single" w:sz="6" w:space="0" w:color="000000"/>
              <w:right w:val="single" w:sz="6" w:space="0" w:color="000000"/>
            </w:tcBorders>
          </w:tcPr>
          <w:p w14:paraId="13E33B82"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F6EA2E0"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4A7C2D30"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462CDA9"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ISA-11</w:t>
            </w:r>
            <w:r w:rsidRPr="00A25951">
              <w:rPr>
                <w:sz w:val="18"/>
                <w:szCs w:val="18"/>
              </w:rPr>
              <w:tab/>
              <w:t>Augmented Inspection Team, Special Inspection Team, and Incident Inspection Team Activities</w:t>
            </w:r>
          </w:p>
        </w:tc>
        <w:tc>
          <w:tcPr>
            <w:tcW w:w="1628" w:type="dxa"/>
            <w:tcBorders>
              <w:top w:val="single" w:sz="6" w:space="0" w:color="000000"/>
              <w:left w:val="single" w:sz="6" w:space="0" w:color="000000"/>
              <w:bottom w:val="single" w:sz="6" w:space="0" w:color="000000"/>
              <w:right w:val="single" w:sz="6" w:space="0" w:color="000000"/>
            </w:tcBorders>
          </w:tcPr>
          <w:p w14:paraId="5D788E1B"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4F0871C"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340AA293"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8DE798F"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ISA-12</w:t>
            </w:r>
            <w:r w:rsidRPr="00A25951">
              <w:rPr>
                <w:sz w:val="18"/>
                <w:szCs w:val="18"/>
              </w:rPr>
              <w:tab/>
              <w:t>Understanding How the Commission Operates</w:t>
            </w:r>
          </w:p>
        </w:tc>
        <w:tc>
          <w:tcPr>
            <w:tcW w:w="1628" w:type="dxa"/>
            <w:tcBorders>
              <w:top w:val="single" w:sz="6" w:space="0" w:color="000000"/>
              <w:left w:val="single" w:sz="6" w:space="0" w:color="000000"/>
              <w:bottom w:val="single" w:sz="6" w:space="0" w:color="000000"/>
              <w:right w:val="single" w:sz="6" w:space="0" w:color="000000"/>
            </w:tcBorders>
          </w:tcPr>
          <w:p w14:paraId="29EA24B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6902C92"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4D042664"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70BAA76"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ISA-13</w:t>
            </w:r>
            <w:r w:rsidRPr="00A25951">
              <w:rPr>
                <w:sz w:val="18"/>
                <w:szCs w:val="18"/>
              </w:rPr>
              <w:tab/>
              <w:t>Organization and Content of the NRC Inspection Manual</w:t>
            </w:r>
          </w:p>
        </w:tc>
        <w:tc>
          <w:tcPr>
            <w:tcW w:w="1628" w:type="dxa"/>
            <w:tcBorders>
              <w:top w:val="single" w:sz="6" w:space="0" w:color="000000"/>
              <w:left w:val="single" w:sz="6" w:space="0" w:color="000000"/>
              <w:bottom w:val="single" w:sz="6" w:space="0" w:color="000000"/>
              <w:right w:val="single" w:sz="6" w:space="0" w:color="000000"/>
            </w:tcBorders>
          </w:tcPr>
          <w:p w14:paraId="3597282A"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2ECAF0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7A685926"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341ABAA"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ISA-14</w:t>
            </w:r>
            <w:r w:rsidRPr="00A25951">
              <w:rPr>
                <w:sz w:val="18"/>
                <w:szCs w:val="18"/>
              </w:rPr>
              <w:tab/>
              <w:t>NRC Interagency Agreements</w:t>
            </w:r>
          </w:p>
        </w:tc>
        <w:tc>
          <w:tcPr>
            <w:tcW w:w="1628" w:type="dxa"/>
            <w:tcBorders>
              <w:top w:val="single" w:sz="6" w:space="0" w:color="000000"/>
              <w:left w:val="single" w:sz="6" w:space="0" w:color="000000"/>
              <w:bottom w:val="single" w:sz="6" w:space="0" w:color="000000"/>
              <w:right w:val="single" w:sz="6" w:space="0" w:color="000000"/>
            </w:tcBorders>
          </w:tcPr>
          <w:p w14:paraId="7963615C"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49B06FF"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26109FC2"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030F208"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ISA-15</w:t>
            </w:r>
            <w:r w:rsidRPr="00A25951">
              <w:rPr>
                <w:sz w:val="18"/>
                <w:szCs w:val="18"/>
              </w:rPr>
              <w:tab/>
              <w:t xml:space="preserve">Interactions with the Public </w:t>
            </w:r>
          </w:p>
        </w:tc>
        <w:tc>
          <w:tcPr>
            <w:tcW w:w="1628" w:type="dxa"/>
            <w:tcBorders>
              <w:top w:val="single" w:sz="6" w:space="0" w:color="000000"/>
              <w:left w:val="single" w:sz="6" w:space="0" w:color="000000"/>
              <w:bottom w:val="single" w:sz="6" w:space="0" w:color="000000"/>
              <w:right w:val="single" w:sz="6" w:space="0" w:color="000000"/>
            </w:tcBorders>
          </w:tcPr>
          <w:p w14:paraId="40C1CDAF"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5FC95E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040EFC69"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6CD9636"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ISA-16</w:t>
            </w:r>
            <w:r w:rsidRPr="00A25951">
              <w:rPr>
                <w:sz w:val="18"/>
                <w:szCs w:val="18"/>
              </w:rPr>
              <w:tab/>
              <w:t>Contacts with the Media</w:t>
            </w:r>
          </w:p>
        </w:tc>
        <w:tc>
          <w:tcPr>
            <w:tcW w:w="1628" w:type="dxa"/>
            <w:tcBorders>
              <w:top w:val="single" w:sz="6" w:space="0" w:color="000000"/>
              <w:left w:val="single" w:sz="6" w:space="0" w:color="000000"/>
              <w:bottom w:val="single" w:sz="6" w:space="0" w:color="000000"/>
              <w:right w:val="single" w:sz="6" w:space="0" w:color="000000"/>
            </w:tcBorders>
          </w:tcPr>
          <w:p w14:paraId="7808936B"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C0C6F19"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3A7443D4"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DF5F207"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ISA-17</w:t>
            </w:r>
            <w:r w:rsidRPr="00A25951">
              <w:rPr>
                <w:sz w:val="18"/>
                <w:szCs w:val="18"/>
              </w:rPr>
              <w:tab/>
              <w:t>Institute of Nuclear Power Operations, Nuclear Energy Institute, and National Organization of Test, Research and Training Reactors</w:t>
            </w:r>
          </w:p>
        </w:tc>
        <w:tc>
          <w:tcPr>
            <w:tcW w:w="1628" w:type="dxa"/>
            <w:tcBorders>
              <w:top w:val="single" w:sz="6" w:space="0" w:color="000000"/>
              <w:left w:val="single" w:sz="6" w:space="0" w:color="000000"/>
              <w:bottom w:val="single" w:sz="6" w:space="0" w:color="000000"/>
              <w:right w:val="single" w:sz="6" w:space="0" w:color="000000"/>
            </w:tcBorders>
          </w:tcPr>
          <w:p w14:paraId="6F52E4FC"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A278DB5"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6D0E43A8"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95AE526"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ISA-18</w:t>
            </w:r>
            <w:r w:rsidRPr="00A25951">
              <w:rPr>
                <w:sz w:val="18"/>
                <w:szCs w:val="18"/>
              </w:rPr>
              <w:tab/>
              <w:t>The Freedom of Information Act and the Privacy Act</w:t>
            </w:r>
          </w:p>
        </w:tc>
        <w:tc>
          <w:tcPr>
            <w:tcW w:w="1628" w:type="dxa"/>
            <w:tcBorders>
              <w:top w:val="single" w:sz="6" w:space="0" w:color="000000"/>
              <w:left w:val="single" w:sz="6" w:space="0" w:color="000000"/>
              <w:bottom w:val="single" w:sz="6" w:space="0" w:color="000000"/>
              <w:right w:val="single" w:sz="6" w:space="0" w:color="000000"/>
            </w:tcBorders>
          </w:tcPr>
          <w:p w14:paraId="4F15A112"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BD10735"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042E40" w:rsidRPr="00290470" w14:paraId="1E1D4B85"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7468834"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ISA-19</w:t>
            </w:r>
            <w:r w:rsidRPr="00A25951">
              <w:rPr>
                <w:sz w:val="18"/>
                <w:szCs w:val="18"/>
              </w:rPr>
              <w:tab/>
              <w:t>Entrance and Exit Meetings</w:t>
            </w:r>
          </w:p>
        </w:tc>
        <w:tc>
          <w:tcPr>
            <w:tcW w:w="1628" w:type="dxa"/>
            <w:tcBorders>
              <w:top w:val="single" w:sz="6" w:space="0" w:color="000000"/>
              <w:left w:val="single" w:sz="6" w:space="0" w:color="000000"/>
              <w:bottom w:val="single" w:sz="6" w:space="0" w:color="000000"/>
              <w:right w:val="single" w:sz="6" w:space="0" w:color="000000"/>
            </w:tcBorders>
          </w:tcPr>
          <w:p w14:paraId="47E41C9D"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52A9831"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9B6016" w:rsidRPr="00290470" w14:paraId="09C65741"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4E6FE3D" w14:textId="6EB3B79F" w:rsidR="009B6016" w:rsidRPr="00A25951" w:rsidRDefault="009B6016" w:rsidP="00A25951">
            <w:pPr>
              <w:tabs>
                <w:tab w:val="left" w:pos="-1080"/>
                <w:tab w:val="left" w:pos="-720"/>
                <w:tab w:val="left" w:pos="0"/>
                <w:tab w:val="left" w:pos="420"/>
                <w:tab w:val="left" w:pos="600"/>
                <w:tab w:val="left" w:pos="1440"/>
                <w:tab w:val="left" w:pos="2160"/>
                <w:tab w:val="left" w:pos="2880"/>
                <w:tab w:val="left" w:pos="3420"/>
                <w:tab w:val="left" w:pos="4320"/>
              </w:tabs>
              <w:spacing w:after="40"/>
              <w:ind w:left="600" w:hanging="600"/>
              <w:rPr>
                <w:sz w:val="18"/>
                <w:szCs w:val="18"/>
              </w:rPr>
            </w:pPr>
            <w:r w:rsidRPr="00A25951">
              <w:rPr>
                <w:sz w:val="18"/>
                <w:szCs w:val="18"/>
              </w:rPr>
              <w:t>ISA-</w:t>
            </w:r>
            <w:r w:rsidR="001B498E" w:rsidRPr="00A25951">
              <w:rPr>
                <w:sz w:val="18"/>
                <w:szCs w:val="18"/>
              </w:rPr>
              <w:t>20 Documenting</w:t>
            </w:r>
            <w:r w:rsidRPr="00A25951">
              <w:rPr>
                <w:sz w:val="18"/>
                <w:szCs w:val="18"/>
              </w:rPr>
              <w:t xml:space="preserve"> Inspection Findings</w:t>
            </w:r>
          </w:p>
        </w:tc>
        <w:tc>
          <w:tcPr>
            <w:tcW w:w="1628" w:type="dxa"/>
            <w:tcBorders>
              <w:top w:val="single" w:sz="6" w:space="0" w:color="000000"/>
              <w:left w:val="single" w:sz="6" w:space="0" w:color="000000"/>
              <w:bottom w:val="single" w:sz="6" w:space="0" w:color="000000"/>
              <w:right w:val="single" w:sz="6" w:space="0" w:color="000000"/>
            </w:tcBorders>
          </w:tcPr>
          <w:p w14:paraId="0CB44A99" w14:textId="77777777" w:rsidR="009B6016" w:rsidRPr="00A25951" w:rsidRDefault="009B6016"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7B9E7A4A" w14:textId="77777777" w:rsidR="009B6016" w:rsidRPr="00A25951" w:rsidRDefault="009B6016" w:rsidP="00A25951">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bl>
    <w:p w14:paraId="27592165" w14:textId="77777777" w:rsidR="00A878D0" w:rsidRDefault="00A878D0">
      <w:r>
        <w:br w:type="page"/>
      </w:r>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9B6016" w:rsidRPr="00290470" w14:paraId="511EC98A"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E28BB0A" w14:textId="279C042E" w:rsidR="009B6016" w:rsidRPr="00290470" w:rsidRDefault="009B6016" w:rsidP="0014047D">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p>
        </w:tc>
        <w:tc>
          <w:tcPr>
            <w:tcW w:w="1628" w:type="dxa"/>
            <w:tcBorders>
              <w:top w:val="single" w:sz="6" w:space="0" w:color="000000"/>
              <w:left w:val="single" w:sz="6" w:space="0" w:color="000000"/>
              <w:bottom w:val="single" w:sz="6" w:space="0" w:color="000000"/>
              <w:right w:val="single" w:sz="6" w:space="0" w:color="000000"/>
            </w:tcBorders>
          </w:tcPr>
          <w:p w14:paraId="0B9C52AA" w14:textId="77777777" w:rsidR="009B6016" w:rsidRPr="00A25951" w:rsidRDefault="003F547D" w:rsidP="00140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u w:val="single"/>
              </w:rPr>
            </w:pPr>
            <w:r w:rsidRPr="00A25951">
              <w:rPr>
                <w:iCs/>
                <w:sz w:val="18"/>
                <w:szCs w:val="18"/>
                <w:u w:val="single"/>
              </w:rPr>
              <w:t>Employee Initials/Date</w:t>
            </w:r>
          </w:p>
        </w:tc>
        <w:tc>
          <w:tcPr>
            <w:tcW w:w="1827" w:type="dxa"/>
            <w:tcBorders>
              <w:top w:val="single" w:sz="6" w:space="0" w:color="000000"/>
              <w:left w:val="single" w:sz="6" w:space="0" w:color="000000"/>
              <w:bottom w:val="single" w:sz="6" w:space="0" w:color="000000"/>
              <w:right w:val="single" w:sz="6" w:space="0" w:color="000000"/>
            </w:tcBorders>
          </w:tcPr>
          <w:p w14:paraId="071C0A0B" w14:textId="77777777" w:rsidR="003F547D" w:rsidRPr="00A25951" w:rsidRDefault="003F547D" w:rsidP="003F547D">
            <w:pPr>
              <w:tabs>
                <w:tab w:val="left" w:pos="-1080"/>
                <w:tab w:val="left" w:pos="-720"/>
                <w:tab w:val="left" w:pos="0"/>
                <w:tab w:val="left" w:pos="420"/>
                <w:tab w:val="left" w:pos="600"/>
                <w:tab w:val="left" w:pos="1440"/>
                <w:tab w:val="left" w:pos="2160"/>
                <w:tab w:val="left" w:pos="2880"/>
                <w:tab w:val="left" w:pos="3420"/>
                <w:tab w:val="left" w:pos="4320"/>
              </w:tabs>
              <w:rPr>
                <w:iCs/>
                <w:sz w:val="18"/>
                <w:szCs w:val="18"/>
                <w:u w:val="single"/>
              </w:rPr>
            </w:pPr>
            <w:r w:rsidRPr="00A25951">
              <w:rPr>
                <w:iCs/>
                <w:sz w:val="18"/>
                <w:szCs w:val="18"/>
                <w:u w:val="single"/>
              </w:rPr>
              <w:t>Supervisor’s</w:t>
            </w:r>
          </w:p>
          <w:p w14:paraId="59BA0A02" w14:textId="77777777" w:rsidR="009B6016" w:rsidRPr="00A25951" w:rsidRDefault="003F547D"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u w:val="single"/>
              </w:rPr>
            </w:pPr>
            <w:r w:rsidRPr="00A25951">
              <w:rPr>
                <w:iCs/>
                <w:sz w:val="18"/>
                <w:szCs w:val="18"/>
                <w:u w:val="single"/>
              </w:rPr>
              <w:t>Signature/Date</w:t>
            </w:r>
          </w:p>
        </w:tc>
      </w:tr>
      <w:tr w:rsidR="00042E40" w:rsidRPr="00290470" w14:paraId="05F353E1"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252692AB" w14:textId="77777777" w:rsidR="00042E40" w:rsidRPr="00290470" w:rsidRDefault="003F547D"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9B6016">
              <w:rPr>
                <w:sz w:val="18"/>
                <w:szCs w:val="18"/>
              </w:rPr>
              <w:t>ISA-21 Open, Collaborative Working Environment &amp; Ways to Raise Differing Views</w:t>
            </w:r>
          </w:p>
        </w:tc>
        <w:tc>
          <w:tcPr>
            <w:tcW w:w="1628" w:type="dxa"/>
            <w:tcBorders>
              <w:top w:val="single" w:sz="6" w:space="0" w:color="000000"/>
              <w:left w:val="single" w:sz="6" w:space="0" w:color="000000"/>
              <w:bottom w:val="single" w:sz="6" w:space="0" w:color="000000"/>
              <w:right w:val="single" w:sz="6" w:space="0" w:color="000000"/>
            </w:tcBorders>
          </w:tcPr>
          <w:p w14:paraId="53D5744D"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EDB8112"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71C1EAFC"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2E58506" w14:textId="7F98339D"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ISA-</w:t>
            </w:r>
            <w:r w:rsidR="001B498E" w:rsidRPr="00290470">
              <w:rPr>
                <w:sz w:val="18"/>
                <w:szCs w:val="18"/>
              </w:rPr>
              <w:t>22 Overview</w:t>
            </w:r>
            <w:r w:rsidRPr="00290470">
              <w:rPr>
                <w:sz w:val="18"/>
                <w:szCs w:val="18"/>
              </w:rPr>
              <w:t xml:space="preserve"> of 10 CFR Part 50 (for power reactor </w:t>
            </w:r>
            <w:r w:rsidR="00C401E7">
              <w:rPr>
                <w:sz w:val="18"/>
                <w:szCs w:val="18"/>
              </w:rPr>
              <w:t xml:space="preserve">and construction </w:t>
            </w:r>
            <w:r w:rsidRPr="00290470">
              <w:rPr>
                <w:sz w:val="18"/>
                <w:szCs w:val="18"/>
              </w:rPr>
              <w:t>inspectors only)</w:t>
            </w:r>
          </w:p>
        </w:tc>
        <w:tc>
          <w:tcPr>
            <w:tcW w:w="1628" w:type="dxa"/>
            <w:tcBorders>
              <w:top w:val="single" w:sz="6" w:space="0" w:color="000000"/>
              <w:left w:val="single" w:sz="6" w:space="0" w:color="000000"/>
              <w:bottom w:val="single" w:sz="6" w:space="0" w:color="000000"/>
              <w:right w:val="single" w:sz="6" w:space="0" w:color="000000"/>
            </w:tcBorders>
          </w:tcPr>
          <w:p w14:paraId="1A2D306B"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2A7284D"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756174" w:rsidRPr="00290470" w14:paraId="0CE3AC58"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760BDA8" w14:textId="79A0AD87"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756174">
              <w:rPr>
                <w:sz w:val="18"/>
                <w:szCs w:val="18"/>
              </w:rPr>
              <w:t>ISA-22</w:t>
            </w:r>
            <w:r w:rsidR="001B498E">
              <w:rPr>
                <w:sz w:val="18"/>
                <w:szCs w:val="18"/>
              </w:rPr>
              <w:t>a</w:t>
            </w:r>
            <w:r w:rsidR="001B498E" w:rsidRPr="00756174">
              <w:rPr>
                <w:sz w:val="18"/>
                <w:szCs w:val="18"/>
              </w:rPr>
              <w:t xml:space="preserve"> Overview</w:t>
            </w:r>
            <w:r w:rsidRPr="00756174">
              <w:rPr>
                <w:sz w:val="18"/>
                <w:szCs w:val="18"/>
              </w:rPr>
              <w:t xml:space="preserve"> of 10 CFR Part 5</w:t>
            </w:r>
            <w:r>
              <w:rPr>
                <w:sz w:val="18"/>
                <w:szCs w:val="18"/>
              </w:rPr>
              <w:t>2</w:t>
            </w:r>
            <w:r w:rsidRPr="00756174">
              <w:rPr>
                <w:sz w:val="18"/>
                <w:szCs w:val="18"/>
              </w:rPr>
              <w:t xml:space="preserve"> (for </w:t>
            </w:r>
            <w:r>
              <w:rPr>
                <w:sz w:val="18"/>
                <w:szCs w:val="18"/>
              </w:rPr>
              <w:t>construction</w:t>
            </w:r>
            <w:r w:rsidRPr="00756174">
              <w:rPr>
                <w:sz w:val="18"/>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Pr>
          <w:p w14:paraId="1558B678" w14:textId="77777777"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75CC44F" w14:textId="77777777"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325E729E"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55774CD" w14:textId="242E1812"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ISA-</w:t>
            </w:r>
            <w:r w:rsidR="001B498E" w:rsidRPr="00290470">
              <w:rPr>
                <w:sz w:val="18"/>
                <w:szCs w:val="18"/>
              </w:rPr>
              <w:t>23 Overview</w:t>
            </w:r>
            <w:r w:rsidRPr="00290470">
              <w:rPr>
                <w:sz w:val="18"/>
                <w:szCs w:val="18"/>
              </w:rPr>
              <w:t xml:space="preserve"> of 10 CFR Part 19 and 10 CFR Part 20</w:t>
            </w:r>
          </w:p>
        </w:tc>
        <w:tc>
          <w:tcPr>
            <w:tcW w:w="1628" w:type="dxa"/>
            <w:tcBorders>
              <w:top w:val="single" w:sz="6" w:space="0" w:color="000000"/>
              <w:left w:val="single" w:sz="6" w:space="0" w:color="000000"/>
              <w:bottom w:val="single" w:sz="6" w:space="0" w:color="000000"/>
              <w:right w:val="single" w:sz="6" w:space="0" w:color="000000"/>
            </w:tcBorders>
          </w:tcPr>
          <w:p w14:paraId="5728A53A"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4D578A38"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1C0592B7"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C5FDCEE" w14:textId="175E201E"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ISA-</w:t>
            </w:r>
            <w:r w:rsidR="001B498E" w:rsidRPr="00290470">
              <w:rPr>
                <w:sz w:val="18"/>
                <w:szCs w:val="18"/>
              </w:rPr>
              <w:t>24 Licensee</w:t>
            </w:r>
            <w:r w:rsidRPr="00290470">
              <w:rPr>
                <w:sz w:val="18"/>
                <w:szCs w:val="18"/>
              </w:rPr>
              <w:t>-Specific Regulatory Documents and Procedures</w:t>
            </w:r>
          </w:p>
        </w:tc>
        <w:tc>
          <w:tcPr>
            <w:tcW w:w="1628" w:type="dxa"/>
            <w:tcBorders>
              <w:top w:val="single" w:sz="6" w:space="0" w:color="000000"/>
              <w:left w:val="single" w:sz="6" w:space="0" w:color="000000"/>
              <w:bottom w:val="single" w:sz="6" w:space="0" w:color="000000"/>
              <w:right w:val="single" w:sz="6" w:space="0" w:color="000000"/>
            </w:tcBorders>
          </w:tcPr>
          <w:p w14:paraId="34AB85E1"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33BE67A"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0F8EFF3C"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CDA3965" w14:textId="1102CD82"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ISA-</w:t>
            </w:r>
            <w:r w:rsidR="001B498E" w:rsidRPr="00290470">
              <w:rPr>
                <w:sz w:val="18"/>
                <w:szCs w:val="18"/>
              </w:rPr>
              <w:t>25 Security</w:t>
            </w:r>
            <w:r w:rsidRPr="00290470">
              <w:rPr>
                <w:sz w:val="18"/>
                <w:szCs w:val="18"/>
              </w:rPr>
              <w:t xml:space="preserve"> Requirements for Nuclear Power Plants (for power reactor </w:t>
            </w:r>
            <w:r w:rsidR="00C401E7">
              <w:rPr>
                <w:sz w:val="18"/>
                <w:szCs w:val="18"/>
              </w:rPr>
              <w:t xml:space="preserve">and construction </w:t>
            </w:r>
            <w:r w:rsidRPr="00290470">
              <w:rPr>
                <w:sz w:val="18"/>
                <w:szCs w:val="18"/>
              </w:rPr>
              <w:t>inspectors only)</w:t>
            </w:r>
          </w:p>
        </w:tc>
        <w:tc>
          <w:tcPr>
            <w:tcW w:w="1628" w:type="dxa"/>
            <w:tcBorders>
              <w:top w:val="single" w:sz="6" w:space="0" w:color="000000"/>
              <w:left w:val="single" w:sz="6" w:space="0" w:color="000000"/>
              <w:bottom w:val="single" w:sz="6" w:space="0" w:color="000000"/>
              <w:right w:val="single" w:sz="6" w:space="0" w:color="000000"/>
            </w:tcBorders>
          </w:tcPr>
          <w:p w14:paraId="7AD89308"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18D94B6"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2F8916E7"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7BE25099" w14:textId="73700016"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ISA-</w:t>
            </w:r>
            <w:r w:rsidR="001B498E" w:rsidRPr="00290470">
              <w:rPr>
                <w:sz w:val="18"/>
                <w:szCs w:val="18"/>
              </w:rPr>
              <w:t>26 Exploring</w:t>
            </w:r>
            <w:r w:rsidRPr="00290470">
              <w:rPr>
                <w:sz w:val="18"/>
                <w:szCs w:val="18"/>
              </w:rPr>
              <w:t xml:space="preserve"> the Operating Reactor Assessment </w:t>
            </w:r>
            <w:r w:rsidR="001B498E" w:rsidRPr="00290470">
              <w:rPr>
                <w:sz w:val="18"/>
                <w:szCs w:val="18"/>
              </w:rPr>
              <w:t>Program (</w:t>
            </w:r>
            <w:r w:rsidRPr="00290470">
              <w:rPr>
                <w:sz w:val="18"/>
                <w:szCs w:val="18"/>
              </w:rPr>
              <w:t xml:space="preserve">for power reactor </w:t>
            </w:r>
            <w:r w:rsidR="00C401E7" w:rsidRPr="00C401E7">
              <w:rPr>
                <w:sz w:val="18"/>
                <w:szCs w:val="18"/>
              </w:rPr>
              <w:t xml:space="preserve">and construction </w:t>
            </w:r>
            <w:r w:rsidRPr="00290470">
              <w:rPr>
                <w:sz w:val="18"/>
                <w:szCs w:val="18"/>
              </w:rPr>
              <w:t>inspectors only)</w:t>
            </w:r>
          </w:p>
        </w:tc>
        <w:tc>
          <w:tcPr>
            <w:tcW w:w="1628" w:type="dxa"/>
            <w:tcBorders>
              <w:top w:val="single" w:sz="6" w:space="0" w:color="000000"/>
              <w:left w:val="single" w:sz="6" w:space="0" w:color="000000"/>
              <w:bottom w:val="single" w:sz="6" w:space="0" w:color="000000"/>
              <w:right w:val="single" w:sz="6" w:space="0" w:color="000000"/>
            </w:tcBorders>
          </w:tcPr>
          <w:p w14:paraId="343AF971"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55802144"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756174" w:rsidRPr="00290470" w14:paraId="1EE8DAE6"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94076A8" w14:textId="7BABDAEE"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756174">
              <w:rPr>
                <w:sz w:val="18"/>
                <w:szCs w:val="18"/>
              </w:rPr>
              <w:t>ISA-26</w:t>
            </w:r>
            <w:r w:rsidR="001B498E">
              <w:rPr>
                <w:sz w:val="18"/>
                <w:szCs w:val="18"/>
              </w:rPr>
              <w:t>a</w:t>
            </w:r>
            <w:r w:rsidR="001B498E" w:rsidRPr="00756174">
              <w:rPr>
                <w:sz w:val="18"/>
                <w:szCs w:val="18"/>
              </w:rPr>
              <w:t xml:space="preserve"> Exploring</w:t>
            </w:r>
            <w:r w:rsidRPr="00756174">
              <w:rPr>
                <w:sz w:val="18"/>
                <w:szCs w:val="18"/>
              </w:rPr>
              <w:t xml:space="preserve"> the </w:t>
            </w:r>
            <w:r>
              <w:rPr>
                <w:sz w:val="18"/>
                <w:szCs w:val="18"/>
              </w:rPr>
              <w:t>Construction</w:t>
            </w:r>
            <w:r w:rsidRPr="00756174">
              <w:rPr>
                <w:sz w:val="18"/>
                <w:szCs w:val="18"/>
              </w:rPr>
              <w:t xml:space="preserve"> Assessment </w:t>
            </w:r>
            <w:r w:rsidR="001B498E" w:rsidRPr="00756174">
              <w:rPr>
                <w:sz w:val="18"/>
                <w:szCs w:val="18"/>
              </w:rPr>
              <w:t>Program (</w:t>
            </w:r>
            <w:r w:rsidRPr="00756174">
              <w:rPr>
                <w:sz w:val="18"/>
                <w:szCs w:val="18"/>
              </w:rPr>
              <w:t xml:space="preserve">for </w:t>
            </w:r>
            <w:r>
              <w:rPr>
                <w:sz w:val="18"/>
                <w:szCs w:val="18"/>
              </w:rPr>
              <w:t>construction</w:t>
            </w:r>
            <w:r w:rsidRPr="00756174">
              <w:rPr>
                <w:sz w:val="18"/>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Pr>
          <w:p w14:paraId="7914E398" w14:textId="77777777"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16C32E2" w14:textId="77777777" w:rsidR="00756174" w:rsidRPr="00290470" w:rsidRDefault="00756174"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6EEDA6C3"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66227861"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607F5D">
              <w:rPr>
                <w:sz w:val="18"/>
                <w:szCs w:val="18"/>
              </w:rPr>
              <w:t xml:space="preserve">ISA-27 </w:t>
            </w:r>
            <w:r w:rsidRPr="00607F5D">
              <w:rPr>
                <w:color w:val="000000"/>
                <w:sz w:val="18"/>
                <w:szCs w:val="18"/>
              </w:rPr>
              <w:t>Generic Communications</w:t>
            </w:r>
          </w:p>
        </w:tc>
        <w:tc>
          <w:tcPr>
            <w:tcW w:w="1628" w:type="dxa"/>
            <w:tcBorders>
              <w:top w:val="single" w:sz="6" w:space="0" w:color="000000"/>
              <w:left w:val="single" w:sz="6" w:space="0" w:color="000000"/>
              <w:bottom w:val="single" w:sz="6" w:space="0" w:color="000000"/>
              <w:right w:val="single" w:sz="6" w:space="0" w:color="000000"/>
            </w:tcBorders>
          </w:tcPr>
          <w:p w14:paraId="5370FE60" w14:textId="77777777" w:rsidR="00042E40" w:rsidRPr="00290470" w:rsidRDefault="00042E40" w:rsidP="00A25951">
            <w:pPr>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0DB7A40" w14:textId="77777777" w:rsidR="00042E40" w:rsidRPr="00290470" w:rsidRDefault="00042E40" w:rsidP="00A25951">
            <w:pPr>
              <w:spacing w:afterLines="40" w:after="96"/>
              <w:rPr>
                <w:sz w:val="18"/>
                <w:szCs w:val="18"/>
              </w:rPr>
            </w:pPr>
          </w:p>
        </w:tc>
      </w:tr>
      <w:tr w:rsidR="00042E40" w:rsidRPr="00290470" w14:paraId="24BB5A44" w14:textId="77777777" w:rsidTr="00A878D0">
        <w:trPr>
          <w:cantSplit/>
        </w:trPr>
        <w:tc>
          <w:tcPr>
            <w:tcW w:w="9449" w:type="dxa"/>
            <w:gridSpan w:val="3"/>
            <w:tcBorders>
              <w:top w:val="single" w:sz="6" w:space="0" w:color="000000"/>
              <w:left w:val="single" w:sz="6" w:space="0" w:color="000000"/>
              <w:bottom w:val="single" w:sz="6" w:space="0" w:color="000000"/>
              <w:right w:val="single" w:sz="6" w:space="0" w:color="000000"/>
            </w:tcBorders>
          </w:tcPr>
          <w:p w14:paraId="2E238BEA" w14:textId="77777777" w:rsidR="00042E40" w:rsidRPr="00A25951"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u w:val="single"/>
              </w:rPr>
            </w:pPr>
            <w:r w:rsidRPr="00A25951">
              <w:rPr>
                <w:bCs/>
                <w:iCs/>
                <w:sz w:val="18"/>
                <w:szCs w:val="18"/>
                <w:u w:val="single"/>
              </w:rPr>
              <w:t>C.  On-the-Job Training Activities</w:t>
            </w:r>
          </w:p>
        </w:tc>
      </w:tr>
      <w:tr w:rsidR="00042E40" w:rsidRPr="00290470" w14:paraId="21DD0B1C"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42829667"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ind w:left="600" w:hanging="600"/>
              <w:rPr>
                <w:sz w:val="18"/>
                <w:szCs w:val="18"/>
              </w:rPr>
            </w:pPr>
            <w:r w:rsidRPr="00290470">
              <w:rPr>
                <w:sz w:val="18"/>
                <w:szCs w:val="18"/>
              </w:rPr>
              <w:t xml:space="preserve">OJT-1 </w:t>
            </w:r>
            <w:r w:rsidRPr="00290470">
              <w:rPr>
                <w:sz w:val="18"/>
                <w:szCs w:val="18"/>
              </w:rPr>
              <w:tab/>
              <w:t>Facility Familiarization Tour with a Qualified Inspector</w:t>
            </w:r>
          </w:p>
        </w:tc>
        <w:tc>
          <w:tcPr>
            <w:tcW w:w="1628" w:type="dxa"/>
            <w:tcBorders>
              <w:top w:val="single" w:sz="6" w:space="0" w:color="000000"/>
              <w:left w:val="single" w:sz="6" w:space="0" w:color="000000"/>
              <w:bottom w:val="single" w:sz="6" w:space="0" w:color="000000"/>
              <w:right w:val="single" w:sz="6" w:space="0" w:color="000000"/>
            </w:tcBorders>
          </w:tcPr>
          <w:p w14:paraId="26D0D3FF"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461AAAA"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712DB7F2"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7FFF25C"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ind w:left="600" w:hanging="600"/>
              <w:rPr>
                <w:sz w:val="18"/>
                <w:szCs w:val="18"/>
              </w:rPr>
            </w:pPr>
            <w:r w:rsidRPr="00290470">
              <w:rPr>
                <w:sz w:val="18"/>
                <w:szCs w:val="18"/>
              </w:rPr>
              <w:t>OJT-2</w:t>
            </w:r>
            <w:r w:rsidRPr="00290470">
              <w:rPr>
                <w:sz w:val="18"/>
                <w:szCs w:val="18"/>
              </w:rPr>
              <w:tab/>
              <w:t>Control Room Tour with Resident or Other Qualified Inspector</w:t>
            </w:r>
          </w:p>
        </w:tc>
        <w:tc>
          <w:tcPr>
            <w:tcW w:w="1628" w:type="dxa"/>
            <w:tcBorders>
              <w:top w:val="single" w:sz="6" w:space="0" w:color="000000"/>
              <w:left w:val="single" w:sz="6" w:space="0" w:color="000000"/>
              <w:bottom w:val="single" w:sz="6" w:space="0" w:color="000000"/>
              <w:right w:val="single" w:sz="6" w:space="0" w:color="000000"/>
            </w:tcBorders>
          </w:tcPr>
          <w:p w14:paraId="71018E4F"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3BD5333"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F679B9" w:rsidRPr="00290470" w14:paraId="131203B9"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3B5D55E9" w14:textId="514721AA" w:rsidR="00F679B9" w:rsidRPr="00290470" w:rsidRDefault="00F679B9"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ind w:left="600" w:hanging="600"/>
              <w:rPr>
                <w:sz w:val="18"/>
                <w:szCs w:val="18"/>
              </w:rPr>
            </w:pPr>
            <w:r w:rsidRPr="00FE199F">
              <w:rPr>
                <w:sz w:val="18"/>
                <w:szCs w:val="18"/>
              </w:rPr>
              <w:t>OJT-</w:t>
            </w:r>
            <w:r w:rsidR="001B498E">
              <w:rPr>
                <w:sz w:val="18"/>
                <w:szCs w:val="18"/>
              </w:rPr>
              <w:t>3</w:t>
            </w:r>
            <w:r w:rsidR="001B498E" w:rsidRPr="00FE199F">
              <w:rPr>
                <w:sz w:val="18"/>
                <w:szCs w:val="18"/>
              </w:rPr>
              <w:t xml:space="preserve"> On</w:t>
            </w:r>
            <w:r w:rsidRPr="00FE199F">
              <w:rPr>
                <w:sz w:val="18"/>
                <w:szCs w:val="18"/>
              </w:rPr>
              <w:t>-Site Inspector Emergency Response</w:t>
            </w:r>
          </w:p>
        </w:tc>
        <w:tc>
          <w:tcPr>
            <w:tcW w:w="1628" w:type="dxa"/>
            <w:tcBorders>
              <w:top w:val="single" w:sz="6" w:space="0" w:color="000000"/>
              <w:left w:val="single" w:sz="6" w:space="0" w:color="000000"/>
              <w:bottom w:val="single" w:sz="6" w:space="0" w:color="000000"/>
              <w:right w:val="single" w:sz="6" w:space="0" w:color="000000"/>
            </w:tcBorders>
          </w:tcPr>
          <w:p w14:paraId="06B5AC02" w14:textId="77777777" w:rsidR="00F679B9" w:rsidRPr="00290470" w:rsidRDefault="00F679B9"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02946C79" w14:textId="77777777" w:rsidR="00F679B9" w:rsidRPr="00290470" w:rsidRDefault="00F679B9"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573EB0CF"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1F6B8C0" w14:textId="3B9ABA42"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OJT-</w:t>
            </w:r>
            <w:r w:rsidR="001B498E">
              <w:rPr>
                <w:sz w:val="18"/>
                <w:szCs w:val="18"/>
              </w:rPr>
              <w:t>4</w:t>
            </w:r>
            <w:r w:rsidR="001B498E" w:rsidRPr="00290470">
              <w:rPr>
                <w:sz w:val="18"/>
                <w:szCs w:val="18"/>
              </w:rPr>
              <w:t xml:space="preserve"> Licensee</w:t>
            </w:r>
            <w:r w:rsidRPr="00290470">
              <w:rPr>
                <w:sz w:val="18"/>
                <w:szCs w:val="18"/>
              </w:rPr>
              <w:t xml:space="preserve"> Plan-of-the-Day Meeting (for power reactor </w:t>
            </w:r>
            <w:r w:rsidR="00C401E7" w:rsidRPr="00C401E7">
              <w:rPr>
                <w:sz w:val="18"/>
                <w:szCs w:val="18"/>
              </w:rPr>
              <w:t xml:space="preserve">and construction </w:t>
            </w:r>
            <w:r w:rsidRPr="00290470">
              <w:rPr>
                <w:sz w:val="18"/>
                <w:szCs w:val="18"/>
              </w:rPr>
              <w:t>inspectors only)</w:t>
            </w:r>
          </w:p>
        </w:tc>
        <w:tc>
          <w:tcPr>
            <w:tcW w:w="1628" w:type="dxa"/>
            <w:tcBorders>
              <w:top w:val="single" w:sz="6" w:space="0" w:color="000000"/>
              <w:left w:val="single" w:sz="6" w:space="0" w:color="000000"/>
              <w:bottom w:val="single" w:sz="6" w:space="0" w:color="000000"/>
              <w:right w:val="single" w:sz="6" w:space="0" w:color="000000"/>
            </w:tcBorders>
          </w:tcPr>
          <w:p w14:paraId="711A5EB6"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1BB05878"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08A0505E"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1B11DE67" w14:textId="1EBE2872"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OJT-</w:t>
            </w:r>
            <w:r w:rsidR="001B498E">
              <w:rPr>
                <w:sz w:val="18"/>
                <w:szCs w:val="18"/>
              </w:rPr>
              <w:t>5</w:t>
            </w:r>
            <w:r w:rsidR="001B498E" w:rsidRPr="00290470">
              <w:rPr>
                <w:sz w:val="18"/>
                <w:szCs w:val="18"/>
              </w:rPr>
              <w:t xml:space="preserve"> Inspection</w:t>
            </w:r>
            <w:r w:rsidRPr="00290470">
              <w:rPr>
                <w:sz w:val="18"/>
                <w:szCs w:val="18"/>
              </w:rPr>
              <w:t xml:space="preserve"> Activities</w:t>
            </w:r>
          </w:p>
        </w:tc>
        <w:tc>
          <w:tcPr>
            <w:tcW w:w="1628" w:type="dxa"/>
            <w:tcBorders>
              <w:top w:val="single" w:sz="6" w:space="0" w:color="000000"/>
              <w:left w:val="single" w:sz="6" w:space="0" w:color="000000"/>
              <w:bottom w:val="single" w:sz="6" w:space="0" w:color="000000"/>
              <w:right w:val="single" w:sz="6" w:space="0" w:color="000000"/>
            </w:tcBorders>
          </w:tcPr>
          <w:p w14:paraId="178DC9CC"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5834950"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42E40" w:rsidRPr="00290470" w14:paraId="4BD7B876"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0937D282" w14:textId="4431D6B3"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r w:rsidRPr="00290470">
              <w:rPr>
                <w:sz w:val="18"/>
                <w:szCs w:val="18"/>
              </w:rPr>
              <w:t>OJT-</w:t>
            </w:r>
            <w:r w:rsidR="001B498E">
              <w:rPr>
                <w:sz w:val="18"/>
                <w:szCs w:val="18"/>
              </w:rPr>
              <w:t xml:space="preserve">6 </w:t>
            </w:r>
            <w:r w:rsidR="001B498E" w:rsidRPr="00290470">
              <w:rPr>
                <w:sz w:val="18"/>
                <w:szCs w:val="18"/>
              </w:rPr>
              <w:t>Documenting</w:t>
            </w:r>
            <w:r w:rsidRPr="00290470">
              <w:rPr>
                <w:sz w:val="18"/>
                <w:szCs w:val="18"/>
              </w:rPr>
              <w:t xml:space="preserve"> Inspection Findings</w:t>
            </w:r>
          </w:p>
        </w:tc>
        <w:tc>
          <w:tcPr>
            <w:tcW w:w="1628" w:type="dxa"/>
            <w:tcBorders>
              <w:top w:val="single" w:sz="6" w:space="0" w:color="000000"/>
              <w:left w:val="single" w:sz="6" w:space="0" w:color="000000"/>
              <w:bottom w:val="single" w:sz="6" w:space="0" w:color="000000"/>
              <w:right w:val="single" w:sz="6" w:space="0" w:color="000000"/>
            </w:tcBorders>
          </w:tcPr>
          <w:p w14:paraId="3D938D15"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60983FE2" w14:textId="77777777" w:rsidR="00042E40" w:rsidRPr="00290470" w:rsidRDefault="00042E40"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r w:rsidR="000275DD" w:rsidRPr="00290470" w14:paraId="6E39EBA2" w14:textId="77777777" w:rsidTr="00A878D0">
        <w:trPr>
          <w:cantSplit/>
        </w:trPr>
        <w:tc>
          <w:tcPr>
            <w:tcW w:w="5994" w:type="dxa"/>
            <w:tcBorders>
              <w:top w:val="single" w:sz="6" w:space="0" w:color="000000"/>
              <w:left w:val="single" w:sz="6" w:space="0" w:color="000000"/>
              <w:bottom w:val="single" w:sz="6" w:space="0" w:color="000000"/>
              <w:right w:val="single" w:sz="6" w:space="0" w:color="000000"/>
            </w:tcBorders>
          </w:tcPr>
          <w:p w14:paraId="5BC9BC04" w14:textId="2EC0F0A4" w:rsidR="000275DD" w:rsidRPr="00FE199F" w:rsidRDefault="00FE199F" w:rsidP="00FE19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sidRPr="00FE199F">
              <w:rPr>
                <w:sz w:val="18"/>
                <w:szCs w:val="18"/>
              </w:rPr>
              <w:fldChar w:fldCharType="begin"/>
            </w:r>
            <w:r w:rsidRPr="00FE199F">
              <w:rPr>
                <w:sz w:val="18"/>
                <w:szCs w:val="18"/>
              </w:rPr>
              <w:instrText>tc \l2 "</w:instrText>
            </w:r>
            <w:bookmarkStart w:id="146" w:name="_Toc83124822"/>
            <w:r w:rsidRPr="00FE199F">
              <w:rPr>
                <w:sz w:val="18"/>
                <w:szCs w:val="18"/>
              </w:rPr>
              <w:instrText>(OJT-OPS-6) Post Transient/Trip Review</w:instrText>
            </w:r>
            <w:bookmarkEnd w:id="146"/>
            <w:r w:rsidRPr="00FE199F">
              <w:rPr>
                <w:sz w:val="18"/>
                <w:szCs w:val="18"/>
              </w:rPr>
              <w:instrText xml:space="preserve"> </w:instrText>
            </w:r>
            <w:r w:rsidRPr="00FE199F">
              <w:rPr>
                <w:sz w:val="18"/>
                <w:szCs w:val="18"/>
              </w:rPr>
              <w:fldChar w:fldCharType="end"/>
            </w:r>
          </w:p>
        </w:tc>
        <w:tc>
          <w:tcPr>
            <w:tcW w:w="1628" w:type="dxa"/>
            <w:tcBorders>
              <w:top w:val="single" w:sz="6" w:space="0" w:color="000000"/>
              <w:left w:val="single" w:sz="6" w:space="0" w:color="000000"/>
              <w:bottom w:val="single" w:sz="6" w:space="0" w:color="000000"/>
              <w:right w:val="single" w:sz="6" w:space="0" w:color="000000"/>
            </w:tcBorders>
          </w:tcPr>
          <w:p w14:paraId="653EDACA" w14:textId="77777777" w:rsidR="000275DD" w:rsidRPr="00290470" w:rsidRDefault="000275DD"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c>
          <w:tcPr>
            <w:tcW w:w="1827" w:type="dxa"/>
            <w:tcBorders>
              <w:top w:val="single" w:sz="6" w:space="0" w:color="000000"/>
              <w:left w:val="single" w:sz="6" w:space="0" w:color="000000"/>
              <w:bottom w:val="single" w:sz="6" w:space="0" w:color="000000"/>
              <w:right w:val="single" w:sz="6" w:space="0" w:color="000000"/>
            </w:tcBorders>
          </w:tcPr>
          <w:p w14:paraId="375C6275" w14:textId="77777777" w:rsidR="000275DD" w:rsidRPr="00290470" w:rsidRDefault="000275DD" w:rsidP="00A25951">
            <w:pPr>
              <w:tabs>
                <w:tab w:val="left" w:pos="-1080"/>
                <w:tab w:val="left" w:pos="-720"/>
                <w:tab w:val="left" w:pos="0"/>
                <w:tab w:val="left" w:pos="420"/>
                <w:tab w:val="left" w:pos="600"/>
                <w:tab w:val="left" w:pos="1440"/>
                <w:tab w:val="left" w:pos="2160"/>
                <w:tab w:val="left" w:pos="2880"/>
                <w:tab w:val="left" w:pos="3420"/>
                <w:tab w:val="left" w:pos="4320"/>
              </w:tabs>
              <w:spacing w:afterLines="40" w:after="96"/>
              <w:rPr>
                <w:sz w:val="18"/>
                <w:szCs w:val="18"/>
              </w:rPr>
            </w:pPr>
          </w:p>
        </w:tc>
      </w:tr>
    </w:tbl>
    <w:p w14:paraId="2BB6DEF7" w14:textId="77777777" w:rsidR="00856127" w:rsidRDefault="00856127" w:rsidP="00E53E15">
      <w:pPr>
        <w:tabs>
          <w:tab w:val="left" w:pos="-1080"/>
          <w:tab w:val="left" w:pos="-720"/>
          <w:tab w:val="left" w:pos="0"/>
          <w:tab w:val="left" w:pos="420"/>
          <w:tab w:val="left" w:pos="600"/>
          <w:tab w:val="left" w:pos="1440"/>
          <w:tab w:val="left" w:pos="2160"/>
          <w:tab w:val="left" w:pos="2880"/>
          <w:tab w:val="left" w:pos="3420"/>
          <w:tab w:val="left" w:pos="4320"/>
        </w:tabs>
        <w:rPr>
          <w:ins w:id="147" w:author="Author"/>
          <w:sz w:val="18"/>
          <w:szCs w:val="18"/>
        </w:rPr>
      </w:pPr>
    </w:p>
    <w:p w14:paraId="40A772B9" w14:textId="2B22B68F" w:rsidR="008E333D" w:rsidRDefault="00856127" w:rsidP="00856127">
      <w:pPr>
        <w:tabs>
          <w:tab w:val="left" w:pos="-1080"/>
          <w:tab w:val="left" w:pos="-720"/>
          <w:tab w:val="left" w:pos="0"/>
          <w:tab w:val="left" w:pos="420"/>
          <w:tab w:val="left" w:pos="600"/>
          <w:tab w:val="left" w:pos="1440"/>
          <w:tab w:val="left" w:pos="2160"/>
          <w:tab w:val="left" w:pos="2880"/>
          <w:tab w:val="left" w:pos="3420"/>
          <w:tab w:val="left" w:pos="4320"/>
        </w:tabs>
        <w:ind w:left="3420" w:hanging="3420"/>
      </w:pPr>
      <w:ins w:id="148" w:author="Author">
        <w:r w:rsidRPr="00290470">
          <w:t>Supervisor</w:t>
        </w:r>
        <w:r>
          <w:t>’</w:t>
        </w:r>
        <w:r w:rsidRPr="00290470">
          <w:t xml:space="preserve">s </w:t>
        </w:r>
        <w:r w:rsidR="0060638A">
          <w:t xml:space="preserve">Certification </w:t>
        </w:r>
      </w:ins>
    </w:p>
    <w:p w14:paraId="0C3B583D" w14:textId="349AE86D" w:rsidR="0060638A" w:rsidRPr="00290470" w:rsidRDefault="008E333D" w:rsidP="0060638A">
      <w:pPr>
        <w:tabs>
          <w:tab w:val="left" w:pos="-1080"/>
          <w:tab w:val="left" w:pos="-720"/>
          <w:tab w:val="left" w:pos="0"/>
          <w:tab w:val="left" w:pos="420"/>
          <w:tab w:val="left" w:pos="600"/>
          <w:tab w:val="left" w:pos="1440"/>
          <w:tab w:val="left" w:pos="2160"/>
          <w:tab w:val="left" w:pos="2880"/>
          <w:tab w:val="left" w:pos="3420"/>
          <w:tab w:val="left" w:pos="4320"/>
          <w:tab w:val="right" w:pos="9360"/>
        </w:tabs>
        <w:ind w:left="3420" w:hanging="3420"/>
      </w:pPr>
      <w:ins w:id="149" w:author="Author">
        <w:r>
          <w:t xml:space="preserve">For Basic </w:t>
        </w:r>
        <w:r w:rsidR="0060638A">
          <w:t xml:space="preserve">Inspector Qualification </w:t>
        </w:r>
        <w:r w:rsidR="006867A7">
          <w:tab/>
        </w:r>
        <w:r w:rsidR="0060638A" w:rsidRPr="00290470">
          <w:t>Signature/Date</w:t>
        </w:r>
      </w:ins>
      <w:r w:rsidR="0060638A" w:rsidRPr="00290470">
        <w:rPr>
          <w:u w:val="single"/>
        </w:rPr>
        <w:t>____________________________</w:t>
      </w:r>
      <w:r w:rsidR="0060638A">
        <w:rPr>
          <w:u w:val="single"/>
        </w:rPr>
        <w:t>_</w:t>
      </w:r>
    </w:p>
    <w:p w14:paraId="58ADD38A" w14:textId="77777777" w:rsidR="00856127" w:rsidRDefault="00856127" w:rsidP="0060638A">
      <w:pPr>
        <w:tabs>
          <w:tab w:val="left" w:pos="-1080"/>
          <w:tab w:val="left" w:pos="-720"/>
          <w:tab w:val="left" w:pos="0"/>
          <w:tab w:val="left" w:pos="420"/>
          <w:tab w:val="left" w:pos="600"/>
          <w:tab w:val="left" w:pos="1440"/>
          <w:tab w:val="left" w:pos="2160"/>
          <w:tab w:val="left" w:pos="2880"/>
          <w:tab w:val="left" w:pos="3420"/>
          <w:tab w:val="left" w:pos="4320"/>
          <w:tab w:val="right" w:pos="9360"/>
        </w:tabs>
        <w:ind w:left="3420" w:hanging="3420"/>
        <w:rPr>
          <w:sz w:val="18"/>
          <w:szCs w:val="18"/>
        </w:rPr>
      </w:pPr>
    </w:p>
    <w:p w14:paraId="538C0E0A" w14:textId="77777777" w:rsidR="00856127" w:rsidRDefault="00856127"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5591E48" w14:textId="77777777" w:rsidR="00856127" w:rsidRDefault="00856127"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2DCC6E45" w14:textId="76E062FA" w:rsidR="00042E4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ins w:id="150" w:author="Author"/>
          <w:sz w:val="18"/>
          <w:szCs w:val="18"/>
        </w:rPr>
      </w:pPr>
      <w:r w:rsidRPr="00290470">
        <w:rPr>
          <w:sz w:val="18"/>
          <w:szCs w:val="18"/>
        </w:rPr>
        <w:t>This signature card and certification must be accompanied by the appropriate Form 1, Basic Level Equivalency Justification, if applicable.</w:t>
      </w:r>
      <w:r w:rsidR="006009CC">
        <w:rPr>
          <w:sz w:val="18"/>
          <w:szCs w:val="18"/>
        </w:rPr>
        <w:t xml:space="preserve">  </w:t>
      </w:r>
      <w:r w:rsidR="00D41E80">
        <w:rPr>
          <w:sz w:val="18"/>
          <w:szCs w:val="18"/>
        </w:rPr>
        <w:t>(The electronic signature card</w:t>
      </w:r>
      <w:r w:rsidR="004114AE">
        <w:rPr>
          <w:sz w:val="18"/>
          <w:szCs w:val="18"/>
        </w:rPr>
        <w:t>,</w:t>
      </w:r>
      <w:r w:rsidR="00D41E80">
        <w:rPr>
          <w:sz w:val="18"/>
          <w:szCs w:val="18"/>
        </w:rPr>
        <w:t xml:space="preserve"> </w:t>
      </w:r>
      <w:r w:rsidR="004114AE">
        <w:rPr>
          <w:sz w:val="18"/>
          <w:szCs w:val="18"/>
        </w:rPr>
        <w:t xml:space="preserve">which is located on the Digital City </w:t>
      </w:r>
      <w:ins w:id="151" w:author="Author">
        <w:r w:rsidR="00A84CAA">
          <w:rPr>
            <w:sz w:val="18"/>
            <w:szCs w:val="18"/>
          </w:rPr>
          <w:t xml:space="preserve">SharePoint </w:t>
        </w:r>
      </w:ins>
      <w:r w:rsidR="004114AE">
        <w:rPr>
          <w:sz w:val="18"/>
          <w:szCs w:val="18"/>
        </w:rPr>
        <w:t xml:space="preserve">website </w:t>
      </w:r>
      <w:r w:rsidR="00353739">
        <w:rPr>
          <w:sz w:val="18"/>
          <w:szCs w:val="18"/>
        </w:rPr>
        <w:t xml:space="preserve">is </w:t>
      </w:r>
      <w:r w:rsidR="00D41E80">
        <w:rPr>
          <w:sz w:val="18"/>
          <w:szCs w:val="18"/>
        </w:rPr>
        <w:t xml:space="preserve">also acceptable.) </w:t>
      </w:r>
      <w:r w:rsidR="006009CC" w:rsidRPr="006009CC">
        <w:rPr>
          <w:sz w:val="18"/>
          <w:szCs w:val="18"/>
        </w:rPr>
        <w:t xml:space="preserve">Record completion in </w:t>
      </w:r>
      <w:r w:rsidR="006078A7">
        <w:rPr>
          <w:sz w:val="18"/>
          <w:szCs w:val="18"/>
        </w:rPr>
        <w:t xml:space="preserve">TMS </w:t>
      </w:r>
      <w:r w:rsidR="006009CC" w:rsidRPr="006009CC">
        <w:rPr>
          <w:sz w:val="18"/>
          <w:szCs w:val="18"/>
        </w:rPr>
        <w:t xml:space="preserve">by sending a request to </w:t>
      </w:r>
      <w:ins w:id="152" w:author="Author">
        <w:r w:rsidR="0055328E">
          <w:rPr>
            <w:sz w:val="18"/>
            <w:szCs w:val="18"/>
          </w:rPr>
          <w:fldChar w:fldCharType="begin"/>
        </w:r>
        <w:r w:rsidR="0055328E">
          <w:rPr>
            <w:sz w:val="18"/>
            <w:szCs w:val="18"/>
          </w:rPr>
          <w:instrText xml:space="preserve"> HYPERLINK "mailto:</w:instrText>
        </w:r>
      </w:ins>
      <w:r w:rsidR="0055328E" w:rsidRPr="006009CC">
        <w:rPr>
          <w:sz w:val="18"/>
          <w:szCs w:val="18"/>
        </w:rPr>
        <w:instrText>TrainingSupportResource@nrc.</w:instrText>
      </w:r>
      <w:r w:rsidR="0055328E">
        <w:rPr>
          <w:sz w:val="18"/>
          <w:szCs w:val="18"/>
        </w:rPr>
        <w:instrText>gov</w:instrText>
      </w:r>
      <w:ins w:id="153" w:author="Author">
        <w:r w:rsidR="0055328E">
          <w:rPr>
            <w:sz w:val="18"/>
            <w:szCs w:val="18"/>
          </w:rPr>
          <w:instrText xml:space="preserve">" </w:instrText>
        </w:r>
        <w:r w:rsidR="0055328E">
          <w:rPr>
            <w:sz w:val="18"/>
            <w:szCs w:val="18"/>
          </w:rPr>
          <w:fldChar w:fldCharType="separate"/>
        </w:r>
      </w:ins>
      <w:r w:rsidR="0055328E" w:rsidRPr="004A018E">
        <w:rPr>
          <w:rStyle w:val="Hyperlink"/>
          <w:rFonts w:cs="Arial"/>
          <w:sz w:val="18"/>
          <w:szCs w:val="18"/>
        </w:rPr>
        <w:t>TrainingSupportResource@nrc.gov</w:t>
      </w:r>
      <w:ins w:id="154" w:author="Author">
        <w:r w:rsidR="0055328E">
          <w:rPr>
            <w:sz w:val="18"/>
            <w:szCs w:val="18"/>
          </w:rPr>
          <w:fldChar w:fldCharType="end"/>
        </w:r>
      </w:ins>
      <w:r w:rsidR="006009CC" w:rsidRPr="006009CC">
        <w:rPr>
          <w:sz w:val="18"/>
          <w:szCs w:val="18"/>
        </w:rPr>
        <w:t>.</w:t>
      </w:r>
    </w:p>
    <w:p w14:paraId="05F6EF6A" w14:textId="3DF45A7C" w:rsidR="0055328E" w:rsidRDefault="0055328E" w:rsidP="00E53E15">
      <w:pPr>
        <w:tabs>
          <w:tab w:val="left" w:pos="-1080"/>
          <w:tab w:val="left" w:pos="-720"/>
          <w:tab w:val="left" w:pos="0"/>
          <w:tab w:val="left" w:pos="420"/>
          <w:tab w:val="left" w:pos="600"/>
          <w:tab w:val="left" w:pos="1440"/>
          <w:tab w:val="left" w:pos="2160"/>
          <w:tab w:val="left" w:pos="2880"/>
          <w:tab w:val="left" w:pos="3420"/>
          <w:tab w:val="left" w:pos="4320"/>
        </w:tabs>
        <w:rPr>
          <w:ins w:id="155" w:author="Author"/>
          <w:sz w:val="18"/>
          <w:szCs w:val="18"/>
        </w:rPr>
      </w:pPr>
    </w:p>
    <w:p w14:paraId="62401A71" w14:textId="77777777" w:rsidR="0055328E" w:rsidRDefault="0055328E"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16AF1A05" w14:textId="77777777" w:rsidR="00042E4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25534D36" w14:textId="77777777" w:rsidR="001538D1" w:rsidRDefault="001857F4" w:rsidP="001857F4">
      <w:pPr>
        <w:tabs>
          <w:tab w:val="left" w:pos="-1428"/>
          <w:tab w:val="left" w:pos="-720"/>
          <w:tab w:val="left" w:pos="0"/>
          <w:tab w:val="left" w:pos="720"/>
          <w:tab w:val="left" w:pos="1080"/>
          <w:tab w:val="left" w:pos="1440"/>
          <w:tab w:val="left" w:pos="2160"/>
          <w:tab w:val="left" w:pos="2610"/>
        </w:tabs>
        <w:ind w:left="1080" w:hanging="1080"/>
        <w:jc w:val="both"/>
        <w:rPr>
          <w:ins w:id="156" w:author="Author"/>
        </w:rPr>
      </w:pPr>
      <w:ins w:id="157" w:author="Author">
        <w:r w:rsidRPr="00DC7554">
          <w:t>Copies to:</w:t>
        </w:r>
      </w:ins>
    </w:p>
    <w:p w14:paraId="4A5CA6F4" w14:textId="77777777" w:rsidR="001538D1" w:rsidRDefault="001857F4" w:rsidP="001857F4">
      <w:pPr>
        <w:tabs>
          <w:tab w:val="left" w:pos="-1080"/>
          <w:tab w:val="left" w:pos="-720"/>
          <w:tab w:val="left" w:pos="0"/>
          <w:tab w:val="left" w:pos="420"/>
          <w:tab w:val="left" w:pos="600"/>
          <w:tab w:val="left" w:pos="1440"/>
          <w:tab w:val="left" w:pos="2160"/>
          <w:tab w:val="left" w:pos="2880"/>
          <w:tab w:val="left" w:pos="3420"/>
          <w:tab w:val="left" w:pos="4320"/>
        </w:tabs>
        <w:rPr>
          <w:ins w:id="158" w:author="Author"/>
        </w:rPr>
      </w:pPr>
      <w:ins w:id="159" w:author="Author">
        <w:r w:rsidRPr="00DC7554">
          <w:tab/>
          <w:t>Inspector</w:t>
        </w:r>
      </w:ins>
    </w:p>
    <w:p w14:paraId="3AB27BC4" w14:textId="77777777" w:rsidR="00042E40" w:rsidRDefault="001538D1" w:rsidP="001857F4">
      <w:pPr>
        <w:tabs>
          <w:tab w:val="left" w:pos="-1080"/>
          <w:tab w:val="left" w:pos="-720"/>
          <w:tab w:val="left" w:pos="0"/>
          <w:tab w:val="left" w:pos="420"/>
          <w:tab w:val="left" w:pos="600"/>
          <w:tab w:val="left" w:pos="1440"/>
          <w:tab w:val="left" w:pos="2160"/>
          <w:tab w:val="left" w:pos="2880"/>
          <w:tab w:val="left" w:pos="3420"/>
          <w:tab w:val="left" w:pos="4320"/>
        </w:tabs>
      </w:pPr>
      <w:ins w:id="160" w:author="Author">
        <w:r>
          <w:tab/>
        </w:r>
        <w:r w:rsidR="001857F4" w:rsidRPr="00DC7554">
          <w:t>Supervisor</w:t>
        </w:r>
      </w:ins>
    </w:p>
    <w:p w14:paraId="088B7CBD" w14:textId="77777777" w:rsidR="00A878D0" w:rsidRDefault="00A878D0">
      <w:r>
        <w:rPr>
          <w:bCs/>
        </w:rPr>
        <w:br w:type="page"/>
      </w:r>
    </w:p>
    <w:tbl>
      <w:tblPr>
        <w:tblW w:w="9449" w:type="dxa"/>
        <w:jc w:val="center"/>
        <w:tblLayout w:type="fixed"/>
        <w:tblCellMar>
          <w:left w:w="120" w:type="dxa"/>
          <w:right w:w="120" w:type="dxa"/>
        </w:tblCellMar>
        <w:tblLook w:val="0000" w:firstRow="0" w:lastRow="0" w:firstColumn="0" w:lastColumn="0" w:noHBand="0" w:noVBand="0"/>
      </w:tblPr>
      <w:tblGrid>
        <w:gridCol w:w="5715"/>
        <w:gridCol w:w="3734"/>
      </w:tblGrid>
      <w:tr w:rsidR="00042E40" w:rsidRPr="00290470" w14:paraId="57F05B41" w14:textId="77777777" w:rsidTr="00A878D0">
        <w:trPr>
          <w:cantSplit/>
          <w:tblHeader/>
          <w:jc w:val="center"/>
        </w:trPr>
        <w:tc>
          <w:tcPr>
            <w:tcW w:w="9449" w:type="dxa"/>
            <w:gridSpan w:val="2"/>
            <w:tcBorders>
              <w:top w:val="single" w:sz="6" w:space="0" w:color="000000"/>
              <w:left w:val="single" w:sz="6" w:space="0" w:color="000000"/>
              <w:bottom w:val="single" w:sz="6" w:space="0" w:color="000000"/>
              <w:right w:val="single" w:sz="6" w:space="0" w:color="000000"/>
            </w:tcBorders>
          </w:tcPr>
          <w:p w14:paraId="6CDC3BD5" w14:textId="1912FD48" w:rsidR="00042E40" w:rsidRPr="00A229BE" w:rsidRDefault="00042E40" w:rsidP="004337DC">
            <w:pPr>
              <w:spacing w:after="58"/>
            </w:pPr>
            <w:r w:rsidRPr="00A229BE">
              <w:t>Form 1:  Basic-Level Equivalency Justification</w:t>
            </w:r>
            <w:r w:rsidRPr="00A229BE">
              <w:fldChar w:fldCharType="begin"/>
            </w:r>
            <w:r w:rsidRPr="00A229BE">
              <w:instrText>tc \l1 "</w:instrText>
            </w:r>
            <w:bookmarkStart w:id="161" w:name="_Toc311547180"/>
            <w:bookmarkStart w:id="162" w:name="_Toc83124823"/>
            <w:r w:rsidRPr="00A229BE">
              <w:instrText>Form 1:  Basic-Level Equivalency Justificatio</w:instrText>
            </w:r>
            <w:bookmarkEnd w:id="161"/>
            <w:r w:rsidR="002B59BD">
              <w:instrText>n</w:instrText>
            </w:r>
            <w:bookmarkEnd w:id="162"/>
            <w:r w:rsidRPr="00A229BE">
              <w:fldChar w:fldCharType="end"/>
            </w:r>
          </w:p>
        </w:tc>
      </w:tr>
      <w:tr w:rsidR="00042E40" w:rsidRPr="00290470" w14:paraId="70C7C7A9" w14:textId="77777777" w:rsidTr="00A878D0">
        <w:trPr>
          <w:cantSplit/>
          <w:tblHeader/>
          <w:jc w:val="center"/>
        </w:trPr>
        <w:tc>
          <w:tcPr>
            <w:tcW w:w="5715" w:type="dxa"/>
            <w:tcBorders>
              <w:top w:val="single" w:sz="6" w:space="0" w:color="000000"/>
              <w:left w:val="single" w:sz="6" w:space="0" w:color="000000"/>
              <w:bottom w:val="single" w:sz="6" w:space="0" w:color="000000"/>
              <w:right w:val="single" w:sz="6" w:space="0" w:color="000000"/>
            </w:tcBorders>
          </w:tcPr>
          <w:p w14:paraId="3AE9B6A3" w14:textId="77777777" w:rsidR="00042E40" w:rsidRPr="00A25951"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iCs/>
                <w:sz w:val="18"/>
                <w:szCs w:val="18"/>
                <w:u w:val="single"/>
              </w:rPr>
            </w:pPr>
          </w:p>
          <w:p w14:paraId="331065E1"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i/>
                <w:iCs/>
                <w:sz w:val="18"/>
                <w:szCs w:val="18"/>
              </w:rPr>
            </w:pPr>
            <w:r w:rsidRPr="00A25951">
              <w:rPr>
                <w:iCs/>
                <w:u w:val="single"/>
              </w:rPr>
              <w:t>Inspector Name:</w:t>
            </w:r>
            <w:r w:rsidRPr="00A25951">
              <w:rPr>
                <w:iCs/>
                <w:sz w:val="18"/>
                <w:szCs w:val="18"/>
                <w:u w:val="single"/>
              </w:rPr>
              <w:t xml:space="preserve"> </w:t>
            </w:r>
            <w:r w:rsidRPr="00AA60E2">
              <w:rPr>
                <w:i/>
                <w:iCs/>
                <w:sz w:val="18"/>
                <w:szCs w:val="18"/>
              </w:rPr>
              <w:t>________________________________</w:t>
            </w:r>
          </w:p>
        </w:tc>
        <w:tc>
          <w:tcPr>
            <w:tcW w:w="3734" w:type="dxa"/>
            <w:tcBorders>
              <w:top w:val="single" w:sz="6" w:space="0" w:color="000000"/>
              <w:left w:val="single" w:sz="6" w:space="0" w:color="000000"/>
              <w:bottom w:val="single" w:sz="6" w:space="0" w:color="000000"/>
              <w:right w:val="single" w:sz="6" w:space="0" w:color="000000"/>
            </w:tcBorders>
          </w:tcPr>
          <w:p w14:paraId="17213A57" w14:textId="77777777" w:rsidR="00042E40" w:rsidRPr="00A25951"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iCs/>
                <w:sz w:val="18"/>
                <w:szCs w:val="18"/>
                <w:u w:val="single"/>
              </w:rPr>
            </w:pPr>
            <w:r w:rsidRPr="00A25951">
              <w:rPr>
                <w:bCs/>
                <w:iCs/>
                <w:sz w:val="18"/>
                <w:szCs w:val="18"/>
                <w:u w:val="single"/>
              </w:rPr>
              <w:t>Identify equivalent training and experience for which the inspector is to be given credit.</w:t>
            </w:r>
          </w:p>
        </w:tc>
      </w:tr>
      <w:tr w:rsidR="00042E40" w:rsidRPr="00290470" w14:paraId="2B08B243" w14:textId="77777777" w:rsidTr="00A878D0">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Pr>
          <w:p w14:paraId="3B43971B" w14:textId="77777777" w:rsidR="00042E40" w:rsidRPr="00A25951"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iCs/>
                <w:sz w:val="18"/>
                <w:szCs w:val="18"/>
                <w:u w:val="single"/>
              </w:rPr>
            </w:pPr>
            <w:r w:rsidRPr="00A25951">
              <w:rPr>
                <w:bCs/>
                <w:iCs/>
                <w:sz w:val="18"/>
                <w:szCs w:val="18"/>
                <w:u w:val="single"/>
              </w:rPr>
              <w:t>A.  Training Courses</w:t>
            </w:r>
          </w:p>
        </w:tc>
      </w:tr>
      <w:tr w:rsidR="00042E40" w:rsidRPr="00290470" w14:paraId="1B7087EA"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07AB8AD0"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sz w:val="18"/>
                <w:szCs w:val="18"/>
              </w:rPr>
              <w:t>H-100, Site Access Training (or licensee site access)</w:t>
            </w:r>
          </w:p>
        </w:tc>
        <w:tc>
          <w:tcPr>
            <w:tcW w:w="3734" w:type="dxa"/>
            <w:tcBorders>
              <w:top w:val="single" w:sz="6" w:space="0" w:color="000000"/>
              <w:left w:val="single" w:sz="6" w:space="0" w:color="000000"/>
              <w:bottom w:val="single" w:sz="6" w:space="0" w:color="000000"/>
              <w:right w:val="single" w:sz="6" w:space="0" w:color="000000"/>
            </w:tcBorders>
          </w:tcPr>
          <w:p w14:paraId="5AF8F233"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0AE29ACE"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471AD960" w14:textId="77777777" w:rsidR="00042E40" w:rsidRPr="00AA60E2" w:rsidRDefault="00042E40" w:rsidP="002659A2">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r w:rsidRPr="00AA60E2">
              <w:rPr>
                <w:sz w:val="18"/>
                <w:szCs w:val="18"/>
              </w:rPr>
              <w:t xml:space="preserve">R-100, Reactor Concepts (for power reactor </w:t>
            </w:r>
            <w:r w:rsidR="007D0F72" w:rsidRPr="007D0F72">
              <w:rPr>
                <w:sz w:val="18"/>
                <w:szCs w:val="18"/>
              </w:rPr>
              <w:t xml:space="preserve">and construction </w:t>
            </w:r>
            <w:r w:rsidRPr="00AA60E2">
              <w:rPr>
                <w:sz w:val="18"/>
                <w:szCs w:val="18"/>
              </w:rPr>
              <w:t>inspectors only)</w:t>
            </w:r>
          </w:p>
        </w:tc>
        <w:tc>
          <w:tcPr>
            <w:tcW w:w="3734" w:type="dxa"/>
            <w:tcBorders>
              <w:top w:val="single" w:sz="6" w:space="0" w:color="000000"/>
              <w:left w:val="single" w:sz="6" w:space="0" w:color="000000"/>
              <w:bottom w:val="single" w:sz="6" w:space="0" w:color="000000"/>
              <w:right w:val="single" w:sz="6" w:space="0" w:color="000000"/>
            </w:tcBorders>
          </w:tcPr>
          <w:p w14:paraId="6C1208A5"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6D60458"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325983DD" w14:textId="77777777" w:rsidR="00042E40" w:rsidRPr="00AA60E2" w:rsidRDefault="00042E40" w:rsidP="00517119">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r w:rsidRPr="00AA60E2">
              <w:rPr>
                <w:sz w:val="18"/>
                <w:szCs w:val="18"/>
              </w:rPr>
              <w:t xml:space="preserve">P-105, PRA Basics for Regulatory Applications (for power reactor </w:t>
            </w:r>
            <w:r w:rsidR="007D0F72" w:rsidRPr="007D0F72">
              <w:rPr>
                <w:sz w:val="18"/>
                <w:szCs w:val="18"/>
              </w:rPr>
              <w:t xml:space="preserve">and construction </w:t>
            </w:r>
            <w:r w:rsidRPr="00AA60E2">
              <w:rPr>
                <w:sz w:val="18"/>
                <w:szCs w:val="18"/>
              </w:rPr>
              <w:t>inspectors only)</w:t>
            </w:r>
          </w:p>
        </w:tc>
        <w:tc>
          <w:tcPr>
            <w:tcW w:w="3734" w:type="dxa"/>
            <w:tcBorders>
              <w:top w:val="single" w:sz="6" w:space="0" w:color="000000"/>
              <w:left w:val="single" w:sz="6" w:space="0" w:color="000000"/>
              <w:bottom w:val="single" w:sz="6" w:space="0" w:color="000000"/>
              <w:right w:val="single" w:sz="6" w:space="0" w:color="000000"/>
            </w:tcBorders>
          </w:tcPr>
          <w:p w14:paraId="2F248383"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4360A1B4"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7B716FF1" w14:textId="77777777" w:rsidR="00042E40" w:rsidRPr="00AA60E2" w:rsidRDefault="00453BD6" w:rsidP="002F7901">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sz w:val="18"/>
                <w:szCs w:val="18"/>
              </w:rPr>
              <w:t>G-105, Conducting Inspections</w:t>
            </w:r>
          </w:p>
        </w:tc>
        <w:tc>
          <w:tcPr>
            <w:tcW w:w="3734" w:type="dxa"/>
            <w:tcBorders>
              <w:top w:val="single" w:sz="6" w:space="0" w:color="000000"/>
              <w:left w:val="single" w:sz="6" w:space="0" w:color="000000"/>
              <w:bottom w:val="single" w:sz="6" w:space="0" w:color="000000"/>
              <w:right w:val="single" w:sz="6" w:space="0" w:color="000000"/>
            </w:tcBorders>
          </w:tcPr>
          <w:p w14:paraId="49E077CC" w14:textId="77777777" w:rsidR="00042E40" w:rsidRPr="00AA60E2"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2659A2" w:rsidRPr="00290470" w14:paraId="40E9683A"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6D285300" w14:textId="77777777" w:rsidR="002659A2" w:rsidRPr="00AA60E2" w:rsidRDefault="003C2C8F"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bCs/>
                <w:sz w:val="18"/>
                <w:szCs w:val="18"/>
              </w:rPr>
              <w:t>Ethics Training for New NRC Employees</w:t>
            </w:r>
          </w:p>
        </w:tc>
        <w:tc>
          <w:tcPr>
            <w:tcW w:w="3734" w:type="dxa"/>
            <w:tcBorders>
              <w:top w:val="single" w:sz="6" w:space="0" w:color="000000"/>
              <w:left w:val="single" w:sz="6" w:space="0" w:color="000000"/>
              <w:bottom w:val="single" w:sz="6" w:space="0" w:color="000000"/>
              <w:right w:val="single" w:sz="6" w:space="0" w:color="000000"/>
            </w:tcBorders>
          </w:tcPr>
          <w:p w14:paraId="3F051452" w14:textId="77777777" w:rsidR="002659A2" w:rsidRPr="00AA60E2" w:rsidRDefault="002659A2"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2659A2" w:rsidRPr="00290470" w14:paraId="03C78B5F"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55505C20" w14:textId="77777777" w:rsidR="002659A2" w:rsidRPr="00AA60E2" w:rsidRDefault="003C2C8F"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bCs/>
                <w:sz w:val="18"/>
                <w:szCs w:val="18"/>
              </w:rPr>
              <w:t>Allegations Process</w:t>
            </w:r>
          </w:p>
        </w:tc>
        <w:tc>
          <w:tcPr>
            <w:tcW w:w="3734" w:type="dxa"/>
            <w:tcBorders>
              <w:top w:val="single" w:sz="6" w:space="0" w:color="000000"/>
              <w:left w:val="single" w:sz="6" w:space="0" w:color="000000"/>
              <w:bottom w:val="single" w:sz="6" w:space="0" w:color="000000"/>
              <w:right w:val="single" w:sz="6" w:space="0" w:color="000000"/>
            </w:tcBorders>
          </w:tcPr>
          <w:p w14:paraId="06EB166A" w14:textId="77777777" w:rsidR="002659A2" w:rsidRPr="00AA60E2" w:rsidRDefault="002659A2"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2659A2" w:rsidRPr="00290470" w14:paraId="221BF835"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193A6B18" w14:textId="77777777" w:rsidR="002659A2" w:rsidRPr="00AA60E2" w:rsidRDefault="003C2C8F"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bCs/>
                <w:sz w:val="18"/>
                <w:szCs w:val="18"/>
              </w:rPr>
              <w:t>Information Security (INFOSEC) Awareness</w:t>
            </w:r>
          </w:p>
        </w:tc>
        <w:tc>
          <w:tcPr>
            <w:tcW w:w="3734" w:type="dxa"/>
            <w:tcBorders>
              <w:top w:val="single" w:sz="6" w:space="0" w:color="000000"/>
              <w:left w:val="single" w:sz="6" w:space="0" w:color="000000"/>
              <w:bottom w:val="single" w:sz="6" w:space="0" w:color="000000"/>
              <w:right w:val="single" w:sz="6" w:space="0" w:color="000000"/>
            </w:tcBorders>
          </w:tcPr>
          <w:p w14:paraId="712B384E" w14:textId="77777777" w:rsidR="002659A2" w:rsidRPr="00AA60E2" w:rsidRDefault="002659A2"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3F547D" w:rsidRPr="00290470" w14:paraId="086D53FD"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260DC413" w14:textId="77777777" w:rsidR="003F547D" w:rsidRPr="00AA60E2" w:rsidRDefault="00ED0104"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bCs/>
                <w:sz w:val="18"/>
                <w:szCs w:val="18"/>
              </w:rPr>
            </w:pPr>
            <w:r w:rsidRPr="00ED0104">
              <w:rPr>
                <w:sz w:val="18"/>
                <w:szCs w:val="18"/>
              </w:rPr>
              <w:t>Non-Concurrence Process</w:t>
            </w:r>
          </w:p>
        </w:tc>
        <w:tc>
          <w:tcPr>
            <w:tcW w:w="3734" w:type="dxa"/>
            <w:tcBorders>
              <w:top w:val="single" w:sz="6" w:space="0" w:color="000000"/>
              <w:left w:val="single" w:sz="6" w:space="0" w:color="000000"/>
              <w:bottom w:val="single" w:sz="6" w:space="0" w:color="000000"/>
              <w:right w:val="single" w:sz="6" w:space="0" w:color="000000"/>
            </w:tcBorders>
          </w:tcPr>
          <w:p w14:paraId="7927D6EE" w14:textId="77777777" w:rsidR="003F547D" w:rsidRPr="00AA60E2" w:rsidRDefault="003F547D"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6009CC" w:rsidRPr="00290470" w14:paraId="163308DA"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653BB732" w14:textId="77777777" w:rsidR="006009CC" w:rsidRPr="00ED0104" w:rsidRDefault="006009CC" w:rsidP="003F547D">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6009CC">
              <w:rPr>
                <w:sz w:val="18"/>
                <w:szCs w:val="18"/>
              </w:rPr>
              <w:t>Differing Professional Opinion</w:t>
            </w:r>
          </w:p>
        </w:tc>
        <w:tc>
          <w:tcPr>
            <w:tcW w:w="3734" w:type="dxa"/>
            <w:tcBorders>
              <w:top w:val="single" w:sz="6" w:space="0" w:color="000000"/>
              <w:left w:val="single" w:sz="6" w:space="0" w:color="000000"/>
              <w:bottom w:val="single" w:sz="6" w:space="0" w:color="000000"/>
              <w:right w:val="single" w:sz="6" w:space="0" w:color="000000"/>
            </w:tcBorders>
          </w:tcPr>
          <w:p w14:paraId="3EEFF266" w14:textId="77777777" w:rsidR="006009CC" w:rsidRPr="00AA60E2" w:rsidRDefault="006009CC"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2659A2" w:rsidRPr="00290470" w14:paraId="51E5791F"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3EE745D9" w14:textId="77777777" w:rsidR="002659A2" w:rsidRPr="00AA60E2" w:rsidRDefault="002659A2" w:rsidP="006945D7">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AA60E2">
              <w:rPr>
                <w:sz w:val="18"/>
                <w:szCs w:val="18"/>
              </w:rPr>
              <w:t>Industrial Safety Courses (</w:t>
            </w:r>
            <w:r w:rsidR="006945D7" w:rsidRPr="00AA60E2">
              <w:rPr>
                <w:sz w:val="18"/>
                <w:szCs w:val="18"/>
              </w:rPr>
              <w:t>Health, Safety, and Security Curriculum (MC-1245)) </w:t>
            </w:r>
          </w:p>
        </w:tc>
        <w:tc>
          <w:tcPr>
            <w:tcW w:w="3734" w:type="dxa"/>
            <w:tcBorders>
              <w:top w:val="single" w:sz="6" w:space="0" w:color="000000"/>
              <w:left w:val="single" w:sz="6" w:space="0" w:color="000000"/>
              <w:bottom w:val="single" w:sz="6" w:space="0" w:color="000000"/>
              <w:right w:val="single" w:sz="6" w:space="0" w:color="000000"/>
            </w:tcBorders>
          </w:tcPr>
          <w:p w14:paraId="496F6794" w14:textId="77777777" w:rsidR="002659A2" w:rsidRPr="00AA60E2" w:rsidRDefault="002659A2"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0B2AF410" w14:textId="77777777" w:rsidTr="00A878D0">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Pr>
          <w:p w14:paraId="6B648ABA" w14:textId="77777777" w:rsidR="00042E40" w:rsidRPr="00A25951"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u w:val="single"/>
              </w:rPr>
            </w:pPr>
            <w:r w:rsidRPr="00A25951">
              <w:rPr>
                <w:bCs/>
                <w:iCs/>
                <w:sz w:val="18"/>
                <w:szCs w:val="18"/>
                <w:u w:val="single"/>
              </w:rPr>
              <w:t>B.  Individual Study Activities</w:t>
            </w:r>
          </w:p>
        </w:tc>
      </w:tr>
      <w:tr w:rsidR="00042E40" w:rsidRPr="00290470" w14:paraId="02F42D6F"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09E1D246"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ISA-1</w:t>
            </w:r>
            <w:r w:rsidRPr="00290470">
              <w:rPr>
                <w:sz w:val="18"/>
                <w:szCs w:val="18"/>
              </w:rPr>
              <w:tab/>
              <w:t>History and Organization of the U.S. Nuclear Regulatory</w:t>
            </w:r>
          </w:p>
          <w:p w14:paraId="374C6D58" w14:textId="77777777" w:rsidR="00042E40" w:rsidRDefault="00042E40" w:rsidP="00ED0104">
            <w:pPr>
              <w:tabs>
                <w:tab w:val="left" w:pos="-1080"/>
                <w:tab w:val="left" w:pos="-720"/>
                <w:tab w:val="left" w:pos="0"/>
                <w:tab w:val="left" w:pos="420"/>
                <w:tab w:val="left" w:pos="600"/>
                <w:tab w:val="left" w:pos="1440"/>
                <w:tab w:val="left" w:pos="2160"/>
                <w:tab w:val="left" w:pos="2880"/>
                <w:tab w:val="left" w:pos="3420"/>
                <w:tab w:val="left" w:pos="4320"/>
              </w:tabs>
              <w:ind w:left="600"/>
              <w:rPr>
                <w:sz w:val="18"/>
                <w:szCs w:val="18"/>
              </w:rPr>
            </w:pPr>
            <w:r w:rsidRPr="00290470">
              <w:rPr>
                <w:sz w:val="18"/>
                <w:szCs w:val="18"/>
              </w:rPr>
              <w:t>Commission</w:t>
            </w:r>
          </w:p>
          <w:p w14:paraId="0A0B9F5D" w14:textId="77777777" w:rsidR="00ED0104" w:rsidRPr="00290470" w:rsidRDefault="00ED0104" w:rsidP="00ED0104">
            <w:pPr>
              <w:tabs>
                <w:tab w:val="left" w:pos="-1080"/>
                <w:tab w:val="left" w:pos="-720"/>
                <w:tab w:val="left" w:pos="0"/>
                <w:tab w:val="left" w:pos="420"/>
                <w:tab w:val="left" w:pos="600"/>
                <w:tab w:val="left" w:pos="1440"/>
                <w:tab w:val="left" w:pos="2160"/>
                <w:tab w:val="left" w:pos="2880"/>
                <w:tab w:val="left" w:pos="3420"/>
                <w:tab w:val="left" w:pos="4320"/>
              </w:tabs>
              <w:ind w:left="600"/>
              <w:rPr>
                <w:sz w:val="18"/>
                <w:szCs w:val="18"/>
              </w:rPr>
            </w:pPr>
          </w:p>
        </w:tc>
        <w:tc>
          <w:tcPr>
            <w:tcW w:w="3734" w:type="dxa"/>
            <w:tcBorders>
              <w:top w:val="single" w:sz="6" w:space="0" w:color="000000"/>
              <w:left w:val="single" w:sz="6" w:space="0" w:color="000000"/>
              <w:bottom w:val="single" w:sz="6" w:space="0" w:color="000000"/>
              <w:right w:val="single" w:sz="6" w:space="0" w:color="000000"/>
            </w:tcBorders>
          </w:tcPr>
          <w:p w14:paraId="7AED76D1"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092C747E"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6C7FB86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ISA-2</w:t>
            </w:r>
            <w:r w:rsidRPr="00290470">
              <w:rPr>
                <w:sz w:val="18"/>
                <w:szCs w:val="18"/>
              </w:rPr>
              <w:tab/>
              <w:t>Navigating the NRC</w:t>
            </w:r>
            <w:r w:rsidR="00CF15B8">
              <w:rPr>
                <w:sz w:val="18"/>
                <w:szCs w:val="18"/>
              </w:rPr>
              <w:t>’</w:t>
            </w:r>
            <w:r w:rsidRPr="00290470">
              <w:rPr>
                <w:sz w:val="18"/>
                <w:szCs w:val="18"/>
              </w:rPr>
              <w:t>s Internal and External Web Sites</w:t>
            </w:r>
          </w:p>
          <w:p w14:paraId="7AD1AF97"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c>
          <w:tcPr>
            <w:tcW w:w="3734" w:type="dxa"/>
            <w:tcBorders>
              <w:top w:val="single" w:sz="6" w:space="0" w:color="000000"/>
              <w:left w:val="single" w:sz="6" w:space="0" w:color="000000"/>
              <w:bottom w:val="single" w:sz="6" w:space="0" w:color="000000"/>
              <w:right w:val="single" w:sz="6" w:space="0" w:color="000000"/>
            </w:tcBorders>
          </w:tcPr>
          <w:p w14:paraId="594A2DEA"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DD03FCE"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71A67018"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097DB129"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ISA-3</w:t>
            </w:r>
            <w:r w:rsidRPr="00290470">
              <w:rPr>
                <w:sz w:val="18"/>
                <w:szCs w:val="18"/>
              </w:rPr>
              <w:tab/>
              <w:t>Inspector Objectivity, Protocol, and Professional Conduct</w:t>
            </w:r>
          </w:p>
          <w:p w14:paraId="36022BE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c>
          <w:tcPr>
            <w:tcW w:w="3734" w:type="dxa"/>
            <w:tcBorders>
              <w:top w:val="single" w:sz="6" w:space="0" w:color="000000"/>
              <w:left w:val="single" w:sz="6" w:space="0" w:color="000000"/>
              <w:bottom w:val="single" w:sz="6" w:space="0" w:color="000000"/>
              <w:right w:val="single" w:sz="6" w:space="0" w:color="000000"/>
            </w:tcBorders>
          </w:tcPr>
          <w:p w14:paraId="0C5A93F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9EA03F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2D3EBB4"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19273B5D" w14:textId="77777777" w:rsidR="00042E40" w:rsidRPr="00290470" w:rsidRDefault="00042E40" w:rsidP="00ED0104">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ISA-4</w:t>
            </w:r>
            <w:r w:rsidRPr="00290470">
              <w:rPr>
                <w:sz w:val="18"/>
                <w:szCs w:val="18"/>
              </w:rPr>
              <w:tab/>
              <w:t>Fitness-for-Duty Rule</w:t>
            </w:r>
          </w:p>
        </w:tc>
        <w:tc>
          <w:tcPr>
            <w:tcW w:w="3734" w:type="dxa"/>
            <w:tcBorders>
              <w:top w:val="single" w:sz="6" w:space="0" w:color="000000"/>
              <w:left w:val="single" w:sz="6" w:space="0" w:color="000000"/>
              <w:bottom w:val="single" w:sz="6" w:space="0" w:color="000000"/>
              <w:right w:val="single" w:sz="6" w:space="0" w:color="000000"/>
            </w:tcBorders>
          </w:tcPr>
          <w:p w14:paraId="111D0EF8"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FBE50FF"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3706274A"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ISA-5</w:t>
            </w:r>
            <w:r w:rsidRPr="00290470">
              <w:rPr>
                <w:sz w:val="18"/>
                <w:szCs w:val="18"/>
              </w:rPr>
              <w:tab/>
              <w:t>Allegations</w:t>
            </w:r>
          </w:p>
          <w:p w14:paraId="021E25FE"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c>
          <w:tcPr>
            <w:tcW w:w="3734" w:type="dxa"/>
            <w:tcBorders>
              <w:top w:val="single" w:sz="6" w:space="0" w:color="000000"/>
              <w:left w:val="single" w:sz="6" w:space="0" w:color="000000"/>
              <w:bottom w:val="single" w:sz="6" w:space="0" w:color="000000"/>
              <w:right w:val="single" w:sz="6" w:space="0" w:color="000000"/>
            </w:tcBorders>
          </w:tcPr>
          <w:p w14:paraId="59A42829"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9A59128"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1108825B"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3336199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ISA-6</w:t>
            </w:r>
            <w:r w:rsidRPr="00290470">
              <w:rPr>
                <w:sz w:val="18"/>
                <w:szCs w:val="18"/>
              </w:rPr>
              <w:tab/>
              <w:t>The NRC</w:t>
            </w:r>
            <w:r w:rsidR="00CF15B8">
              <w:rPr>
                <w:sz w:val="18"/>
                <w:szCs w:val="18"/>
              </w:rPr>
              <w:t>’</w:t>
            </w:r>
            <w:r w:rsidRPr="00290470">
              <w:rPr>
                <w:sz w:val="18"/>
                <w:szCs w:val="18"/>
              </w:rPr>
              <w:t>s Response to an Emergency at a Nuclear Facility</w:t>
            </w:r>
          </w:p>
          <w:p w14:paraId="3D8045E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c>
          <w:tcPr>
            <w:tcW w:w="3734" w:type="dxa"/>
            <w:tcBorders>
              <w:top w:val="single" w:sz="6" w:space="0" w:color="000000"/>
              <w:left w:val="single" w:sz="6" w:space="0" w:color="000000"/>
              <w:bottom w:val="single" w:sz="6" w:space="0" w:color="000000"/>
              <w:right w:val="single" w:sz="6" w:space="0" w:color="000000"/>
            </w:tcBorders>
          </w:tcPr>
          <w:p w14:paraId="7D0610B8"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6CBC5B5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7D0AC260"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0E7D92A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ISA-7</w:t>
            </w:r>
            <w:r w:rsidRPr="00290470">
              <w:rPr>
                <w:sz w:val="18"/>
                <w:szCs w:val="18"/>
              </w:rPr>
              <w:tab/>
              <w:t>The Enforcement Process</w:t>
            </w:r>
          </w:p>
        </w:tc>
        <w:tc>
          <w:tcPr>
            <w:tcW w:w="3734" w:type="dxa"/>
            <w:tcBorders>
              <w:top w:val="single" w:sz="6" w:space="0" w:color="000000"/>
              <w:left w:val="single" w:sz="6" w:space="0" w:color="000000"/>
              <w:bottom w:val="single" w:sz="6" w:space="0" w:color="000000"/>
              <w:right w:val="single" w:sz="6" w:space="0" w:color="000000"/>
            </w:tcBorders>
          </w:tcPr>
          <w:p w14:paraId="026F25D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01AEE047"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20CFDBF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ISA-8</w:t>
            </w:r>
            <w:r w:rsidRPr="00290470">
              <w:rPr>
                <w:sz w:val="18"/>
                <w:szCs w:val="18"/>
              </w:rPr>
              <w:tab/>
              <w:t>The Office of Investigations</w:t>
            </w:r>
          </w:p>
        </w:tc>
        <w:tc>
          <w:tcPr>
            <w:tcW w:w="3734" w:type="dxa"/>
            <w:tcBorders>
              <w:top w:val="single" w:sz="6" w:space="0" w:color="000000"/>
              <w:left w:val="single" w:sz="6" w:space="0" w:color="000000"/>
              <w:bottom w:val="single" w:sz="6" w:space="0" w:color="000000"/>
              <w:right w:val="single" w:sz="6" w:space="0" w:color="000000"/>
            </w:tcBorders>
          </w:tcPr>
          <w:p w14:paraId="613612F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72820962"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401526D"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2CDEB805" w14:textId="77777777" w:rsidR="00042E40" w:rsidRPr="00290470" w:rsidRDefault="00042E40" w:rsidP="00CF15B8">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ISA-9</w:t>
            </w:r>
            <w:r w:rsidRPr="00290470">
              <w:rPr>
                <w:sz w:val="18"/>
                <w:szCs w:val="18"/>
              </w:rPr>
              <w:tab/>
              <w:t>Exploring the Operating Reactor Inspection Program and the Reactor Oversight Program</w:t>
            </w:r>
            <w:r w:rsidR="00CF15B8">
              <w:rPr>
                <w:sz w:val="18"/>
                <w:szCs w:val="18"/>
              </w:rPr>
              <w:t>’</w:t>
            </w:r>
            <w:r w:rsidRPr="00290470">
              <w:rPr>
                <w:sz w:val="18"/>
                <w:szCs w:val="18"/>
              </w:rPr>
              <w:t>s Internal Web Page</w:t>
            </w:r>
          </w:p>
        </w:tc>
        <w:tc>
          <w:tcPr>
            <w:tcW w:w="3734" w:type="dxa"/>
            <w:tcBorders>
              <w:top w:val="single" w:sz="6" w:space="0" w:color="000000"/>
              <w:left w:val="single" w:sz="6" w:space="0" w:color="000000"/>
              <w:bottom w:val="single" w:sz="6" w:space="0" w:color="000000"/>
              <w:right w:val="single" w:sz="6" w:space="0" w:color="000000"/>
            </w:tcBorders>
          </w:tcPr>
          <w:p w14:paraId="77466272"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623B9CF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7D0F72" w:rsidRPr="00290470" w14:paraId="7D9E6636"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61C3D6E5" w14:textId="77777777" w:rsidR="007D0F72" w:rsidRPr="00290470" w:rsidRDefault="007D0F72" w:rsidP="00CF15B8">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7D0F72">
              <w:rPr>
                <w:sz w:val="18"/>
                <w:szCs w:val="18"/>
              </w:rPr>
              <w:t>ISA-9a</w:t>
            </w:r>
            <w:r w:rsidRPr="007D0F72">
              <w:rPr>
                <w:sz w:val="18"/>
                <w:szCs w:val="18"/>
              </w:rPr>
              <w:tab/>
              <w:t>Exploring the Construction Inspection Program and the Construction Reactor Oversight Program’s Internal Web Page (for construction inspectors only)</w:t>
            </w:r>
          </w:p>
        </w:tc>
        <w:tc>
          <w:tcPr>
            <w:tcW w:w="3734" w:type="dxa"/>
            <w:tcBorders>
              <w:top w:val="single" w:sz="6" w:space="0" w:color="000000"/>
              <w:left w:val="single" w:sz="6" w:space="0" w:color="000000"/>
              <w:bottom w:val="single" w:sz="6" w:space="0" w:color="000000"/>
              <w:right w:val="single" w:sz="6" w:space="0" w:color="000000"/>
            </w:tcBorders>
          </w:tcPr>
          <w:p w14:paraId="3117EAFB" w14:textId="77777777" w:rsidR="007D0F72" w:rsidRPr="00290470" w:rsidRDefault="007D0F72"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tc>
      </w:tr>
      <w:tr w:rsidR="00042E40" w:rsidRPr="00290470" w14:paraId="13B9C6DF"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40C42D5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ISA-10</w:t>
            </w:r>
            <w:r w:rsidRPr="00290470">
              <w:rPr>
                <w:sz w:val="18"/>
                <w:szCs w:val="18"/>
              </w:rPr>
              <w:tab/>
              <w:t xml:space="preserve">Performance Indicator Program </w:t>
            </w:r>
          </w:p>
        </w:tc>
        <w:tc>
          <w:tcPr>
            <w:tcW w:w="3734" w:type="dxa"/>
            <w:tcBorders>
              <w:top w:val="single" w:sz="6" w:space="0" w:color="000000"/>
              <w:left w:val="single" w:sz="6" w:space="0" w:color="000000"/>
              <w:bottom w:val="single" w:sz="6" w:space="0" w:color="000000"/>
              <w:right w:val="single" w:sz="6" w:space="0" w:color="000000"/>
            </w:tcBorders>
          </w:tcPr>
          <w:p w14:paraId="410B2E1A"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64F485B1"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0CAB2E34"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590F1E3F"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ISA-11</w:t>
            </w:r>
            <w:r w:rsidRPr="00290470">
              <w:rPr>
                <w:sz w:val="18"/>
                <w:szCs w:val="18"/>
              </w:rPr>
              <w:tab/>
              <w:t>Augmented Inspection Team, Special Inspection</w:t>
            </w:r>
          </w:p>
          <w:p w14:paraId="34082A6F" w14:textId="6660FE47" w:rsidR="00042E40" w:rsidRPr="00290470" w:rsidRDefault="001B498E"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rPr>
                <w:sz w:val="18"/>
                <w:szCs w:val="18"/>
              </w:rPr>
            </w:pPr>
            <w:r w:rsidRPr="00290470">
              <w:rPr>
                <w:sz w:val="18"/>
                <w:szCs w:val="18"/>
              </w:rPr>
              <w:t>Team and</w:t>
            </w:r>
            <w:r w:rsidR="00042E40" w:rsidRPr="00290470">
              <w:rPr>
                <w:sz w:val="18"/>
                <w:szCs w:val="18"/>
              </w:rPr>
              <w:t xml:space="preserve"> Incident Inspection Team Activities</w:t>
            </w:r>
          </w:p>
        </w:tc>
        <w:tc>
          <w:tcPr>
            <w:tcW w:w="3734" w:type="dxa"/>
            <w:tcBorders>
              <w:top w:val="single" w:sz="6" w:space="0" w:color="000000"/>
              <w:left w:val="single" w:sz="6" w:space="0" w:color="000000"/>
              <w:bottom w:val="single" w:sz="6" w:space="0" w:color="000000"/>
              <w:right w:val="single" w:sz="6" w:space="0" w:color="000000"/>
            </w:tcBorders>
          </w:tcPr>
          <w:p w14:paraId="3850AC1B"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9E7621A"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B80D520"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1E18418E"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ISA-12</w:t>
            </w:r>
            <w:r w:rsidRPr="00290470">
              <w:rPr>
                <w:sz w:val="18"/>
                <w:szCs w:val="18"/>
              </w:rPr>
              <w:tab/>
              <w:t>Understanding How the Commission Operates</w:t>
            </w:r>
          </w:p>
        </w:tc>
        <w:tc>
          <w:tcPr>
            <w:tcW w:w="3734" w:type="dxa"/>
            <w:tcBorders>
              <w:top w:val="single" w:sz="6" w:space="0" w:color="000000"/>
              <w:left w:val="single" w:sz="6" w:space="0" w:color="000000"/>
              <w:bottom w:val="single" w:sz="6" w:space="0" w:color="000000"/>
              <w:right w:val="single" w:sz="6" w:space="0" w:color="000000"/>
            </w:tcBorders>
          </w:tcPr>
          <w:p w14:paraId="2397B51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E09DD7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21DC5D96"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087CF26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ISA-13</w:t>
            </w:r>
            <w:r w:rsidRPr="00290470">
              <w:rPr>
                <w:sz w:val="18"/>
                <w:szCs w:val="18"/>
              </w:rPr>
              <w:tab/>
              <w:t>Organization and Content of the NRC Inspection Manual</w:t>
            </w:r>
          </w:p>
        </w:tc>
        <w:tc>
          <w:tcPr>
            <w:tcW w:w="3734" w:type="dxa"/>
            <w:tcBorders>
              <w:top w:val="single" w:sz="6" w:space="0" w:color="000000"/>
              <w:left w:val="single" w:sz="6" w:space="0" w:color="000000"/>
              <w:bottom w:val="single" w:sz="6" w:space="0" w:color="000000"/>
              <w:right w:val="single" w:sz="6" w:space="0" w:color="000000"/>
            </w:tcBorders>
          </w:tcPr>
          <w:p w14:paraId="3C6B779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1D6A09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15B86336" w14:textId="77777777" w:rsidTr="00A878D0">
        <w:trPr>
          <w:cantSplit/>
          <w:jc w:val="center"/>
        </w:trPr>
        <w:tc>
          <w:tcPr>
            <w:tcW w:w="5715" w:type="dxa"/>
            <w:tcBorders>
              <w:top w:val="single" w:sz="6" w:space="0" w:color="000000"/>
              <w:left w:val="single" w:sz="6" w:space="0" w:color="000000"/>
              <w:bottom w:val="single" w:sz="6" w:space="0" w:color="000000"/>
              <w:right w:val="single" w:sz="6" w:space="0" w:color="000000"/>
            </w:tcBorders>
          </w:tcPr>
          <w:p w14:paraId="1DFEFFF7" w14:textId="77777777" w:rsidR="00042E40" w:rsidRPr="00290470" w:rsidRDefault="00042E40" w:rsidP="00517119">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290470">
              <w:rPr>
                <w:sz w:val="18"/>
                <w:szCs w:val="18"/>
              </w:rPr>
              <w:t>ISA-14</w:t>
            </w:r>
            <w:r w:rsidRPr="00290470">
              <w:rPr>
                <w:sz w:val="18"/>
                <w:szCs w:val="18"/>
              </w:rPr>
              <w:tab/>
              <w:t>NRC Interagency Agreements</w:t>
            </w:r>
          </w:p>
        </w:tc>
        <w:tc>
          <w:tcPr>
            <w:tcW w:w="3734" w:type="dxa"/>
            <w:tcBorders>
              <w:top w:val="single" w:sz="6" w:space="0" w:color="000000"/>
              <w:left w:val="single" w:sz="6" w:space="0" w:color="000000"/>
              <w:bottom w:val="single" w:sz="6" w:space="0" w:color="000000"/>
              <w:right w:val="single" w:sz="6" w:space="0" w:color="000000"/>
            </w:tcBorders>
          </w:tcPr>
          <w:p w14:paraId="5AAE614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6ED5A8C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bl>
    <w:p w14:paraId="17293B87" w14:textId="77777777" w:rsidR="00A229BE" w:rsidRDefault="00A229BE"/>
    <w:tbl>
      <w:tblPr>
        <w:tblW w:w="0" w:type="auto"/>
        <w:jc w:val="center"/>
        <w:tblLayout w:type="fixed"/>
        <w:tblCellMar>
          <w:left w:w="120" w:type="dxa"/>
          <w:right w:w="120" w:type="dxa"/>
        </w:tblCellMar>
        <w:tblLook w:val="0000" w:firstRow="0" w:lastRow="0" w:firstColumn="0" w:lastColumn="0" w:noHBand="0" w:noVBand="0"/>
      </w:tblPr>
      <w:tblGrid>
        <w:gridCol w:w="5715"/>
        <w:gridCol w:w="7"/>
        <w:gridCol w:w="3773"/>
        <w:gridCol w:w="23"/>
      </w:tblGrid>
      <w:tr w:rsidR="00A229BE" w:rsidRPr="00A229BE" w14:paraId="7E98C624" w14:textId="77777777" w:rsidTr="00965095">
        <w:trPr>
          <w:cantSplit/>
          <w:tblHeader/>
          <w:jc w:val="center"/>
        </w:trPr>
        <w:tc>
          <w:tcPr>
            <w:tcW w:w="9518" w:type="dxa"/>
            <w:gridSpan w:val="4"/>
            <w:tcBorders>
              <w:top w:val="single" w:sz="6" w:space="0" w:color="000000"/>
              <w:left w:val="single" w:sz="6" w:space="0" w:color="000000"/>
              <w:bottom w:val="single" w:sz="6" w:space="0" w:color="000000"/>
              <w:right w:val="single" w:sz="6" w:space="0" w:color="000000"/>
            </w:tcBorders>
          </w:tcPr>
          <w:p w14:paraId="23DD5F2B" w14:textId="4F5A561C" w:rsidR="00A229BE" w:rsidRPr="00A229BE" w:rsidRDefault="00A229BE" w:rsidP="000610F5">
            <w:pPr>
              <w:tabs>
                <w:tab w:val="left" w:pos="-1080"/>
                <w:tab w:val="left" w:pos="-720"/>
                <w:tab w:val="left" w:pos="0"/>
                <w:tab w:val="left" w:pos="420"/>
                <w:tab w:val="left" w:pos="600"/>
                <w:tab w:val="left" w:pos="1440"/>
                <w:tab w:val="left" w:pos="2160"/>
                <w:tab w:val="left" w:pos="2880"/>
                <w:tab w:val="left" w:pos="3420"/>
                <w:tab w:val="left" w:pos="4320"/>
              </w:tabs>
              <w:spacing w:after="58"/>
              <w:rPr>
                <w:iCs/>
              </w:rPr>
            </w:pPr>
            <w:r w:rsidRPr="00A229BE">
              <w:rPr>
                <w:iCs/>
              </w:rPr>
              <w:t>Form 1:  Basic-Level Equivalency Justification</w:t>
            </w:r>
          </w:p>
        </w:tc>
      </w:tr>
      <w:tr w:rsidR="00965095" w:rsidRPr="00AA60E2" w14:paraId="1E6F5EF8" w14:textId="77777777" w:rsidTr="00965095">
        <w:trPr>
          <w:gridAfter w:val="1"/>
          <w:wAfter w:w="23" w:type="dxa"/>
          <w:cantSplit/>
          <w:tblHeader/>
          <w:jc w:val="center"/>
        </w:trPr>
        <w:tc>
          <w:tcPr>
            <w:tcW w:w="5715" w:type="dxa"/>
            <w:tcBorders>
              <w:top w:val="single" w:sz="6" w:space="0" w:color="000000"/>
              <w:left w:val="single" w:sz="6" w:space="0" w:color="000000"/>
              <w:bottom w:val="single" w:sz="6" w:space="0" w:color="000000"/>
              <w:right w:val="single" w:sz="6" w:space="0" w:color="000000"/>
            </w:tcBorders>
          </w:tcPr>
          <w:p w14:paraId="45F644E5" w14:textId="77777777" w:rsidR="00965095" w:rsidRPr="00AA60E2" w:rsidRDefault="00965095" w:rsidP="00965095">
            <w:pPr>
              <w:tabs>
                <w:tab w:val="left" w:pos="-1080"/>
                <w:tab w:val="left" w:pos="-720"/>
                <w:tab w:val="left" w:pos="0"/>
                <w:tab w:val="left" w:pos="420"/>
                <w:tab w:val="left" w:pos="600"/>
                <w:tab w:val="left" w:pos="1440"/>
                <w:tab w:val="left" w:pos="2160"/>
                <w:tab w:val="left" w:pos="2880"/>
                <w:tab w:val="left" w:pos="3420"/>
                <w:tab w:val="left" w:pos="4320"/>
              </w:tabs>
              <w:rPr>
                <w:i/>
                <w:iCs/>
                <w:sz w:val="18"/>
                <w:szCs w:val="18"/>
              </w:rPr>
            </w:pPr>
          </w:p>
          <w:p w14:paraId="13BDDBBD" w14:textId="77777777" w:rsidR="00965095" w:rsidRPr="00AA60E2" w:rsidRDefault="00965095" w:rsidP="00965095">
            <w:pPr>
              <w:tabs>
                <w:tab w:val="left" w:pos="-1080"/>
                <w:tab w:val="left" w:pos="-720"/>
                <w:tab w:val="left" w:pos="0"/>
                <w:tab w:val="left" w:pos="420"/>
                <w:tab w:val="left" w:pos="600"/>
                <w:tab w:val="left" w:pos="1440"/>
                <w:tab w:val="left" w:pos="2160"/>
                <w:tab w:val="left" w:pos="2880"/>
                <w:tab w:val="left" w:pos="3420"/>
                <w:tab w:val="left" w:pos="4320"/>
              </w:tabs>
              <w:spacing w:after="58"/>
              <w:rPr>
                <w:i/>
                <w:iCs/>
                <w:sz w:val="18"/>
                <w:szCs w:val="18"/>
              </w:rPr>
            </w:pPr>
            <w:r w:rsidRPr="00A25951">
              <w:rPr>
                <w:iCs/>
                <w:u w:val="single"/>
              </w:rPr>
              <w:t>Inspector Name:</w:t>
            </w:r>
            <w:r w:rsidRPr="00A25951">
              <w:rPr>
                <w:iCs/>
                <w:sz w:val="18"/>
                <w:szCs w:val="18"/>
                <w:u w:val="single"/>
              </w:rPr>
              <w:t xml:space="preserve"> </w:t>
            </w:r>
            <w:r w:rsidRPr="00A25951">
              <w:rPr>
                <w:iCs/>
                <w:sz w:val="18"/>
                <w:szCs w:val="18"/>
              </w:rPr>
              <w:t>___</w:t>
            </w:r>
            <w:r w:rsidRPr="00AA60E2">
              <w:rPr>
                <w:i/>
                <w:iCs/>
                <w:sz w:val="18"/>
                <w:szCs w:val="18"/>
              </w:rPr>
              <w:t>_____________________________</w:t>
            </w:r>
          </w:p>
        </w:tc>
        <w:tc>
          <w:tcPr>
            <w:tcW w:w="3780" w:type="dxa"/>
            <w:gridSpan w:val="2"/>
            <w:tcBorders>
              <w:top w:val="single" w:sz="6" w:space="0" w:color="000000"/>
              <w:left w:val="single" w:sz="6" w:space="0" w:color="000000"/>
              <w:bottom w:val="single" w:sz="6" w:space="0" w:color="000000"/>
              <w:right w:val="single" w:sz="6" w:space="0" w:color="000000"/>
            </w:tcBorders>
          </w:tcPr>
          <w:p w14:paraId="75A38D44" w14:textId="77777777" w:rsidR="00965095" w:rsidRPr="00A25951" w:rsidRDefault="00965095" w:rsidP="000610F5">
            <w:pPr>
              <w:tabs>
                <w:tab w:val="left" w:pos="-1080"/>
                <w:tab w:val="left" w:pos="-720"/>
                <w:tab w:val="left" w:pos="0"/>
                <w:tab w:val="left" w:pos="420"/>
                <w:tab w:val="left" w:pos="600"/>
                <w:tab w:val="left" w:pos="1440"/>
                <w:tab w:val="left" w:pos="2160"/>
                <w:tab w:val="left" w:pos="2880"/>
                <w:tab w:val="left" w:pos="3420"/>
                <w:tab w:val="left" w:pos="4320"/>
              </w:tabs>
              <w:spacing w:after="58"/>
              <w:rPr>
                <w:iCs/>
                <w:sz w:val="18"/>
                <w:szCs w:val="18"/>
                <w:u w:val="single"/>
              </w:rPr>
            </w:pPr>
            <w:r w:rsidRPr="00A25951">
              <w:rPr>
                <w:bCs/>
                <w:iCs/>
                <w:sz w:val="18"/>
                <w:szCs w:val="18"/>
                <w:u w:val="single"/>
              </w:rPr>
              <w:t>Identify equivalent training and experience for which the inspector is to be given credit.</w:t>
            </w:r>
          </w:p>
        </w:tc>
      </w:tr>
      <w:tr w:rsidR="00042E40" w:rsidRPr="00290470" w14:paraId="7977996E" w14:textId="77777777" w:rsidTr="00965095">
        <w:trPr>
          <w:cantSplit/>
          <w:trHeight w:val="282"/>
          <w:jc w:val="center"/>
        </w:trPr>
        <w:tc>
          <w:tcPr>
            <w:tcW w:w="5715" w:type="dxa"/>
            <w:tcBorders>
              <w:top w:val="single" w:sz="6" w:space="0" w:color="000000"/>
              <w:left w:val="single" w:sz="6" w:space="0" w:color="000000"/>
              <w:bottom w:val="single" w:sz="6" w:space="0" w:color="000000"/>
              <w:right w:val="single" w:sz="6" w:space="0" w:color="000000"/>
            </w:tcBorders>
          </w:tcPr>
          <w:p w14:paraId="319B0DE9"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ISA-15</w:t>
            </w:r>
            <w:r w:rsidRPr="00290470">
              <w:rPr>
                <w:sz w:val="18"/>
                <w:szCs w:val="18"/>
              </w:rPr>
              <w:tab/>
              <w:t>Interaction with the Public</w:t>
            </w:r>
          </w:p>
        </w:tc>
        <w:tc>
          <w:tcPr>
            <w:tcW w:w="3803" w:type="dxa"/>
            <w:gridSpan w:val="3"/>
            <w:tcBorders>
              <w:top w:val="single" w:sz="6" w:space="0" w:color="000000"/>
              <w:left w:val="single" w:sz="6" w:space="0" w:color="000000"/>
              <w:bottom w:val="single" w:sz="6" w:space="0" w:color="000000"/>
              <w:right w:val="single" w:sz="6" w:space="0" w:color="000000"/>
            </w:tcBorders>
          </w:tcPr>
          <w:p w14:paraId="247177DE"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3010396B"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517E0788" w14:textId="77777777" w:rsidTr="00965095">
        <w:trPr>
          <w:cantSplit/>
          <w:trHeight w:val="390"/>
          <w:jc w:val="center"/>
        </w:trPr>
        <w:tc>
          <w:tcPr>
            <w:tcW w:w="5715" w:type="dxa"/>
            <w:tcBorders>
              <w:top w:val="single" w:sz="6" w:space="0" w:color="000000"/>
              <w:left w:val="single" w:sz="6" w:space="0" w:color="000000"/>
              <w:bottom w:val="single" w:sz="6" w:space="0" w:color="000000"/>
              <w:right w:val="single" w:sz="6" w:space="0" w:color="000000"/>
            </w:tcBorders>
          </w:tcPr>
          <w:p w14:paraId="7C460FD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r w:rsidRPr="00290470">
              <w:rPr>
                <w:sz w:val="18"/>
                <w:szCs w:val="18"/>
              </w:rPr>
              <w:t>ISA-16</w:t>
            </w:r>
            <w:r w:rsidR="00437901">
              <w:rPr>
                <w:sz w:val="18"/>
                <w:szCs w:val="18"/>
              </w:rPr>
              <w:t xml:space="preserve"> </w:t>
            </w:r>
            <w:r w:rsidRPr="00290470">
              <w:rPr>
                <w:sz w:val="18"/>
                <w:szCs w:val="18"/>
              </w:rPr>
              <w:t>Contacts with the Media</w:t>
            </w:r>
          </w:p>
        </w:tc>
        <w:tc>
          <w:tcPr>
            <w:tcW w:w="3803" w:type="dxa"/>
            <w:gridSpan w:val="3"/>
            <w:tcBorders>
              <w:top w:val="single" w:sz="6" w:space="0" w:color="000000"/>
              <w:left w:val="single" w:sz="6" w:space="0" w:color="000000"/>
              <w:bottom w:val="single" w:sz="6" w:space="0" w:color="000000"/>
              <w:right w:val="single" w:sz="6" w:space="0" w:color="000000"/>
            </w:tcBorders>
          </w:tcPr>
          <w:p w14:paraId="26D98C56"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2E976C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34D0429A"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6AF3CD7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ISA-17</w:t>
            </w:r>
            <w:r w:rsidRPr="00290470">
              <w:rPr>
                <w:sz w:val="18"/>
                <w:szCs w:val="18"/>
              </w:rPr>
              <w:tab/>
              <w:t>Institute of Nuclear Power Operations, Nuclear Energy Institute, and National Organization of Test, Research and Training Reactors</w:t>
            </w:r>
          </w:p>
        </w:tc>
        <w:tc>
          <w:tcPr>
            <w:tcW w:w="3796" w:type="dxa"/>
            <w:gridSpan w:val="2"/>
            <w:tcBorders>
              <w:top w:val="single" w:sz="6" w:space="0" w:color="000000"/>
              <w:left w:val="single" w:sz="6" w:space="0" w:color="000000"/>
              <w:bottom w:val="single" w:sz="6" w:space="0" w:color="000000"/>
              <w:right w:val="single" w:sz="6" w:space="0" w:color="000000"/>
            </w:tcBorders>
          </w:tcPr>
          <w:p w14:paraId="261D3B26"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4A72E537"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627AB6DF"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3497DCB2" w14:textId="77777777" w:rsidR="00ED0104"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ISA-18</w:t>
            </w:r>
            <w:r w:rsidRPr="00290470">
              <w:rPr>
                <w:sz w:val="18"/>
                <w:szCs w:val="18"/>
              </w:rPr>
              <w:tab/>
              <w:t>The Freedom of Information Act and the Privacy Act</w:t>
            </w:r>
          </w:p>
        </w:tc>
        <w:tc>
          <w:tcPr>
            <w:tcW w:w="3796" w:type="dxa"/>
            <w:gridSpan w:val="2"/>
            <w:tcBorders>
              <w:top w:val="single" w:sz="6" w:space="0" w:color="000000"/>
              <w:left w:val="single" w:sz="6" w:space="0" w:color="000000"/>
              <w:bottom w:val="single" w:sz="6" w:space="0" w:color="000000"/>
              <w:right w:val="single" w:sz="6" w:space="0" w:color="000000"/>
            </w:tcBorders>
          </w:tcPr>
          <w:p w14:paraId="40FA6ED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54B477EF"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18C66C8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ISA-19</w:t>
            </w:r>
            <w:r w:rsidRPr="00290470">
              <w:rPr>
                <w:sz w:val="18"/>
                <w:szCs w:val="18"/>
              </w:rPr>
              <w:tab/>
              <w:t>Entrance and Exit Meetings</w:t>
            </w:r>
          </w:p>
        </w:tc>
        <w:tc>
          <w:tcPr>
            <w:tcW w:w="3796" w:type="dxa"/>
            <w:gridSpan w:val="2"/>
            <w:tcBorders>
              <w:top w:val="single" w:sz="6" w:space="0" w:color="000000"/>
              <w:left w:val="single" w:sz="6" w:space="0" w:color="000000"/>
              <w:bottom w:val="single" w:sz="6" w:space="0" w:color="000000"/>
              <w:right w:val="single" w:sz="6" w:space="0" w:color="000000"/>
            </w:tcBorders>
          </w:tcPr>
          <w:p w14:paraId="0F3DE63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603AA375"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2A69E40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ISA-20</w:t>
            </w:r>
            <w:r w:rsidRPr="00290470">
              <w:rPr>
                <w:sz w:val="18"/>
                <w:szCs w:val="18"/>
              </w:rPr>
              <w:tab/>
              <w:t>Documenting Inspection Findings</w:t>
            </w:r>
          </w:p>
        </w:tc>
        <w:tc>
          <w:tcPr>
            <w:tcW w:w="3796" w:type="dxa"/>
            <w:gridSpan w:val="2"/>
            <w:tcBorders>
              <w:top w:val="single" w:sz="6" w:space="0" w:color="000000"/>
              <w:left w:val="single" w:sz="6" w:space="0" w:color="000000"/>
              <w:bottom w:val="single" w:sz="6" w:space="0" w:color="000000"/>
              <w:right w:val="single" w:sz="6" w:space="0" w:color="000000"/>
            </w:tcBorders>
          </w:tcPr>
          <w:p w14:paraId="3B5D3F47"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035147C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5C979AA0"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449DB25F"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ISA-21</w:t>
            </w:r>
            <w:r w:rsidRPr="009B3D83">
              <w:rPr>
                <w:sz w:val="18"/>
                <w:szCs w:val="18"/>
              </w:rPr>
              <w:tab/>
              <w:t>Open, Collaborative Working Environment &amp; Ways to Raise Differing Views</w:t>
            </w:r>
          </w:p>
        </w:tc>
        <w:tc>
          <w:tcPr>
            <w:tcW w:w="3796" w:type="dxa"/>
            <w:gridSpan w:val="2"/>
            <w:tcBorders>
              <w:top w:val="single" w:sz="6" w:space="0" w:color="000000"/>
              <w:left w:val="single" w:sz="6" w:space="0" w:color="000000"/>
              <w:bottom w:val="single" w:sz="6" w:space="0" w:color="000000"/>
              <w:right w:val="single" w:sz="6" w:space="0" w:color="000000"/>
            </w:tcBorders>
          </w:tcPr>
          <w:p w14:paraId="70D0C272"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13C08AC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76C7A418"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3F13D2C7"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ISA-22</w:t>
            </w:r>
            <w:r w:rsidRPr="00290470">
              <w:rPr>
                <w:sz w:val="18"/>
                <w:szCs w:val="18"/>
              </w:rPr>
              <w:tab/>
              <w:t xml:space="preserve">Overview of 10 CFR Part 50 (for power reactor </w:t>
            </w:r>
            <w:r w:rsidR="00A411A8">
              <w:rPr>
                <w:sz w:val="18"/>
                <w:szCs w:val="18"/>
              </w:rPr>
              <w:t xml:space="preserve">and construction </w:t>
            </w:r>
            <w:r w:rsidRPr="00290470">
              <w:rPr>
                <w:sz w:val="18"/>
                <w:szCs w:val="18"/>
              </w:rPr>
              <w:t>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7689F049" w14:textId="77777777" w:rsidR="00042E40" w:rsidRPr="00290470" w:rsidRDefault="00042E40" w:rsidP="00E53E15">
            <w:pPr>
              <w:spacing w:line="120" w:lineRule="exact"/>
              <w:rPr>
                <w:sz w:val="18"/>
                <w:szCs w:val="18"/>
              </w:rPr>
            </w:pPr>
          </w:p>
          <w:p w14:paraId="24D4121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7D0F72" w:rsidRPr="00290470" w14:paraId="49CF2785"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63EF2A72" w14:textId="36404DDE" w:rsidR="007D0F72" w:rsidRPr="00290470" w:rsidRDefault="007D0F72"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7D0F72">
              <w:rPr>
                <w:sz w:val="18"/>
                <w:szCs w:val="18"/>
              </w:rPr>
              <w:t>ISA-22</w:t>
            </w:r>
            <w:r w:rsidR="001B498E" w:rsidRPr="007D0F72">
              <w:rPr>
                <w:sz w:val="18"/>
                <w:szCs w:val="18"/>
              </w:rPr>
              <w:t>a Overview</w:t>
            </w:r>
            <w:r w:rsidRPr="007D0F72">
              <w:rPr>
                <w:sz w:val="18"/>
                <w:szCs w:val="18"/>
              </w:rPr>
              <w:t xml:space="preserve"> of 10 CFR Part 52 (for construction 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693C4FD2" w14:textId="77777777" w:rsidR="007D0F72" w:rsidRPr="00290470" w:rsidRDefault="007D0F72" w:rsidP="00E53E15">
            <w:pPr>
              <w:spacing w:line="120" w:lineRule="exact"/>
              <w:rPr>
                <w:sz w:val="18"/>
                <w:szCs w:val="18"/>
              </w:rPr>
            </w:pPr>
          </w:p>
        </w:tc>
      </w:tr>
      <w:tr w:rsidR="00042E40" w:rsidRPr="00290470" w14:paraId="5C69EC02"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2B2BF94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ISA-23</w:t>
            </w:r>
            <w:r w:rsidRPr="00290470">
              <w:rPr>
                <w:sz w:val="18"/>
                <w:szCs w:val="18"/>
              </w:rPr>
              <w:tab/>
              <w:t>Overview of 10 CFR Part 19 and10 CFR Part 20</w:t>
            </w:r>
          </w:p>
        </w:tc>
        <w:tc>
          <w:tcPr>
            <w:tcW w:w="3796" w:type="dxa"/>
            <w:gridSpan w:val="2"/>
            <w:tcBorders>
              <w:top w:val="single" w:sz="6" w:space="0" w:color="000000"/>
              <w:left w:val="single" w:sz="6" w:space="0" w:color="000000"/>
              <w:bottom w:val="single" w:sz="6" w:space="0" w:color="000000"/>
              <w:right w:val="single" w:sz="6" w:space="0" w:color="000000"/>
            </w:tcBorders>
          </w:tcPr>
          <w:p w14:paraId="5107CC99"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3340EA51"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7B99DB61"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668FE69C"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ISA-24</w:t>
            </w:r>
            <w:r w:rsidRPr="00290470">
              <w:rPr>
                <w:sz w:val="18"/>
                <w:szCs w:val="18"/>
              </w:rPr>
              <w:tab/>
              <w:t>Licensee-Specific Regulatory Documents and Procedures</w:t>
            </w:r>
          </w:p>
        </w:tc>
        <w:tc>
          <w:tcPr>
            <w:tcW w:w="3796" w:type="dxa"/>
            <w:gridSpan w:val="2"/>
            <w:tcBorders>
              <w:top w:val="single" w:sz="6" w:space="0" w:color="000000"/>
              <w:left w:val="single" w:sz="6" w:space="0" w:color="000000"/>
              <w:bottom w:val="single" w:sz="6" w:space="0" w:color="000000"/>
              <w:right w:val="single" w:sz="6" w:space="0" w:color="000000"/>
            </w:tcBorders>
          </w:tcPr>
          <w:p w14:paraId="398EDF5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391BD3D1"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4FAE609E"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58820C00" w14:textId="5BF80FFE" w:rsidR="00ED0104" w:rsidRPr="00290470" w:rsidRDefault="00042E40" w:rsidP="00517119">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ISA-25</w:t>
            </w:r>
            <w:r w:rsidRPr="00290470">
              <w:rPr>
                <w:sz w:val="18"/>
                <w:szCs w:val="18"/>
              </w:rPr>
              <w:tab/>
              <w:t xml:space="preserve">Security Requirements for Nuclear Power </w:t>
            </w:r>
            <w:r w:rsidR="001B498E" w:rsidRPr="00290470">
              <w:rPr>
                <w:sz w:val="18"/>
                <w:szCs w:val="18"/>
              </w:rPr>
              <w:t>Plants (</w:t>
            </w:r>
            <w:r w:rsidRPr="00290470">
              <w:rPr>
                <w:sz w:val="18"/>
                <w:szCs w:val="18"/>
              </w:rPr>
              <w:t xml:space="preserve">for power reactor </w:t>
            </w:r>
            <w:r w:rsidR="00A411A8">
              <w:rPr>
                <w:sz w:val="18"/>
                <w:szCs w:val="18"/>
              </w:rPr>
              <w:t xml:space="preserve">and construction </w:t>
            </w:r>
            <w:r w:rsidRPr="00290470">
              <w:rPr>
                <w:sz w:val="18"/>
                <w:szCs w:val="18"/>
              </w:rPr>
              <w:t>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10134E45"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39DF06AB"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6FBD6609" w14:textId="77777777" w:rsidR="00ED0104" w:rsidRPr="00290470" w:rsidRDefault="00042E40" w:rsidP="00517119">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290470">
              <w:rPr>
                <w:sz w:val="18"/>
                <w:szCs w:val="18"/>
              </w:rPr>
              <w:t>ISA-26</w:t>
            </w:r>
            <w:r w:rsidRPr="00290470">
              <w:rPr>
                <w:sz w:val="18"/>
                <w:szCs w:val="18"/>
              </w:rPr>
              <w:tab/>
              <w:t xml:space="preserve">Exploring the Operating Reactor Assessment Program (for power reactor </w:t>
            </w:r>
            <w:r w:rsidR="00A411A8">
              <w:rPr>
                <w:sz w:val="18"/>
                <w:szCs w:val="18"/>
              </w:rPr>
              <w:t xml:space="preserve">and construction </w:t>
            </w:r>
            <w:r w:rsidRPr="00290470">
              <w:rPr>
                <w:sz w:val="18"/>
                <w:szCs w:val="18"/>
              </w:rPr>
              <w:t>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500062E7"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7D0F72" w:rsidRPr="00290470" w14:paraId="102FC662"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3C0FA44A" w14:textId="18B7E9F4" w:rsidR="00ED0104" w:rsidRPr="00290470" w:rsidRDefault="007D0F72" w:rsidP="00517119">
            <w:pPr>
              <w:tabs>
                <w:tab w:val="left" w:pos="-1080"/>
                <w:tab w:val="left" w:pos="-720"/>
                <w:tab w:val="left" w:pos="0"/>
                <w:tab w:val="left" w:pos="420"/>
                <w:tab w:val="left" w:pos="600"/>
                <w:tab w:val="left" w:pos="1440"/>
                <w:tab w:val="left" w:pos="2160"/>
                <w:tab w:val="left" w:pos="2880"/>
                <w:tab w:val="left" w:pos="3420"/>
                <w:tab w:val="left" w:pos="4320"/>
              </w:tabs>
              <w:ind w:left="600" w:hanging="600"/>
              <w:rPr>
                <w:sz w:val="18"/>
                <w:szCs w:val="18"/>
              </w:rPr>
            </w:pPr>
            <w:r w:rsidRPr="007D0F72">
              <w:rPr>
                <w:sz w:val="18"/>
                <w:szCs w:val="18"/>
              </w:rPr>
              <w:t>ISA-26</w:t>
            </w:r>
            <w:r w:rsidR="001B498E" w:rsidRPr="007D0F72">
              <w:rPr>
                <w:sz w:val="18"/>
                <w:szCs w:val="18"/>
              </w:rPr>
              <w:t>a Exploring</w:t>
            </w:r>
            <w:r w:rsidRPr="007D0F72">
              <w:rPr>
                <w:sz w:val="18"/>
                <w:szCs w:val="18"/>
              </w:rPr>
              <w:t xml:space="preserve"> the Construction Assessment </w:t>
            </w:r>
            <w:r w:rsidR="001B498E" w:rsidRPr="007D0F72">
              <w:rPr>
                <w:sz w:val="18"/>
                <w:szCs w:val="18"/>
              </w:rPr>
              <w:t>Program (</w:t>
            </w:r>
            <w:r w:rsidRPr="007D0F72">
              <w:rPr>
                <w:sz w:val="18"/>
                <w:szCs w:val="18"/>
              </w:rPr>
              <w:t>for construction 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3F1E8060" w14:textId="77777777" w:rsidR="007D0F72" w:rsidRPr="00290470" w:rsidRDefault="007D0F72"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3AD44D55" w14:textId="77777777" w:rsidTr="00965095">
        <w:trPr>
          <w:cantSplit/>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13DA5979" w14:textId="77777777" w:rsidR="00042E40" w:rsidRPr="00290470" w:rsidRDefault="00042E40" w:rsidP="00B16FCB">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r w:rsidRPr="00607F5D">
              <w:rPr>
                <w:sz w:val="18"/>
                <w:szCs w:val="18"/>
              </w:rPr>
              <w:t xml:space="preserve">ISA-27 </w:t>
            </w:r>
            <w:r w:rsidRPr="00607F5D">
              <w:rPr>
                <w:color w:val="000000"/>
                <w:sz w:val="18"/>
                <w:szCs w:val="18"/>
              </w:rPr>
              <w:t>Generic Communications</w:t>
            </w:r>
          </w:p>
        </w:tc>
        <w:tc>
          <w:tcPr>
            <w:tcW w:w="3796" w:type="dxa"/>
            <w:gridSpan w:val="2"/>
            <w:tcBorders>
              <w:top w:val="single" w:sz="6" w:space="0" w:color="000000"/>
              <w:left w:val="single" w:sz="6" w:space="0" w:color="000000"/>
              <w:bottom w:val="single" w:sz="6" w:space="0" w:color="000000"/>
              <w:right w:val="single" w:sz="6" w:space="0" w:color="000000"/>
            </w:tcBorders>
            <w:vAlign w:val="center"/>
          </w:tcPr>
          <w:p w14:paraId="3AA72F74" w14:textId="77777777" w:rsidR="00042E40" w:rsidRPr="00290470" w:rsidRDefault="00042E40" w:rsidP="00B16FCB">
            <w:pPr>
              <w:spacing w:line="120" w:lineRule="exact"/>
              <w:rPr>
                <w:sz w:val="18"/>
                <w:szCs w:val="18"/>
              </w:rPr>
            </w:pPr>
          </w:p>
        </w:tc>
      </w:tr>
      <w:tr w:rsidR="00042E40" w:rsidRPr="00290470" w14:paraId="1F0DC55B" w14:textId="77777777" w:rsidTr="00965095">
        <w:trPr>
          <w:cantSplit/>
          <w:jc w:val="center"/>
        </w:trPr>
        <w:tc>
          <w:tcPr>
            <w:tcW w:w="9518" w:type="dxa"/>
            <w:gridSpan w:val="4"/>
            <w:tcBorders>
              <w:top w:val="single" w:sz="6" w:space="0" w:color="000000"/>
              <w:left w:val="single" w:sz="6" w:space="0" w:color="000000"/>
              <w:bottom w:val="single" w:sz="6" w:space="0" w:color="000000"/>
              <w:right w:val="single" w:sz="6" w:space="0" w:color="000000"/>
            </w:tcBorders>
          </w:tcPr>
          <w:p w14:paraId="7DA787B2" w14:textId="77777777" w:rsidR="00042E40" w:rsidRPr="00A25951"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u w:val="single"/>
              </w:rPr>
            </w:pPr>
            <w:r w:rsidRPr="00A25951">
              <w:rPr>
                <w:bCs/>
                <w:iCs/>
                <w:sz w:val="18"/>
                <w:szCs w:val="18"/>
                <w:u w:val="single"/>
              </w:rPr>
              <w:t>C.  On-the-Job Training Activities</w:t>
            </w:r>
          </w:p>
        </w:tc>
      </w:tr>
      <w:tr w:rsidR="00042E40" w:rsidRPr="00290470" w14:paraId="66AB3B4D"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6E58FA1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OJT-1</w:t>
            </w:r>
            <w:r w:rsidRPr="00290470">
              <w:rPr>
                <w:sz w:val="18"/>
                <w:szCs w:val="18"/>
              </w:rPr>
              <w:tab/>
              <w:t>Facility Familiarization Tour with a Qualified Inspector</w:t>
            </w:r>
          </w:p>
        </w:tc>
        <w:tc>
          <w:tcPr>
            <w:tcW w:w="3796" w:type="dxa"/>
            <w:gridSpan w:val="2"/>
            <w:tcBorders>
              <w:top w:val="single" w:sz="6" w:space="0" w:color="000000"/>
              <w:left w:val="single" w:sz="6" w:space="0" w:color="000000"/>
              <w:bottom w:val="single" w:sz="6" w:space="0" w:color="000000"/>
              <w:right w:val="single" w:sz="6" w:space="0" w:color="000000"/>
            </w:tcBorders>
          </w:tcPr>
          <w:p w14:paraId="6680245E"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5D001179"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542A7D63"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520EEBD6"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OJT-2</w:t>
            </w:r>
            <w:r w:rsidRPr="00290470">
              <w:rPr>
                <w:sz w:val="18"/>
                <w:szCs w:val="18"/>
              </w:rPr>
              <w:tab/>
              <w:t>Control Room Tour with Resident or Other Qualified Inspector</w:t>
            </w:r>
          </w:p>
        </w:tc>
        <w:tc>
          <w:tcPr>
            <w:tcW w:w="3796" w:type="dxa"/>
            <w:gridSpan w:val="2"/>
            <w:tcBorders>
              <w:top w:val="single" w:sz="6" w:space="0" w:color="000000"/>
              <w:left w:val="single" w:sz="6" w:space="0" w:color="000000"/>
              <w:bottom w:val="single" w:sz="6" w:space="0" w:color="000000"/>
              <w:right w:val="single" w:sz="6" w:space="0" w:color="000000"/>
            </w:tcBorders>
          </w:tcPr>
          <w:p w14:paraId="217A5C0B"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6E29C9AA"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AE7495" w:rsidRPr="00290470" w14:paraId="4051F33E"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2B4C1652" w14:textId="569EA5D9" w:rsidR="00AE7495" w:rsidRPr="00290470" w:rsidRDefault="00AE7495"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FE199F">
              <w:rPr>
                <w:sz w:val="18"/>
                <w:szCs w:val="18"/>
              </w:rPr>
              <w:t>OJT-</w:t>
            </w:r>
            <w:r w:rsidR="001B498E">
              <w:rPr>
                <w:sz w:val="18"/>
                <w:szCs w:val="18"/>
              </w:rPr>
              <w:t>3</w:t>
            </w:r>
            <w:r w:rsidR="001B498E" w:rsidRPr="00FE199F">
              <w:rPr>
                <w:sz w:val="18"/>
                <w:szCs w:val="18"/>
              </w:rPr>
              <w:t xml:space="preserve"> On</w:t>
            </w:r>
            <w:r w:rsidRPr="00FE199F">
              <w:rPr>
                <w:sz w:val="18"/>
                <w:szCs w:val="18"/>
              </w:rPr>
              <w:t>-Site Inspector Emergency Response</w:t>
            </w:r>
          </w:p>
        </w:tc>
        <w:tc>
          <w:tcPr>
            <w:tcW w:w="3796" w:type="dxa"/>
            <w:gridSpan w:val="2"/>
            <w:tcBorders>
              <w:top w:val="single" w:sz="6" w:space="0" w:color="000000"/>
              <w:left w:val="single" w:sz="6" w:space="0" w:color="000000"/>
              <w:bottom w:val="single" w:sz="6" w:space="0" w:color="000000"/>
              <w:right w:val="single" w:sz="6" w:space="0" w:color="000000"/>
            </w:tcBorders>
          </w:tcPr>
          <w:p w14:paraId="21010CBA" w14:textId="77777777" w:rsidR="00AE7495" w:rsidRPr="00290470" w:rsidRDefault="00AE7495"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tc>
      </w:tr>
      <w:tr w:rsidR="00042E40" w:rsidRPr="00290470" w14:paraId="5547A4EE"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7D1917E7" w14:textId="58B2A2A2"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OJT</w:t>
            </w:r>
            <w:r w:rsidR="006E3573">
              <w:rPr>
                <w:sz w:val="18"/>
                <w:szCs w:val="18"/>
              </w:rPr>
              <w:t>-</w:t>
            </w:r>
            <w:r w:rsidR="00AE7495">
              <w:rPr>
                <w:sz w:val="18"/>
                <w:szCs w:val="18"/>
              </w:rPr>
              <w:t>4</w:t>
            </w:r>
            <w:r w:rsidRPr="00290470">
              <w:rPr>
                <w:sz w:val="18"/>
                <w:szCs w:val="18"/>
              </w:rPr>
              <w:tab/>
              <w:t xml:space="preserve">Licensee Plan-of-the-Day Meeting (for power reactor </w:t>
            </w:r>
            <w:r w:rsidR="00BE7E4C">
              <w:rPr>
                <w:sz w:val="18"/>
                <w:szCs w:val="18"/>
              </w:rPr>
              <w:t xml:space="preserve">and construction </w:t>
            </w:r>
            <w:r w:rsidRPr="00290470">
              <w:rPr>
                <w:sz w:val="18"/>
                <w:szCs w:val="18"/>
              </w:rPr>
              <w:t>inspectors only)</w:t>
            </w:r>
          </w:p>
        </w:tc>
        <w:tc>
          <w:tcPr>
            <w:tcW w:w="3796" w:type="dxa"/>
            <w:gridSpan w:val="2"/>
            <w:tcBorders>
              <w:top w:val="single" w:sz="6" w:space="0" w:color="000000"/>
              <w:left w:val="single" w:sz="6" w:space="0" w:color="000000"/>
              <w:bottom w:val="single" w:sz="6" w:space="0" w:color="000000"/>
              <w:right w:val="single" w:sz="6" w:space="0" w:color="000000"/>
            </w:tcBorders>
          </w:tcPr>
          <w:p w14:paraId="46B6EA0F"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723E2613"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77495507"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388F2C62" w14:textId="58160CAC"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OJT-</w:t>
            </w:r>
            <w:r w:rsidR="00AE7495">
              <w:rPr>
                <w:sz w:val="18"/>
                <w:szCs w:val="18"/>
              </w:rPr>
              <w:t>5</w:t>
            </w:r>
            <w:r w:rsidRPr="00290470">
              <w:rPr>
                <w:sz w:val="18"/>
                <w:szCs w:val="18"/>
              </w:rPr>
              <w:tab/>
              <w:t>Inspection Activities</w:t>
            </w:r>
          </w:p>
        </w:tc>
        <w:tc>
          <w:tcPr>
            <w:tcW w:w="3796" w:type="dxa"/>
            <w:gridSpan w:val="2"/>
            <w:tcBorders>
              <w:top w:val="single" w:sz="6" w:space="0" w:color="000000"/>
              <w:left w:val="single" w:sz="6" w:space="0" w:color="000000"/>
              <w:bottom w:val="single" w:sz="6" w:space="0" w:color="000000"/>
              <w:right w:val="single" w:sz="6" w:space="0" w:color="000000"/>
            </w:tcBorders>
          </w:tcPr>
          <w:p w14:paraId="67A670FC"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r w:rsidR="00042E40" w:rsidRPr="00290470" w14:paraId="4B452129" w14:textId="77777777" w:rsidTr="00965095">
        <w:trPr>
          <w:cantSplit/>
          <w:trHeight w:val="403"/>
          <w:jc w:val="center"/>
        </w:trPr>
        <w:tc>
          <w:tcPr>
            <w:tcW w:w="5722" w:type="dxa"/>
            <w:gridSpan w:val="2"/>
            <w:tcBorders>
              <w:top w:val="single" w:sz="6" w:space="0" w:color="000000"/>
              <w:left w:val="single" w:sz="6" w:space="0" w:color="000000"/>
              <w:bottom w:val="single" w:sz="6" w:space="0" w:color="000000"/>
              <w:right w:val="single" w:sz="6" w:space="0" w:color="000000"/>
            </w:tcBorders>
          </w:tcPr>
          <w:p w14:paraId="534FD372" w14:textId="60F10AEF"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sz w:val="18"/>
                <w:szCs w:val="18"/>
              </w:rPr>
            </w:pPr>
            <w:r w:rsidRPr="00290470">
              <w:rPr>
                <w:sz w:val="18"/>
                <w:szCs w:val="18"/>
              </w:rPr>
              <w:t>OJT-</w:t>
            </w:r>
            <w:r w:rsidR="00AE7495">
              <w:rPr>
                <w:sz w:val="18"/>
                <w:szCs w:val="18"/>
              </w:rPr>
              <w:t>6</w:t>
            </w:r>
            <w:r w:rsidRPr="00290470">
              <w:rPr>
                <w:sz w:val="18"/>
                <w:szCs w:val="18"/>
              </w:rPr>
              <w:tab/>
              <w:t>Documenting Inspection Findings</w:t>
            </w:r>
          </w:p>
        </w:tc>
        <w:tc>
          <w:tcPr>
            <w:tcW w:w="3796" w:type="dxa"/>
            <w:gridSpan w:val="2"/>
            <w:tcBorders>
              <w:top w:val="single" w:sz="6" w:space="0" w:color="000000"/>
              <w:left w:val="single" w:sz="6" w:space="0" w:color="000000"/>
              <w:bottom w:val="single" w:sz="6" w:space="0" w:color="000000"/>
              <w:right w:val="single" w:sz="6" w:space="0" w:color="000000"/>
            </w:tcBorders>
          </w:tcPr>
          <w:p w14:paraId="386F9774"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rPr>
                <w:sz w:val="18"/>
                <w:szCs w:val="18"/>
              </w:rPr>
            </w:pPr>
          </w:p>
          <w:p w14:paraId="2C120B38"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spacing w:after="58"/>
              <w:rPr>
                <w:sz w:val="18"/>
                <w:szCs w:val="18"/>
              </w:rPr>
            </w:pPr>
          </w:p>
        </w:tc>
      </w:tr>
    </w:tbl>
    <w:p w14:paraId="3615F61D"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3420" w:hanging="3420"/>
      </w:pPr>
      <w:r w:rsidRPr="00290470">
        <w:t>Supervisor</w:t>
      </w:r>
      <w:r w:rsidR="00CF15B8">
        <w:t>’</w:t>
      </w:r>
      <w:r w:rsidRPr="00290470">
        <w:t xml:space="preserve">s Recommendation </w:t>
      </w:r>
      <w:r w:rsidRPr="00290470">
        <w:tab/>
        <w:t>Signature/Date</w:t>
      </w:r>
      <w:r w:rsidRPr="00290470">
        <w:rPr>
          <w:u w:val="single"/>
        </w:rPr>
        <w:t>____________________________</w:t>
      </w:r>
    </w:p>
    <w:p w14:paraId="038F96AC"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pPr>
    </w:p>
    <w:p w14:paraId="3693F9AF"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ind w:left="3420" w:hanging="3420"/>
      </w:pPr>
      <w:r w:rsidRPr="00290470">
        <w:t>Division Director</w:t>
      </w:r>
      <w:r w:rsidR="00CF15B8">
        <w:t>’</w:t>
      </w:r>
      <w:r w:rsidRPr="00290470">
        <w:t>s Approval</w:t>
      </w:r>
      <w:r w:rsidRPr="00290470">
        <w:tab/>
      </w:r>
      <w:r w:rsidRPr="00290470">
        <w:tab/>
        <w:t>Signature/Date</w:t>
      </w:r>
      <w:r w:rsidRPr="00290470">
        <w:rPr>
          <w:u w:val="single"/>
        </w:rPr>
        <w:t>____________________________</w:t>
      </w:r>
    </w:p>
    <w:p w14:paraId="65DE8710" w14:textId="77777777" w:rsidR="00042E40" w:rsidRPr="00290470" w:rsidRDefault="00042E40" w:rsidP="00E53E15">
      <w:pPr>
        <w:tabs>
          <w:tab w:val="left" w:pos="-1080"/>
          <w:tab w:val="left" w:pos="-720"/>
          <w:tab w:val="left" w:pos="0"/>
          <w:tab w:val="left" w:pos="420"/>
          <w:tab w:val="left" w:pos="600"/>
          <w:tab w:val="left" w:pos="1440"/>
          <w:tab w:val="left" w:pos="2160"/>
          <w:tab w:val="left" w:pos="2880"/>
          <w:tab w:val="left" w:pos="3420"/>
          <w:tab w:val="left" w:pos="4320"/>
        </w:tabs>
      </w:pPr>
    </w:p>
    <w:p w14:paraId="24F05E82" w14:textId="77777777" w:rsidR="00042E40" w:rsidRPr="00290470" w:rsidRDefault="00042E40" w:rsidP="00E53E15">
      <w:pPr>
        <w:tabs>
          <w:tab w:val="left" w:pos="-1080"/>
          <w:tab w:val="left" w:pos="-720"/>
          <w:tab w:val="left" w:pos="0"/>
          <w:tab w:val="left" w:pos="420"/>
          <w:tab w:val="left" w:pos="600"/>
          <w:tab w:val="left" w:pos="1440"/>
          <w:tab w:val="left" w:pos="1800"/>
          <w:tab w:val="left" w:pos="2160"/>
          <w:tab w:val="left" w:pos="2880"/>
          <w:tab w:val="left" w:pos="3420"/>
          <w:tab w:val="left" w:pos="4320"/>
        </w:tabs>
        <w:ind w:left="1440" w:hanging="1440"/>
      </w:pPr>
      <w:r w:rsidRPr="00290470">
        <w:t>Copies to:</w:t>
      </w:r>
      <w:r w:rsidRPr="00290470">
        <w:tab/>
        <w:t>Inspector</w:t>
      </w:r>
    </w:p>
    <w:p w14:paraId="10D8DF67" w14:textId="4855E73A" w:rsidR="00A84A63" w:rsidRPr="00290470" w:rsidRDefault="00A84A63"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pPr>
      <w:ins w:id="163" w:author="Author">
        <w:r>
          <w:t>Supervisor</w:t>
        </w:r>
      </w:ins>
    </w:p>
    <w:p w14:paraId="5A191205" w14:textId="77777777" w:rsidR="00042E40" w:rsidRPr="00290470"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sectPr w:rsidR="00042E40" w:rsidRPr="00290470" w:rsidSect="00D400A3">
          <w:headerReference w:type="default" r:id="rId58"/>
          <w:footerReference w:type="default" r:id="rId59"/>
          <w:pgSz w:w="12240" w:h="15840"/>
          <w:pgMar w:top="1440" w:right="1440" w:bottom="1440" w:left="1440" w:header="720" w:footer="720" w:gutter="0"/>
          <w:cols w:space="720"/>
          <w:noEndnote/>
          <w:docGrid w:linePitch="326"/>
        </w:sectPr>
      </w:pPr>
    </w:p>
    <w:p w14:paraId="236962D3" w14:textId="4827800E" w:rsidR="00042E40" w:rsidRPr="001319BB" w:rsidRDefault="00042E40" w:rsidP="00760DDA">
      <w:pPr>
        <w:pStyle w:val="Heading1IMcenteredtopofpage"/>
      </w:pPr>
      <w:r w:rsidRPr="00290470">
        <w:tab/>
      </w:r>
      <w:r w:rsidR="00D559DA">
        <w:t xml:space="preserve">Attachment 1:  </w:t>
      </w:r>
      <w:r w:rsidRPr="001319BB">
        <w:t xml:space="preserve">Revision History </w:t>
      </w:r>
      <w:r w:rsidRPr="001319BB">
        <w:fldChar w:fldCharType="begin"/>
      </w:r>
      <w:r w:rsidRPr="001319BB">
        <w:instrText xml:space="preserve"> TC "</w:instrText>
      </w:r>
      <w:bookmarkStart w:id="164" w:name="_Toc311547181"/>
      <w:bookmarkStart w:id="165" w:name="_Toc435534984"/>
      <w:bookmarkStart w:id="166" w:name="_Toc83124824"/>
      <w:r w:rsidRPr="001319BB">
        <w:instrText>Revision History Sheet</w:instrText>
      </w:r>
      <w:bookmarkEnd w:id="164"/>
      <w:bookmarkEnd w:id="165"/>
      <w:bookmarkEnd w:id="166"/>
      <w:r w:rsidRPr="001319BB">
        <w:instrText xml:space="preserve">" \f C \l "1" </w:instrText>
      </w:r>
      <w:r w:rsidRPr="001319BB">
        <w:fldChar w:fldCharType="end"/>
      </w:r>
      <w:r w:rsidRPr="001319BB">
        <w:t xml:space="preserve"> for IMC 1245, Appendix A</w:t>
      </w:r>
    </w:p>
    <w:tbl>
      <w:tblPr>
        <w:tblW w:w="13552" w:type="dxa"/>
        <w:tblInd w:w="120" w:type="dxa"/>
        <w:tblLayout w:type="fixed"/>
        <w:tblCellMar>
          <w:left w:w="120" w:type="dxa"/>
          <w:right w:w="120" w:type="dxa"/>
        </w:tblCellMar>
        <w:tblLook w:val="0000" w:firstRow="0" w:lastRow="0" w:firstColumn="0" w:lastColumn="0" w:noHBand="0" w:noVBand="0"/>
      </w:tblPr>
      <w:tblGrid>
        <w:gridCol w:w="1530"/>
        <w:gridCol w:w="1800"/>
        <w:gridCol w:w="5850"/>
        <w:gridCol w:w="1800"/>
        <w:gridCol w:w="2572"/>
      </w:tblGrid>
      <w:tr w:rsidR="00042E40" w:rsidRPr="001319BB" w14:paraId="61F025A3" w14:textId="77777777" w:rsidTr="001F05EC">
        <w:trPr>
          <w:tblHeader/>
        </w:trPr>
        <w:tc>
          <w:tcPr>
            <w:tcW w:w="1530" w:type="dxa"/>
            <w:tcBorders>
              <w:top w:val="single" w:sz="6" w:space="0" w:color="000000"/>
              <w:left w:val="single" w:sz="6" w:space="0" w:color="000000"/>
              <w:bottom w:val="single" w:sz="6" w:space="0" w:color="000000"/>
              <w:right w:val="single" w:sz="6" w:space="0" w:color="000000"/>
            </w:tcBorders>
          </w:tcPr>
          <w:p w14:paraId="1D00F7D2"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Commitment Tracking Number</w:t>
            </w:r>
          </w:p>
        </w:tc>
        <w:tc>
          <w:tcPr>
            <w:tcW w:w="1800" w:type="dxa"/>
            <w:tcBorders>
              <w:top w:val="single" w:sz="6" w:space="0" w:color="000000"/>
              <w:left w:val="single" w:sz="6" w:space="0" w:color="000000"/>
              <w:bottom w:val="single" w:sz="6" w:space="0" w:color="000000"/>
              <w:right w:val="single" w:sz="6" w:space="0" w:color="000000"/>
            </w:tcBorders>
          </w:tcPr>
          <w:p w14:paraId="492FEB7C"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Accession Number</w:t>
            </w:r>
            <w:r w:rsidRPr="00E26A32" w:rsidDel="00657BD1">
              <w:t xml:space="preserve"> </w:t>
            </w:r>
          </w:p>
          <w:p w14:paraId="4E69D6BA"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Issue Date</w:t>
            </w:r>
          </w:p>
          <w:p w14:paraId="4D5F7FE0"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Change Notice</w:t>
            </w:r>
          </w:p>
          <w:p w14:paraId="63B99A33"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5850" w:type="dxa"/>
            <w:tcBorders>
              <w:top w:val="single" w:sz="6" w:space="0" w:color="000000"/>
              <w:left w:val="single" w:sz="6" w:space="0" w:color="000000"/>
              <w:bottom w:val="single" w:sz="6" w:space="0" w:color="000000"/>
              <w:right w:val="single" w:sz="6" w:space="0" w:color="000000"/>
            </w:tcBorders>
          </w:tcPr>
          <w:p w14:paraId="625D90F5"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Description of Change</w:t>
            </w:r>
          </w:p>
        </w:tc>
        <w:tc>
          <w:tcPr>
            <w:tcW w:w="1800" w:type="dxa"/>
            <w:tcBorders>
              <w:top w:val="single" w:sz="6" w:space="0" w:color="000000"/>
              <w:left w:val="single" w:sz="6" w:space="0" w:color="000000"/>
              <w:bottom w:val="single" w:sz="6" w:space="0" w:color="000000"/>
              <w:right w:val="single" w:sz="6" w:space="0" w:color="000000"/>
            </w:tcBorders>
          </w:tcPr>
          <w:p w14:paraId="3A8EFF90"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26A32">
              <w:t>Description of Training Required and Completion Date</w:t>
            </w:r>
          </w:p>
        </w:tc>
        <w:tc>
          <w:tcPr>
            <w:tcW w:w="2572" w:type="dxa"/>
            <w:tcBorders>
              <w:top w:val="single" w:sz="6" w:space="0" w:color="000000"/>
              <w:left w:val="single" w:sz="6" w:space="0" w:color="000000"/>
              <w:bottom w:val="single" w:sz="6" w:space="0" w:color="000000"/>
              <w:right w:val="single" w:sz="6" w:space="0" w:color="000000"/>
            </w:tcBorders>
          </w:tcPr>
          <w:p w14:paraId="1AEF1B1F" w14:textId="3B04AF69" w:rsidR="00042E40" w:rsidRPr="00E26A32" w:rsidRDefault="008660E1" w:rsidP="00FA17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660E1">
              <w:t>Comment Resolution and Closed Feedback Form Accession Number (Pre-Decisional, Non-Public</w:t>
            </w:r>
            <w:r w:rsidR="00B65466">
              <w:t xml:space="preserve"> Information</w:t>
            </w:r>
            <w:r w:rsidRPr="008660E1">
              <w:t>)</w:t>
            </w:r>
          </w:p>
        </w:tc>
      </w:tr>
      <w:tr w:rsidR="00042E40" w:rsidRPr="001319BB" w14:paraId="3129F7D2" w14:textId="77777777" w:rsidTr="002775C0">
        <w:trPr>
          <w:trHeight w:hRule="exact" w:val="1295"/>
        </w:trPr>
        <w:tc>
          <w:tcPr>
            <w:tcW w:w="1530" w:type="dxa"/>
            <w:tcBorders>
              <w:top w:val="single" w:sz="6" w:space="0" w:color="000000"/>
              <w:left w:val="single" w:sz="6" w:space="0" w:color="000000"/>
              <w:bottom w:val="single" w:sz="6" w:space="0" w:color="000000"/>
              <w:right w:val="single" w:sz="6" w:space="0" w:color="000000"/>
            </w:tcBorders>
          </w:tcPr>
          <w:p w14:paraId="54E0D2F4" w14:textId="77777777" w:rsidR="00042E40" w:rsidRPr="00E26A32" w:rsidRDefault="00042E40" w:rsidP="00E53E15">
            <w:pPr>
              <w:tabs>
                <w:tab w:val="center" w:pos="690"/>
                <w:tab w:val="left" w:pos="1080"/>
                <w:tab w:val="left" w:pos="1440"/>
                <w:tab w:val="left" w:pos="2160"/>
                <w:tab w:val="left" w:pos="2880"/>
                <w:tab w:val="left" w:pos="3420"/>
                <w:tab w:val="left" w:pos="4320"/>
              </w:tabs>
              <w:spacing w:after="58"/>
            </w:pPr>
            <w:r w:rsidRPr="00E26A32">
              <w:t>N/A</w:t>
            </w:r>
            <w:r w:rsidRPr="00E26A32">
              <w:tab/>
            </w:r>
          </w:p>
        </w:tc>
        <w:tc>
          <w:tcPr>
            <w:tcW w:w="1800" w:type="dxa"/>
            <w:tcBorders>
              <w:top w:val="single" w:sz="6" w:space="0" w:color="000000"/>
              <w:left w:val="single" w:sz="6" w:space="0" w:color="000000"/>
              <w:bottom w:val="single" w:sz="6" w:space="0" w:color="000000"/>
              <w:right w:val="single" w:sz="6" w:space="0" w:color="000000"/>
            </w:tcBorders>
          </w:tcPr>
          <w:p w14:paraId="111CEB81" w14:textId="348756B6" w:rsidR="00B65466" w:rsidRDefault="00B65466"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t>ML062400467</w:t>
            </w:r>
          </w:p>
          <w:p w14:paraId="5009B454" w14:textId="3DCA3340"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10/31/06</w:t>
            </w:r>
          </w:p>
          <w:p w14:paraId="1F57E49E"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CN 06-032</w:t>
            </w:r>
          </w:p>
        </w:tc>
        <w:tc>
          <w:tcPr>
            <w:tcW w:w="5850" w:type="dxa"/>
            <w:tcBorders>
              <w:top w:val="single" w:sz="6" w:space="0" w:color="000000"/>
              <w:left w:val="single" w:sz="6" w:space="0" w:color="000000"/>
              <w:bottom w:val="single" w:sz="6" w:space="0" w:color="000000"/>
              <w:right w:val="single" w:sz="6" w:space="0" w:color="000000"/>
            </w:tcBorders>
          </w:tcPr>
          <w:p w14:paraId="09EA3CAC" w14:textId="2A825394"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 xml:space="preserve">To increase training associated with documenting finding and violations in inspection reports (ISA-20 and OJT-5), to update references, and to incorporate minor editorial changes. Completed </w:t>
            </w:r>
            <w:r w:rsidR="002D610A" w:rsidRPr="00E26A32">
              <w:t>4-year</w:t>
            </w:r>
            <w:r w:rsidRPr="00E26A32">
              <w:t xml:space="preserve"> historical CN search</w:t>
            </w:r>
          </w:p>
        </w:tc>
        <w:tc>
          <w:tcPr>
            <w:tcW w:w="1800" w:type="dxa"/>
            <w:tcBorders>
              <w:top w:val="single" w:sz="6" w:space="0" w:color="000000"/>
              <w:left w:val="single" w:sz="6" w:space="0" w:color="000000"/>
              <w:bottom w:val="single" w:sz="6" w:space="0" w:color="000000"/>
              <w:right w:val="single" w:sz="6" w:space="0" w:color="000000"/>
            </w:tcBorders>
          </w:tcPr>
          <w:p w14:paraId="7A263998"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None</w:t>
            </w:r>
          </w:p>
        </w:tc>
        <w:tc>
          <w:tcPr>
            <w:tcW w:w="2572" w:type="dxa"/>
            <w:tcBorders>
              <w:top w:val="single" w:sz="6" w:space="0" w:color="000000"/>
              <w:left w:val="single" w:sz="6" w:space="0" w:color="000000"/>
              <w:bottom w:val="single" w:sz="6" w:space="0" w:color="000000"/>
              <w:right w:val="single" w:sz="6" w:space="0" w:color="000000"/>
            </w:tcBorders>
          </w:tcPr>
          <w:p w14:paraId="277C7561" w14:textId="77777777" w:rsidR="00042E40"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ML 062890456</w:t>
            </w:r>
          </w:p>
          <w:p w14:paraId="6CAFD923"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r>
      <w:tr w:rsidR="00042E40" w:rsidRPr="001319BB" w14:paraId="3473AA1C"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3215008B"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N/A</w:t>
            </w:r>
          </w:p>
        </w:tc>
        <w:tc>
          <w:tcPr>
            <w:tcW w:w="1800" w:type="dxa"/>
            <w:tcBorders>
              <w:top w:val="single" w:sz="6" w:space="0" w:color="000000"/>
              <w:left w:val="single" w:sz="6" w:space="0" w:color="000000"/>
              <w:bottom w:val="single" w:sz="6" w:space="0" w:color="000000"/>
              <w:right w:val="single" w:sz="6" w:space="0" w:color="000000"/>
            </w:tcBorders>
          </w:tcPr>
          <w:p w14:paraId="56AFD44D" w14:textId="538F3A75" w:rsidR="00B65466" w:rsidRDefault="00B65466"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t>ML073520643</w:t>
            </w:r>
          </w:p>
          <w:p w14:paraId="6AC29262" w14:textId="1D8371C2"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01/10/08</w:t>
            </w:r>
          </w:p>
          <w:p w14:paraId="4576BB27"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CN 08-001</w:t>
            </w:r>
          </w:p>
        </w:tc>
        <w:tc>
          <w:tcPr>
            <w:tcW w:w="5850" w:type="dxa"/>
            <w:tcBorders>
              <w:top w:val="single" w:sz="6" w:space="0" w:color="000000"/>
              <w:left w:val="single" w:sz="6" w:space="0" w:color="000000"/>
              <w:bottom w:val="single" w:sz="6" w:space="0" w:color="000000"/>
              <w:right w:val="single" w:sz="6" w:space="0" w:color="000000"/>
            </w:tcBorders>
          </w:tcPr>
          <w:p w14:paraId="76F6A32D" w14:textId="77777777" w:rsidR="00042E40"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Add training on performance indicators and updated various references and training activities.</w:t>
            </w:r>
            <w:r w:rsidRPr="00E26A32">
              <w:tab/>
            </w:r>
          </w:p>
          <w:p w14:paraId="6EDEF7A5"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c>
          <w:tcPr>
            <w:tcW w:w="1800" w:type="dxa"/>
            <w:tcBorders>
              <w:top w:val="single" w:sz="6" w:space="0" w:color="000000"/>
              <w:left w:val="single" w:sz="6" w:space="0" w:color="000000"/>
              <w:bottom w:val="single" w:sz="6" w:space="0" w:color="000000"/>
              <w:right w:val="single" w:sz="6" w:space="0" w:color="000000"/>
            </w:tcBorders>
          </w:tcPr>
          <w:p w14:paraId="7ACF7058"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None</w:t>
            </w:r>
          </w:p>
        </w:tc>
        <w:tc>
          <w:tcPr>
            <w:tcW w:w="2572" w:type="dxa"/>
            <w:tcBorders>
              <w:top w:val="single" w:sz="6" w:space="0" w:color="000000"/>
              <w:left w:val="single" w:sz="6" w:space="0" w:color="000000"/>
              <w:bottom w:val="single" w:sz="6" w:space="0" w:color="000000"/>
              <w:right w:val="single" w:sz="6" w:space="0" w:color="000000"/>
            </w:tcBorders>
          </w:tcPr>
          <w:p w14:paraId="0315E678"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1319BB">
              <w:t>ML073510727</w:t>
            </w:r>
          </w:p>
          <w:p w14:paraId="7A373EDD"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r>
      <w:tr w:rsidR="00042E40" w:rsidRPr="001319BB" w14:paraId="098B1EF9"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5451CE76"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N/A</w:t>
            </w:r>
          </w:p>
        </w:tc>
        <w:tc>
          <w:tcPr>
            <w:tcW w:w="1800" w:type="dxa"/>
            <w:tcBorders>
              <w:top w:val="single" w:sz="6" w:space="0" w:color="000000"/>
              <w:left w:val="single" w:sz="6" w:space="0" w:color="000000"/>
              <w:bottom w:val="single" w:sz="6" w:space="0" w:color="000000"/>
              <w:right w:val="single" w:sz="6" w:space="0" w:color="000000"/>
            </w:tcBorders>
          </w:tcPr>
          <w:p w14:paraId="1D9EC47C" w14:textId="020FA125" w:rsidR="00B65466" w:rsidRDefault="00B65466"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t>ML090360512</w:t>
            </w:r>
          </w:p>
          <w:p w14:paraId="616A59FC" w14:textId="327069FC"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07/08/09</w:t>
            </w:r>
          </w:p>
          <w:p w14:paraId="480AFF93"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CN 09-017</w:t>
            </w:r>
          </w:p>
        </w:tc>
        <w:tc>
          <w:tcPr>
            <w:tcW w:w="5850" w:type="dxa"/>
            <w:tcBorders>
              <w:top w:val="single" w:sz="6" w:space="0" w:color="000000"/>
              <w:left w:val="single" w:sz="6" w:space="0" w:color="000000"/>
              <w:bottom w:val="single" w:sz="6" w:space="0" w:color="000000"/>
              <w:right w:val="single" w:sz="6" w:space="0" w:color="000000"/>
            </w:tcBorders>
          </w:tcPr>
          <w:p w14:paraId="68FB7AE0" w14:textId="77777777" w:rsidR="00042E40"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Adds a minor training task to ISA-26 (scanning IMC 0320, “Operating Reactor Security Oversight Process”), updates various Web addresses, and expands the scope of training on the differing professional opinion process to include open, collaborative working environment and ways to raise differing views.</w:t>
            </w:r>
          </w:p>
          <w:p w14:paraId="12A5C05D"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c>
          <w:tcPr>
            <w:tcW w:w="1800" w:type="dxa"/>
            <w:tcBorders>
              <w:top w:val="single" w:sz="6" w:space="0" w:color="000000"/>
              <w:left w:val="single" w:sz="6" w:space="0" w:color="000000"/>
              <w:bottom w:val="single" w:sz="6" w:space="0" w:color="000000"/>
              <w:right w:val="single" w:sz="6" w:space="0" w:color="000000"/>
            </w:tcBorders>
          </w:tcPr>
          <w:p w14:paraId="7BD17338"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None</w:t>
            </w:r>
          </w:p>
        </w:tc>
        <w:tc>
          <w:tcPr>
            <w:tcW w:w="2572" w:type="dxa"/>
            <w:tcBorders>
              <w:top w:val="single" w:sz="6" w:space="0" w:color="000000"/>
              <w:left w:val="single" w:sz="6" w:space="0" w:color="000000"/>
              <w:bottom w:val="single" w:sz="6" w:space="0" w:color="000000"/>
              <w:right w:val="single" w:sz="6" w:space="0" w:color="000000"/>
            </w:tcBorders>
          </w:tcPr>
          <w:p w14:paraId="2D3E1777"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1319BB">
              <w:t>ML091590710</w:t>
            </w:r>
          </w:p>
          <w:p w14:paraId="42170E44"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r>
      <w:tr w:rsidR="00042E40" w:rsidRPr="001319BB" w14:paraId="1FCA3377"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392FE8E2"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E26A32">
              <w:t>N/A</w:t>
            </w:r>
          </w:p>
          <w:p w14:paraId="7E06094E"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p w14:paraId="489FE20F" w14:textId="77777777" w:rsidR="00042E40" w:rsidRPr="00E26A32"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p>
        </w:tc>
        <w:tc>
          <w:tcPr>
            <w:tcW w:w="1800" w:type="dxa"/>
            <w:tcBorders>
              <w:top w:val="single" w:sz="6" w:space="0" w:color="000000"/>
              <w:left w:val="single" w:sz="6" w:space="0" w:color="000000"/>
              <w:bottom w:val="single" w:sz="6" w:space="0" w:color="000000"/>
              <w:right w:val="single" w:sz="6" w:space="0" w:color="000000"/>
            </w:tcBorders>
          </w:tcPr>
          <w:p w14:paraId="38B02281" w14:textId="77777777" w:rsidR="00042E40" w:rsidRDefault="00042E40" w:rsidP="00D452A7">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ML11175A312</w:t>
            </w:r>
          </w:p>
          <w:p w14:paraId="58288C86" w14:textId="77777777" w:rsidR="00042E40" w:rsidRPr="00E26A32" w:rsidRDefault="00042E40" w:rsidP="00D452A7">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12/29/11</w:t>
            </w:r>
          </w:p>
          <w:p w14:paraId="26A3CC78" w14:textId="77777777" w:rsidR="00042E40" w:rsidRPr="00E26A32" w:rsidRDefault="00042E40" w:rsidP="00D452A7">
            <w:pPr>
              <w:tabs>
                <w:tab w:val="left" w:pos="-1080"/>
                <w:tab w:val="left" w:pos="-720"/>
                <w:tab w:val="left" w:pos="0"/>
                <w:tab w:val="left" w:pos="420"/>
                <w:tab w:val="left" w:pos="600"/>
                <w:tab w:val="left" w:pos="1080"/>
                <w:tab w:val="left" w:pos="1440"/>
                <w:tab w:val="left" w:pos="2160"/>
                <w:tab w:val="left" w:pos="2880"/>
                <w:tab w:val="left" w:pos="3420"/>
                <w:tab w:val="left" w:pos="4320"/>
              </w:tabs>
            </w:pPr>
            <w:r w:rsidRPr="00E26A32">
              <w:t>CN 11-044</w:t>
            </w:r>
          </w:p>
          <w:p w14:paraId="74E7DE9F" w14:textId="77777777" w:rsidR="00042E40" w:rsidRPr="00E26A32" w:rsidRDefault="00042E40" w:rsidP="00D452A7">
            <w:pPr>
              <w:tabs>
                <w:tab w:val="left" w:pos="-1080"/>
                <w:tab w:val="left" w:pos="-720"/>
                <w:tab w:val="left" w:pos="0"/>
                <w:tab w:val="left" w:pos="420"/>
                <w:tab w:val="left" w:pos="600"/>
                <w:tab w:val="left" w:pos="1080"/>
                <w:tab w:val="left" w:pos="1440"/>
                <w:tab w:val="left" w:pos="2160"/>
                <w:tab w:val="left" w:pos="2880"/>
                <w:tab w:val="left" w:pos="3420"/>
                <w:tab w:val="left" w:pos="4320"/>
              </w:tabs>
            </w:pPr>
          </w:p>
        </w:tc>
        <w:tc>
          <w:tcPr>
            <w:tcW w:w="5850" w:type="dxa"/>
            <w:tcBorders>
              <w:top w:val="single" w:sz="6" w:space="0" w:color="000000"/>
              <w:left w:val="single" w:sz="6" w:space="0" w:color="000000"/>
              <w:bottom w:val="single" w:sz="6" w:space="0" w:color="000000"/>
              <w:right w:val="single" w:sz="6" w:space="0" w:color="000000"/>
            </w:tcBorders>
          </w:tcPr>
          <w:p w14:paraId="7E548174" w14:textId="77777777" w:rsidR="00042E40" w:rsidRPr="00E26A32" w:rsidRDefault="00042E40" w:rsidP="00E53E15">
            <w:r w:rsidRPr="00E26A32">
              <w:t>This revision adds industrial safety courses as required training, adds a task to familiarize staff with the NRC Knowledge Center to ISA-2, adds guidance on ethics from OGC’s Website to ISA-3, adds evaluation criteria and updates references and terminology regarding allegations to ISA-5, adds training on documenting violations to ISA-7, adds guidance on performance indicators to ISA-10, adds a new independent study activity (ISA-27) on Generic Communication, and updates references and guidance.</w:t>
            </w:r>
          </w:p>
        </w:tc>
        <w:tc>
          <w:tcPr>
            <w:tcW w:w="1800" w:type="dxa"/>
            <w:tcBorders>
              <w:top w:val="single" w:sz="6" w:space="0" w:color="000000"/>
              <w:left w:val="single" w:sz="6" w:space="0" w:color="000000"/>
              <w:bottom w:val="single" w:sz="6" w:space="0" w:color="000000"/>
              <w:right w:val="single" w:sz="6" w:space="0" w:color="000000"/>
            </w:tcBorders>
          </w:tcPr>
          <w:p w14:paraId="0AF73D8C"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None</w:t>
            </w:r>
          </w:p>
        </w:tc>
        <w:tc>
          <w:tcPr>
            <w:tcW w:w="2572" w:type="dxa"/>
            <w:tcBorders>
              <w:top w:val="single" w:sz="6" w:space="0" w:color="000000"/>
              <w:left w:val="single" w:sz="6" w:space="0" w:color="000000"/>
              <w:bottom w:val="single" w:sz="6" w:space="0" w:color="000000"/>
              <w:right w:val="single" w:sz="6" w:space="0" w:color="000000"/>
            </w:tcBorders>
          </w:tcPr>
          <w:p w14:paraId="4A00E7D2"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spacing w:after="58"/>
            </w:pPr>
            <w:r w:rsidRPr="001319BB">
              <w:t>ML</w:t>
            </w:r>
            <w:r>
              <w:t>11308A645</w:t>
            </w:r>
          </w:p>
        </w:tc>
      </w:tr>
      <w:tr w:rsidR="00042E40" w:rsidRPr="001319BB" w14:paraId="10D6E06C"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1827B8DD"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p w14:paraId="46EBC03D"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5D3AC8B6"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3332E52E"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00" w:type="dxa"/>
            <w:tcBorders>
              <w:top w:val="single" w:sz="6" w:space="0" w:color="000000"/>
              <w:left w:val="single" w:sz="6" w:space="0" w:color="000000"/>
              <w:bottom w:val="single" w:sz="6" w:space="0" w:color="000000"/>
              <w:right w:val="single" w:sz="6" w:space="0" w:color="000000"/>
            </w:tcBorders>
          </w:tcPr>
          <w:p w14:paraId="428EE13D"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ML12241A367</w:t>
            </w:r>
          </w:p>
          <w:p w14:paraId="7E63BE98"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12/19/12</w:t>
            </w:r>
          </w:p>
          <w:p w14:paraId="5393BA77" w14:textId="77777777" w:rsidR="00042E40" w:rsidRPr="00E26A32" w:rsidRDefault="000358A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042E40">
              <w:t>12-029</w:t>
            </w:r>
          </w:p>
        </w:tc>
        <w:tc>
          <w:tcPr>
            <w:tcW w:w="5850" w:type="dxa"/>
            <w:tcBorders>
              <w:top w:val="single" w:sz="6" w:space="0" w:color="000000"/>
              <w:left w:val="single" w:sz="6" w:space="0" w:color="000000"/>
              <w:bottom w:val="single" w:sz="6" w:space="0" w:color="000000"/>
              <w:right w:val="single" w:sz="6" w:space="0" w:color="000000"/>
            </w:tcBorders>
          </w:tcPr>
          <w:p w14:paraId="65653AC6" w14:textId="77777777" w:rsidR="00042E40" w:rsidRPr="0089608F" w:rsidRDefault="00042E40" w:rsidP="00E53E15">
            <w:r w:rsidRPr="0089608F">
              <w:t>This revision updates training on the significance determination process in OJT-5 to reflect recent changes to IMC 0609, “Significance Determination Process.”</w:t>
            </w:r>
          </w:p>
          <w:p w14:paraId="778CAC12"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00" w:type="dxa"/>
            <w:tcBorders>
              <w:top w:val="single" w:sz="6" w:space="0" w:color="000000"/>
              <w:left w:val="single" w:sz="6" w:space="0" w:color="000000"/>
              <w:bottom w:val="single" w:sz="6" w:space="0" w:color="000000"/>
              <w:right w:val="single" w:sz="6" w:space="0" w:color="000000"/>
            </w:tcBorders>
          </w:tcPr>
          <w:p w14:paraId="6AB22F30"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top w:val="single" w:sz="6" w:space="0" w:color="000000"/>
              <w:left w:val="single" w:sz="6" w:space="0" w:color="000000"/>
              <w:bottom w:val="single" w:sz="6" w:space="0" w:color="000000"/>
              <w:right w:val="single" w:sz="6" w:space="0" w:color="000000"/>
            </w:tcBorders>
          </w:tcPr>
          <w:p w14:paraId="50C93FFE" w14:textId="77777777" w:rsidR="00042E40"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Closed FF:</w:t>
            </w:r>
          </w:p>
          <w:p w14:paraId="53A8E144" w14:textId="77777777" w:rsidR="00042E40" w:rsidRPr="00E26A32"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1245A-1822</w:t>
            </w:r>
          </w:p>
        </w:tc>
      </w:tr>
      <w:tr w:rsidR="00982749" w:rsidRPr="001319BB" w14:paraId="7F047D81"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1E6C463C" w14:textId="77777777" w:rsidR="00982749" w:rsidRDefault="000675D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p w14:paraId="3ACF2BB6" w14:textId="77777777" w:rsidR="00982749" w:rsidRDefault="00982749"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38CCBCA2" w14:textId="77777777" w:rsidR="00982749" w:rsidRDefault="00982749"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216D72B0" w14:textId="77777777" w:rsidR="00982749" w:rsidRDefault="00982749"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00" w:type="dxa"/>
            <w:tcBorders>
              <w:top w:val="single" w:sz="6" w:space="0" w:color="000000"/>
              <w:left w:val="single" w:sz="6" w:space="0" w:color="000000"/>
              <w:bottom w:val="single" w:sz="6" w:space="0" w:color="000000"/>
              <w:right w:val="single" w:sz="6" w:space="0" w:color="000000"/>
            </w:tcBorders>
          </w:tcPr>
          <w:p w14:paraId="7ED5899F" w14:textId="77777777" w:rsidR="00982749" w:rsidRDefault="002F790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ML15181A320</w:t>
            </w:r>
          </w:p>
          <w:p w14:paraId="610DA819" w14:textId="77777777" w:rsidR="00B16FCB" w:rsidRDefault="00B16FC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01/13/16</w:t>
            </w:r>
          </w:p>
          <w:p w14:paraId="63F6B35A" w14:textId="77777777" w:rsidR="00B16FCB" w:rsidRDefault="008A08B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w:t>
            </w:r>
            <w:r w:rsidR="00B16FCB">
              <w:t xml:space="preserve"> 16-002</w:t>
            </w:r>
          </w:p>
        </w:tc>
        <w:tc>
          <w:tcPr>
            <w:tcW w:w="5850" w:type="dxa"/>
            <w:tcBorders>
              <w:top w:val="single" w:sz="6" w:space="0" w:color="000000"/>
              <w:left w:val="single" w:sz="6" w:space="0" w:color="000000"/>
              <w:bottom w:val="single" w:sz="6" w:space="0" w:color="000000"/>
              <w:right w:val="single" w:sz="6" w:space="0" w:color="000000"/>
            </w:tcBorders>
          </w:tcPr>
          <w:p w14:paraId="0A4B6F98" w14:textId="77777777" w:rsidR="00982749" w:rsidRPr="0089608F" w:rsidRDefault="000675D2" w:rsidP="00CA491A">
            <w:r>
              <w:t xml:space="preserve">This revision incorporates </w:t>
            </w:r>
            <w:r w:rsidR="00851FB7">
              <w:t xml:space="preserve">the qualification of </w:t>
            </w:r>
            <w:r>
              <w:t>construction inspector</w:t>
            </w:r>
            <w:r w:rsidR="00851FB7">
              <w:t>s</w:t>
            </w:r>
            <w:r>
              <w:t xml:space="preserve"> (IMC 1252)</w:t>
            </w:r>
            <w:r w:rsidR="009E63B8">
              <w:t xml:space="preserve">, </w:t>
            </w:r>
            <w:r w:rsidR="003D04BB" w:rsidRPr="003D04BB">
              <w:t xml:space="preserve">clarifies required </w:t>
            </w:r>
            <w:r w:rsidR="007A4A3D" w:rsidRPr="007A4A3D">
              <w:t xml:space="preserve">training </w:t>
            </w:r>
            <w:r w:rsidR="003D04BB" w:rsidRPr="003D04BB">
              <w:t xml:space="preserve">courses, </w:t>
            </w:r>
            <w:r w:rsidR="006C02B5">
              <w:t xml:space="preserve">and </w:t>
            </w:r>
            <w:r w:rsidR="00CA491A">
              <w:t>replaces Task 1 with</w:t>
            </w:r>
            <w:r w:rsidR="00063458">
              <w:t xml:space="preserve"> online training </w:t>
            </w:r>
            <w:r w:rsidR="00CA491A">
              <w:t>in</w:t>
            </w:r>
            <w:r w:rsidR="00063458">
              <w:t xml:space="preserve"> ISA 21</w:t>
            </w:r>
            <w:r w:rsidR="006C02B5">
              <w:t xml:space="preserve">.  The revision also </w:t>
            </w:r>
            <w:r w:rsidR="009E63B8" w:rsidRPr="009E63B8">
              <w:t>updates</w:t>
            </w:r>
            <w:r w:rsidR="007743C1" w:rsidRPr="007743C1">
              <w:t xml:space="preserve"> </w:t>
            </w:r>
            <w:r w:rsidR="003D04BB">
              <w:t xml:space="preserve">IMC </w:t>
            </w:r>
            <w:r w:rsidR="00851FB7" w:rsidRPr="00851FB7">
              <w:t>format</w:t>
            </w:r>
            <w:r w:rsidR="00612A42">
              <w:t>,</w:t>
            </w:r>
            <w:r w:rsidR="006C02B5" w:rsidRPr="009E63B8">
              <w:t xml:space="preserve"> references</w:t>
            </w:r>
            <w:r w:rsidR="00612A42">
              <w:t xml:space="preserve"> (</w:t>
            </w:r>
            <w:r w:rsidR="006C02B5">
              <w:t>including deleting IMC 0300 from ISA 9</w:t>
            </w:r>
            <w:r w:rsidR="00612A42">
              <w:t xml:space="preserve"> and IMC 0320 from ISA 26)</w:t>
            </w:r>
            <w:r w:rsidR="00C953D8">
              <w:t>,</w:t>
            </w:r>
            <w:r w:rsidR="00612A42">
              <w:t xml:space="preserve"> and </w:t>
            </w:r>
            <w:r w:rsidR="00612A42" w:rsidRPr="007743C1">
              <w:t>safety culture training to conform to the safety culture common language initiative</w:t>
            </w:r>
            <w:r w:rsidR="009E63B8">
              <w:t>.</w:t>
            </w:r>
          </w:p>
        </w:tc>
        <w:tc>
          <w:tcPr>
            <w:tcW w:w="1800" w:type="dxa"/>
            <w:tcBorders>
              <w:top w:val="single" w:sz="6" w:space="0" w:color="000000"/>
              <w:left w:val="single" w:sz="6" w:space="0" w:color="000000"/>
              <w:bottom w:val="single" w:sz="6" w:space="0" w:color="000000"/>
              <w:right w:val="single" w:sz="6" w:space="0" w:color="000000"/>
            </w:tcBorders>
          </w:tcPr>
          <w:p w14:paraId="0B04E347" w14:textId="77777777" w:rsidR="00982749" w:rsidRDefault="002F7901" w:rsidP="002F79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top w:val="single" w:sz="6" w:space="0" w:color="000000"/>
              <w:left w:val="single" w:sz="6" w:space="0" w:color="000000"/>
              <w:bottom w:val="single" w:sz="6" w:space="0" w:color="000000"/>
              <w:right w:val="single" w:sz="6" w:space="0" w:color="000000"/>
            </w:tcBorders>
          </w:tcPr>
          <w:p w14:paraId="558FD217" w14:textId="77777777" w:rsidR="002F7901" w:rsidRDefault="002F790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ML15195A140</w:t>
            </w:r>
          </w:p>
          <w:p w14:paraId="097B9825" w14:textId="77777777" w:rsidR="00982749" w:rsidRDefault="000675D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Closed FF:</w:t>
            </w:r>
          </w:p>
          <w:p w14:paraId="65888A79" w14:textId="77777777" w:rsidR="000675D2" w:rsidRDefault="000675D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1245-1918</w:t>
            </w:r>
          </w:p>
          <w:p w14:paraId="4235254A" w14:textId="77777777" w:rsidR="000675D2" w:rsidRDefault="008D51A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ML13325B064</w:t>
            </w:r>
          </w:p>
          <w:p w14:paraId="0BE45FDA" w14:textId="77777777" w:rsidR="000675D2" w:rsidRDefault="000675D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1245A-2108</w:t>
            </w:r>
          </w:p>
          <w:p w14:paraId="533DEB1C" w14:textId="77777777" w:rsidR="008D51A2" w:rsidRDefault="008D51A2" w:rsidP="000675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ML15009A288</w:t>
            </w:r>
          </w:p>
          <w:p w14:paraId="097184DD" w14:textId="77777777" w:rsidR="000675D2" w:rsidRDefault="000675D2" w:rsidP="000675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1245A-2124</w:t>
            </w:r>
          </w:p>
          <w:p w14:paraId="6302D724" w14:textId="77777777" w:rsidR="008D51A2" w:rsidRDefault="008D51A2" w:rsidP="000675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ML15254A011</w:t>
            </w:r>
          </w:p>
        </w:tc>
      </w:tr>
      <w:tr w:rsidR="005D5C71" w:rsidRPr="001319BB" w14:paraId="43828E68"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6A4FC09C" w14:textId="77777777" w:rsidR="005D5C71" w:rsidRDefault="005D5C71" w:rsidP="005D5C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p w14:paraId="109D1F87" w14:textId="77777777" w:rsidR="005D5C71" w:rsidRDefault="005D5C7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00" w:type="dxa"/>
            <w:tcBorders>
              <w:top w:val="single" w:sz="6" w:space="0" w:color="000000"/>
              <w:left w:val="single" w:sz="6" w:space="0" w:color="000000"/>
              <w:bottom w:val="single" w:sz="6" w:space="0" w:color="000000"/>
              <w:right w:val="single" w:sz="6" w:space="0" w:color="000000"/>
            </w:tcBorders>
          </w:tcPr>
          <w:p w14:paraId="76CF455F" w14:textId="77777777" w:rsidR="005D5C71" w:rsidRDefault="005D5C7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EF7BFB">
              <w:t>1</w:t>
            </w:r>
            <w:r w:rsidR="00EF7BFB" w:rsidRPr="00EF7BFB">
              <w:t>6049A199</w:t>
            </w:r>
          </w:p>
          <w:p w14:paraId="08A54AB8" w14:textId="77777777" w:rsidR="005D5C71" w:rsidRDefault="004E49C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02/24/16</w:t>
            </w:r>
          </w:p>
          <w:p w14:paraId="48303C66" w14:textId="77777777" w:rsidR="005D5C71" w:rsidRDefault="004E49C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16-008</w:t>
            </w:r>
          </w:p>
        </w:tc>
        <w:tc>
          <w:tcPr>
            <w:tcW w:w="5850" w:type="dxa"/>
            <w:tcBorders>
              <w:top w:val="single" w:sz="6" w:space="0" w:color="000000"/>
              <w:left w:val="single" w:sz="6" w:space="0" w:color="000000"/>
              <w:bottom w:val="single" w:sz="6" w:space="0" w:color="000000"/>
              <w:right w:val="single" w:sz="6" w:space="0" w:color="000000"/>
            </w:tcBorders>
          </w:tcPr>
          <w:p w14:paraId="7D8A00CC" w14:textId="77777777" w:rsidR="005D5C71" w:rsidRDefault="005D5C71" w:rsidP="005D5C71">
            <w:r>
              <w:t>This revision updates the link to the Memorandum of Agreement with INPO listed in ISA-17</w:t>
            </w:r>
          </w:p>
        </w:tc>
        <w:tc>
          <w:tcPr>
            <w:tcW w:w="1800" w:type="dxa"/>
            <w:tcBorders>
              <w:top w:val="single" w:sz="6" w:space="0" w:color="000000"/>
              <w:left w:val="single" w:sz="6" w:space="0" w:color="000000"/>
              <w:bottom w:val="single" w:sz="6" w:space="0" w:color="000000"/>
              <w:right w:val="single" w:sz="6" w:space="0" w:color="000000"/>
            </w:tcBorders>
          </w:tcPr>
          <w:p w14:paraId="324D99F5" w14:textId="77777777" w:rsidR="005D5C71" w:rsidRDefault="005D5C71" w:rsidP="002F79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top w:val="single" w:sz="6" w:space="0" w:color="000000"/>
              <w:left w:val="single" w:sz="6" w:space="0" w:color="000000"/>
              <w:bottom w:val="single" w:sz="6" w:space="0" w:color="000000"/>
              <w:right w:val="single" w:sz="6" w:space="0" w:color="000000"/>
            </w:tcBorders>
          </w:tcPr>
          <w:p w14:paraId="66180B9E" w14:textId="77777777" w:rsidR="005D5C71" w:rsidRDefault="005D5C7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r>
      <w:tr w:rsidR="00B47F57" w:rsidRPr="001319BB" w14:paraId="7E2401EE" w14:textId="77777777" w:rsidTr="002775C0">
        <w:tc>
          <w:tcPr>
            <w:tcW w:w="1530" w:type="dxa"/>
            <w:tcBorders>
              <w:top w:val="single" w:sz="6" w:space="0" w:color="000000"/>
              <w:left w:val="single" w:sz="6" w:space="0" w:color="000000"/>
              <w:bottom w:val="single" w:sz="6" w:space="0" w:color="000000"/>
              <w:right w:val="single" w:sz="6" w:space="0" w:color="000000"/>
            </w:tcBorders>
          </w:tcPr>
          <w:p w14:paraId="029DF5BD" w14:textId="77777777" w:rsidR="00B47F57" w:rsidRDefault="00B47F57" w:rsidP="005D5C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800" w:type="dxa"/>
            <w:tcBorders>
              <w:top w:val="single" w:sz="6" w:space="0" w:color="000000"/>
              <w:left w:val="single" w:sz="6" w:space="0" w:color="000000"/>
              <w:bottom w:val="single" w:sz="6" w:space="0" w:color="000000"/>
              <w:right w:val="single" w:sz="6" w:space="0" w:color="000000"/>
            </w:tcBorders>
          </w:tcPr>
          <w:p w14:paraId="00E911DB" w14:textId="77777777" w:rsidR="00B47F57" w:rsidRDefault="0019775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97754">
              <w:t>ML17072A323</w:t>
            </w:r>
          </w:p>
          <w:p w14:paraId="085EA8E6" w14:textId="77777777" w:rsidR="00B2538F" w:rsidRDefault="00B2538F"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08/24/17</w:t>
            </w:r>
          </w:p>
          <w:p w14:paraId="32823BB8" w14:textId="77777777" w:rsidR="00B2538F" w:rsidRDefault="00B2538F"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17-015</w:t>
            </w:r>
          </w:p>
        </w:tc>
        <w:tc>
          <w:tcPr>
            <w:tcW w:w="5850" w:type="dxa"/>
            <w:tcBorders>
              <w:top w:val="single" w:sz="6" w:space="0" w:color="000000"/>
              <w:left w:val="single" w:sz="6" w:space="0" w:color="000000"/>
              <w:bottom w:val="single" w:sz="6" w:space="0" w:color="000000"/>
              <w:right w:val="single" w:sz="6" w:space="0" w:color="000000"/>
            </w:tcBorders>
          </w:tcPr>
          <w:p w14:paraId="4939C316" w14:textId="77777777" w:rsidR="00B47F57" w:rsidRDefault="006009CC" w:rsidP="005D5C71">
            <w:r w:rsidRPr="006009CC">
              <w:t>This revision updates references, adds a training course on DPO to ISA-21 adds training on several sections of 10 CFR 50 to ISA-22 and adds direction to record completion of Appendix A in iLearn.  In addition, this revision updates the construction inspector knowledge requirements for ISA-9a and ISA 20 to incorporate requirements previously in IMC 1252.</w:t>
            </w:r>
          </w:p>
        </w:tc>
        <w:tc>
          <w:tcPr>
            <w:tcW w:w="1800" w:type="dxa"/>
            <w:tcBorders>
              <w:top w:val="single" w:sz="6" w:space="0" w:color="000000"/>
              <w:left w:val="single" w:sz="6" w:space="0" w:color="000000"/>
              <w:bottom w:val="single" w:sz="6" w:space="0" w:color="000000"/>
              <w:right w:val="single" w:sz="6" w:space="0" w:color="000000"/>
            </w:tcBorders>
          </w:tcPr>
          <w:p w14:paraId="47FE0CB7" w14:textId="77777777" w:rsidR="00B47F57" w:rsidRDefault="00B47F57" w:rsidP="002F79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top w:val="single" w:sz="6" w:space="0" w:color="000000"/>
              <w:left w:val="single" w:sz="6" w:space="0" w:color="000000"/>
              <w:bottom w:val="single" w:sz="6" w:space="0" w:color="000000"/>
              <w:right w:val="single" w:sz="6" w:space="0" w:color="000000"/>
            </w:tcBorders>
          </w:tcPr>
          <w:p w14:paraId="783AADA1" w14:textId="77777777" w:rsidR="00B47F57" w:rsidRDefault="0019775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97754">
              <w:t>ML17089A362</w:t>
            </w:r>
          </w:p>
        </w:tc>
      </w:tr>
      <w:tr w:rsidR="00155B2F" w:rsidRPr="001319BB" w14:paraId="7F630B9B" w14:textId="77777777" w:rsidTr="004A14EF">
        <w:tc>
          <w:tcPr>
            <w:tcW w:w="1530" w:type="dxa"/>
            <w:tcBorders>
              <w:top w:val="single" w:sz="6" w:space="0" w:color="000000"/>
              <w:left w:val="single" w:sz="6" w:space="0" w:color="000000"/>
              <w:bottom w:val="single" w:sz="6" w:space="0" w:color="000000"/>
              <w:right w:val="single" w:sz="6" w:space="0" w:color="000000"/>
            </w:tcBorders>
          </w:tcPr>
          <w:p w14:paraId="466AFED2" w14:textId="77777777" w:rsidR="00155B2F" w:rsidRDefault="00155B2F" w:rsidP="005D5C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800" w:type="dxa"/>
            <w:tcBorders>
              <w:top w:val="single" w:sz="6" w:space="0" w:color="000000"/>
              <w:left w:val="single" w:sz="6" w:space="0" w:color="000000"/>
              <w:bottom w:val="single" w:sz="6" w:space="0" w:color="000000"/>
              <w:right w:val="single" w:sz="6" w:space="0" w:color="000000"/>
            </w:tcBorders>
          </w:tcPr>
          <w:p w14:paraId="11BEA5C5" w14:textId="77777777" w:rsidR="00155B2F" w:rsidRDefault="002775C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ML18047A121</w:t>
            </w:r>
          </w:p>
          <w:p w14:paraId="59EA241F" w14:textId="77777777" w:rsidR="002775C0" w:rsidRDefault="0086110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07/30/18</w:t>
            </w:r>
          </w:p>
          <w:p w14:paraId="0678A3E3" w14:textId="77777777" w:rsidR="002775C0" w:rsidRPr="00197754" w:rsidRDefault="0086110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18-023</w:t>
            </w:r>
          </w:p>
        </w:tc>
        <w:tc>
          <w:tcPr>
            <w:tcW w:w="5850" w:type="dxa"/>
            <w:tcBorders>
              <w:top w:val="single" w:sz="6" w:space="0" w:color="000000"/>
              <w:left w:val="single" w:sz="6" w:space="0" w:color="000000"/>
              <w:bottom w:val="single" w:sz="6" w:space="0" w:color="000000"/>
              <w:right w:val="single" w:sz="6" w:space="0" w:color="000000"/>
            </w:tcBorders>
          </w:tcPr>
          <w:p w14:paraId="5D340126" w14:textId="77777777" w:rsidR="00155B2F" w:rsidRPr="006009CC" w:rsidRDefault="00155B2F" w:rsidP="007C02E6">
            <w:r>
              <w:t xml:space="preserve">This </w:t>
            </w:r>
            <w:r w:rsidR="00FB7057">
              <w:t xml:space="preserve">revision </w:t>
            </w:r>
            <w:r w:rsidR="002F7725">
              <w:t>accounts for the creation of IMC 611.</w:t>
            </w:r>
          </w:p>
        </w:tc>
        <w:tc>
          <w:tcPr>
            <w:tcW w:w="1800" w:type="dxa"/>
            <w:tcBorders>
              <w:top w:val="single" w:sz="6" w:space="0" w:color="000000"/>
              <w:left w:val="single" w:sz="6" w:space="0" w:color="000000"/>
              <w:bottom w:val="single" w:sz="6" w:space="0" w:color="000000"/>
              <w:right w:val="single" w:sz="6" w:space="0" w:color="000000"/>
            </w:tcBorders>
          </w:tcPr>
          <w:p w14:paraId="2F1CE5CC" w14:textId="77777777" w:rsidR="00155B2F" w:rsidRDefault="00155B2F" w:rsidP="002F79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72" w:type="dxa"/>
            <w:tcBorders>
              <w:top w:val="single" w:sz="6" w:space="0" w:color="000000"/>
              <w:left w:val="single" w:sz="6" w:space="0" w:color="000000"/>
              <w:bottom w:val="single" w:sz="6" w:space="0" w:color="000000"/>
              <w:right w:val="single" w:sz="6" w:space="0" w:color="000000"/>
            </w:tcBorders>
          </w:tcPr>
          <w:p w14:paraId="02A89888" w14:textId="77777777" w:rsidR="00B208B4" w:rsidRDefault="00B208B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208B4">
              <w:t>ML18065A650</w:t>
            </w:r>
          </w:p>
          <w:p w14:paraId="18F04F95" w14:textId="77777777" w:rsidR="00155B2F" w:rsidRDefault="00155B2F"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Closed FF:</w:t>
            </w:r>
          </w:p>
          <w:p w14:paraId="5629C71E" w14:textId="77777777" w:rsidR="004C6139" w:rsidRDefault="00155B2F"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55B2F">
              <w:t>1245A-2</w:t>
            </w:r>
            <w:r w:rsidR="002F7725">
              <w:t>262</w:t>
            </w:r>
          </w:p>
          <w:p w14:paraId="1BC8BF63" w14:textId="77777777" w:rsidR="0086110B" w:rsidRPr="00197754" w:rsidRDefault="0086110B"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6110B">
              <w:t>ML18134A013</w:t>
            </w:r>
          </w:p>
        </w:tc>
      </w:tr>
      <w:tr w:rsidR="0071077C" w:rsidRPr="001319BB" w14:paraId="60F6A719" w14:textId="77777777" w:rsidTr="004A14EF">
        <w:tc>
          <w:tcPr>
            <w:tcW w:w="1530" w:type="dxa"/>
            <w:tcBorders>
              <w:top w:val="single" w:sz="6" w:space="0" w:color="000000"/>
            </w:tcBorders>
          </w:tcPr>
          <w:p w14:paraId="3A654A49" w14:textId="77777777" w:rsidR="0071077C" w:rsidRDefault="0071077C" w:rsidP="005D5C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2DD9527C" w14:textId="717541AC" w:rsidR="0071077C" w:rsidRDefault="0071077C" w:rsidP="005D5C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00" w:type="dxa"/>
            <w:tcBorders>
              <w:top w:val="single" w:sz="6" w:space="0" w:color="000000"/>
            </w:tcBorders>
          </w:tcPr>
          <w:p w14:paraId="053E34D8" w14:textId="77777777" w:rsidR="0071077C" w:rsidRDefault="0071077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5850" w:type="dxa"/>
            <w:tcBorders>
              <w:top w:val="single" w:sz="6" w:space="0" w:color="000000"/>
            </w:tcBorders>
          </w:tcPr>
          <w:p w14:paraId="3E7DF51F" w14:textId="77777777" w:rsidR="0071077C" w:rsidRDefault="0071077C" w:rsidP="007C02E6"/>
        </w:tc>
        <w:tc>
          <w:tcPr>
            <w:tcW w:w="1800" w:type="dxa"/>
            <w:tcBorders>
              <w:top w:val="single" w:sz="6" w:space="0" w:color="000000"/>
            </w:tcBorders>
          </w:tcPr>
          <w:p w14:paraId="01317803" w14:textId="77777777" w:rsidR="0071077C" w:rsidRDefault="0071077C" w:rsidP="002F79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72" w:type="dxa"/>
            <w:tcBorders>
              <w:top w:val="single" w:sz="6" w:space="0" w:color="000000"/>
            </w:tcBorders>
          </w:tcPr>
          <w:p w14:paraId="61D5C515" w14:textId="77777777" w:rsidR="0071077C" w:rsidRPr="00B208B4" w:rsidRDefault="0071077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AE7495" w:rsidRPr="001319BB" w14:paraId="30154E26" w14:textId="77777777" w:rsidTr="004A14EF">
        <w:tc>
          <w:tcPr>
            <w:tcW w:w="1530" w:type="dxa"/>
            <w:tcBorders>
              <w:left w:val="single" w:sz="6" w:space="0" w:color="000000"/>
              <w:bottom w:val="single" w:sz="6" w:space="0" w:color="000000"/>
              <w:right w:val="single" w:sz="6" w:space="0" w:color="000000"/>
            </w:tcBorders>
          </w:tcPr>
          <w:p w14:paraId="08B9CCFE" w14:textId="6B944FB5" w:rsidR="00AE7495" w:rsidRDefault="00AE7495"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800" w:type="dxa"/>
            <w:tcBorders>
              <w:left w:val="single" w:sz="6" w:space="0" w:color="000000"/>
              <w:bottom w:val="single" w:sz="6" w:space="0" w:color="000000"/>
              <w:right w:val="single" w:sz="6" w:space="0" w:color="000000"/>
            </w:tcBorders>
          </w:tcPr>
          <w:p w14:paraId="0974C7C0" w14:textId="77777777" w:rsidR="00AE7495" w:rsidRDefault="00B65466"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ML20077L269</w:t>
            </w:r>
          </w:p>
          <w:p w14:paraId="239EE10F" w14:textId="77777777" w:rsidR="00887312" w:rsidRDefault="00887312"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08/12/20</w:t>
            </w:r>
          </w:p>
          <w:p w14:paraId="5AF9D3E9" w14:textId="4205A26B" w:rsidR="00887312" w:rsidRDefault="00887312"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20-038</w:t>
            </w:r>
          </w:p>
        </w:tc>
        <w:tc>
          <w:tcPr>
            <w:tcW w:w="5850" w:type="dxa"/>
            <w:tcBorders>
              <w:left w:val="single" w:sz="6" w:space="0" w:color="000000"/>
              <w:bottom w:val="single" w:sz="6" w:space="0" w:color="000000"/>
              <w:right w:val="single" w:sz="6" w:space="0" w:color="000000"/>
            </w:tcBorders>
          </w:tcPr>
          <w:p w14:paraId="5275C677" w14:textId="1FC251B2" w:rsidR="00327F33" w:rsidRDefault="00B82A5C" w:rsidP="00093CF1">
            <w:pPr>
              <w:keepLines/>
            </w:pPr>
            <w:r>
              <w:t xml:space="preserve">This revision </w:t>
            </w:r>
            <w:r w:rsidR="006078A7">
              <w:t xml:space="preserve">was primarily an </w:t>
            </w:r>
            <w:r w:rsidR="00F64DEE">
              <w:t xml:space="preserve">administrative </w:t>
            </w:r>
            <w:r w:rsidR="006078A7">
              <w:t xml:space="preserve">update </w:t>
            </w:r>
            <w:r w:rsidR="00F64DEE">
              <w:t xml:space="preserve">in that </w:t>
            </w:r>
            <w:r w:rsidR="00A01E92">
              <w:t>it</w:t>
            </w:r>
            <w:r w:rsidR="001B6FCE">
              <w:t xml:space="preserve"> </w:t>
            </w:r>
            <w:r w:rsidR="00F64DEE">
              <w:t>remove</w:t>
            </w:r>
            <w:r w:rsidR="006078A7">
              <w:t>d</w:t>
            </w:r>
            <w:r w:rsidR="00F64DEE">
              <w:t xml:space="preserve"> references to </w:t>
            </w:r>
            <w:proofErr w:type="gramStart"/>
            <w:r w:rsidR="00F64DEE">
              <w:t>out of date</w:t>
            </w:r>
            <w:proofErr w:type="gramEnd"/>
            <w:r w:rsidR="00F64DEE">
              <w:t xml:space="preserve"> website</w:t>
            </w:r>
            <w:r w:rsidR="00A01E92">
              <w:t>s</w:t>
            </w:r>
            <w:r w:rsidR="00F64DEE">
              <w:t xml:space="preserve"> and </w:t>
            </w:r>
            <w:r w:rsidR="007F2294">
              <w:t xml:space="preserve">applications </w:t>
            </w:r>
            <w:r w:rsidR="00A55E5F">
              <w:t>(</w:t>
            </w:r>
            <w:r w:rsidR="007F2294">
              <w:t>e.g. it substitute</w:t>
            </w:r>
            <w:r w:rsidR="006078A7">
              <w:t>d</w:t>
            </w:r>
            <w:r w:rsidR="007F2294">
              <w:t xml:space="preserve"> TMS for </w:t>
            </w:r>
            <w:r w:rsidR="00525769">
              <w:t>iL</w:t>
            </w:r>
            <w:r w:rsidR="007F2294">
              <w:t>earn</w:t>
            </w:r>
            <w:r w:rsidR="00A55E5F">
              <w:t>)</w:t>
            </w:r>
            <w:r w:rsidR="00525769">
              <w:t xml:space="preserve">. </w:t>
            </w:r>
            <w:r w:rsidR="007F2294">
              <w:t xml:space="preserve"> </w:t>
            </w:r>
          </w:p>
          <w:p w14:paraId="6D9F1B2D" w14:textId="77777777" w:rsidR="00327F33" w:rsidRDefault="00327F33" w:rsidP="00093CF1">
            <w:pPr>
              <w:keepLines/>
            </w:pPr>
          </w:p>
          <w:p w14:paraId="692D004A" w14:textId="620E3E41" w:rsidR="00AE7495" w:rsidRPr="00641112" w:rsidRDefault="00327F33" w:rsidP="00093CF1">
            <w:pPr>
              <w:keepLines/>
              <w:rPr>
                <w:color w:val="000000" w:themeColor="text1"/>
              </w:rPr>
            </w:pPr>
            <w:r w:rsidRPr="00327F33">
              <w:t xml:space="preserve">This revision </w:t>
            </w:r>
            <w:r w:rsidRPr="00641112">
              <w:t xml:space="preserve">also created </w:t>
            </w:r>
            <w:r w:rsidRPr="008730EF">
              <w:t>OJT-</w:t>
            </w:r>
            <w:r w:rsidR="001B498E" w:rsidRPr="00641112">
              <w:t>3 On</w:t>
            </w:r>
            <w:r w:rsidRPr="008730EF">
              <w:t>-Site Inspector Emergency Response</w:t>
            </w:r>
            <w:r w:rsidRPr="00327F33">
              <w:t xml:space="preserve"> </w:t>
            </w:r>
            <w:r w:rsidRPr="00641112">
              <w:t>to address</w:t>
            </w:r>
            <w:r w:rsidR="007F2294" w:rsidRPr="00641112">
              <w:t xml:space="preserve"> recommendations submitted in feedback form </w:t>
            </w:r>
            <w:r w:rsidR="00256A2E" w:rsidRPr="00641112">
              <w:t>2319 which identified knowledge gaps in the emergency response area when not fully qualified inspectors are utilized to provide site coverage during staffing shortfall</w:t>
            </w:r>
            <w:r w:rsidR="00525769" w:rsidRPr="00641112">
              <w:t>s</w:t>
            </w:r>
            <w:r w:rsidR="006078A7" w:rsidRPr="00641112">
              <w:t xml:space="preserve">.  It </w:t>
            </w:r>
            <w:r w:rsidR="001B498E" w:rsidRPr="00641112">
              <w:t>also addressed</w:t>
            </w:r>
            <w:r w:rsidR="00525769" w:rsidRPr="00641112">
              <w:t xml:space="preserve"> </w:t>
            </w:r>
            <w:r w:rsidR="00256A2E" w:rsidRPr="00641112">
              <w:t xml:space="preserve">feedback form 2300 which identified ISA-16 </w:t>
            </w:r>
            <w:r w:rsidR="00256A2E" w:rsidRPr="00641112">
              <w:rPr>
                <w:color w:val="000000" w:themeColor="text1"/>
              </w:rPr>
              <w:t xml:space="preserve">“Contacts With The Media” </w:t>
            </w:r>
            <w:r w:rsidR="00525769" w:rsidRPr="00641112">
              <w:rPr>
                <w:color w:val="000000" w:themeColor="text1"/>
              </w:rPr>
              <w:t xml:space="preserve">did not provide guidance </w:t>
            </w:r>
            <w:r w:rsidR="00256A2E" w:rsidRPr="00641112">
              <w:rPr>
                <w:color w:val="000000" w:themeColor="text1"/>
              </w:rPr>
              <w:t>to reflect NRC expectations regarding use of social media</w:t>
            </w:r>
            <w:r w:rsidR="002D610A" w:rsidRPr="00641112">
              <w:rPr>
                <w:color w:val="000000" w:themeColor="text1"/>
              </w:rPr>
              <w:t>.</w:t>
            </w:r>
          </w:p>
          <w:p w14:paraId="50A41A4A" w14:textId="77777777" w:rsidR="002D610A" w:rsidRDefault="002D610A" w:rsidP="00093CF1">
            <w:pPr>
              <w:keepLines/>
              <w:rPr>
                <w:color w:val="000000" w:themeColor="text1"/>
              </w:rPr>
            </w:pPr>
          </w:p>
          <w:p w14:paraId="70215950" w14:textId="361749F4" w:rsidR="002D610A" w:rsidRDefault="00327F33" w:rsidP="00093CF1">
            <w:pPr>
              <w:keepLines/>
            </w:pPr>
            <w:r w:rsidRPr="00686CBC">
              <w:t xml:space="preserve">(ISA-6) NRC’s Response to an Incident at a Nuclear Facility </w:t>
            </w:r>
            <w:r>
              <w:t>was significantly revised to reflect changes to the NRC incident response program</w:t>
            </w:r>
            <w:r w:rsidR="001627F0">
              <w:t xml:space="preserve"> (and does not contain redline text to annotate those changes)</w:t>
            </w:r>
            <w:r>
              <w:t>.</w:t>
            </w:r>
          </w:p>
          <w:p w14:paraId="33D7237D" w14:textId="77777777" w:rsidR="001627F0" w:rsidRDefault="001627F0" w:rsidP="00093CF1">
            <w:pPr>
              <w:keepLines/>
            </w:pPr>
          </w:p>
          <w:p w14:paraId="3D436EDB" w14:textId="3A0307EB" w:rsidR="001627F0" w:rsidRDefault="001627F0" w:rsidP="00093CF1">
            <w:pPr>
              <w:keepLines/>
            </w:pPr>
            <w:r>
              <w:t>A link is now provided to electronic signature cards on Digital City</w:t>
            </w:r>
          </w:p>
        </w:tc>
        <w:tc>
          <w:tcPr>
            <w:tcW w:w="1800" w:type="dxa"/>
            <w:tcBorders>
              <w:left w:val="single" w:sz="6" w:space="0" w:color="000000"/>
              <w:bottom w:val="single" w:sz="6" w:space="0" w:color="000000"/>
              <w:right w:val="single" w:sz="6" w:space="0" w:color="000000"/>
            </w:tcBorders>
          </w:tcPr>
          <w:p w14:paraId="5F009FE6" w14:textId="02485A67" w:rsidR="00AE7495" w:rsidRDefault="00525769"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left w:val="single" w:sz="6" w:space="0" w:color="000000"/>
              <w:bottom w:val="single" w:sz="6" w:space="0" w:color="000000"/>
              <w:right w:val="single" w:sz="6" w:space="0" w:color="000000"/>
            </w:tcBorders>
          </w:tcPr>
          <w:p w14:paraId="397BA343" w14:textId="77777777" w:rsidR="00AE7495" w:rsidRDefault="00B65466"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ML20079E413</w:t>
            </w:r>
          </w:p>
          <w:p w14:paraId="31595563" w14:textId="77777777" w:rsidR="0038456A" w:rsidRDefault="0038456A"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5561C7EC" w14:textId="77777777" w:rsidR="0038456A" w:rsidRDefault="0038456A"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Closed FF</w:t>
            </w:r>
          </w:p>
          <w:p w14:paraId="549E10E2" w14:textId="77777777" w:rsidR="0038456A" w:rsidRDefault="0038456A"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1245-2300</w:t>
            </w:r>
          </w:p>
          <w:p w14:paraId="7F2C3877" w14:textId="72D3A9A7" w:rsidR="00954AEA" w:rsidRDefault="00DB2774"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B2774">
              <w:t>ML20223A146</w:t>
            </w:r>
          </w:p>
          <w:p w14:paraId="1F728036" w14:textId="77777777" w:rsidR="00954AEA" w:rsidRDefault="00954AEA"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1245-2319</w:t>
            </w:r>
          </w:p>
          <w:p w14:paraId="36031A50" w14:textId="7E95A6D7" w:rsidR="00DB2774" w:rsidRPr="00B208B4" w:rsidRDefault="00DB2774" w:rsidP="00093C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B2774">
              <w:t>ML20223A157</w:t>
            </w:r>
          </w:p>
        </w:tc>
      </w:tr>
      <w:tr w:rsidR="0070300A" w:rsidRPr="001319BB" w14:paraId="522BFFEA" w14:textId="77777777" w:rsidTr="002667E7">
        <w:tc>
          <w:tcPr>
            <w:tcW w:w="1530" w:type="dxa"/>
            <w:tcBorders>
              <w:top w:val="single" w:sz="6" w:space="0" w:color="000000"/>
              <w:left w:val="single" w:sz="6" w:space="0" w:color="000000"/>
              <w:bottom w:val="single" w:sz="6" w:space="0" w:color="000000"/>
              <w:right w:val="single" w:sz="6" w:space="0" w:color="000000"/>
            </w:tcBorders>
          </w:tcPr>
          <w:p w14:paraId="1E94C94E" w14:textId="10A22F4B" w:rsidR="0070300A" w:rsidRDefault="0070300A"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800" w:type="dxa"/>
            <w:tcBorders>
              <w:top w:val="single" w:sz="6" w:space="0" w:color="000000"/>
              <w:left w:val="single" w:sz="6" w:space="0" w:color="000000"/>
              <w:bottom w:val="single" w:sz="6" w:space="0" w:color="000000"/>
              <w:right w:val="single" w:sz="6" w:space="0" w:color="000000"/>
            </w:tcBorders>
          </w:tcPr>
          <w:p w14:paraId="2F1CFBBB" w14:textId="77777777" w:rsidR="0070300A" w:rsidRPr="003246BB" w:rsidRDefault="00BA7E0E"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246BB">
              <w:t>ML21166A349</w:t>
            </w:r>
          </w:p>
          <w:p w14:paraId="778F15F7" w14:textId="7A00DA13" w:rsidR="00BA7E0E" w:rsidRPr="003246BB" w:rsidRDefault="003246BB"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246BB">
              <w:t>09/24/21</w:t>
            </w:r>
          </w:p>
          <w:p w14:paraId="4CFB892E" w14:textId="48CF002A" w:rsidR="00BA7E0E" w:rsidRPr="003246BB" w:rsidRDefault="00BA7E0E"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246BB">
              <w:t>CN 21-</w:t>
            </w:r>
            <w:r w:rsidR="003246BB" w:rsidRPr="003246BB">
              <w:t>032</w:t>
            </w:r>
          </w:p>
        </w:tc>
        <w:tc>
          <w:tcPr>
            <w:tcW w:w="5850" w:type="dxa"/>
            <w:tcBorders>
              <w:top w:val="single" w:sz="6" w:space="0" w:color="000000"/>
              <w:left w:val="single" w:sz="6" w:space="0" w:color="000000"/>
              <w:bottom w:val="single" w:sz="6" w:space="0" w:color="000000"/>
              <w:right w:val="single" w:sz="6" w:space="0" w:color="000000"/>
            </w:tcBorders>
          </w:tcPr>
          <w:p w14:paraId="68CA8D5D" w14:textId="5A21815F" w:rsidR="0070300A" w:rsidRDefault="002C0630"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This revision update</w:t>
            </w:r>
            <w:r w:rsidR="001538D1">
              <w:t>d</w:t>
            </w:r>
            <w:ins w:id="167" w:author="Author">
              <w:r w:rsidR="001538D1">
                <w:t xml:space="preserve"> </w:t>
              </w:r>
            </w:ins>
            <w:r>
              <w:t>website</w:t>
            </w:r>
            <w:r w:rsidR="003F2ACD">
              <w:t>s that had expired</w:t>
            </w:r>
            <w:r w:rsidR="00317AEC">
              <w:t xml:space="preserve">, </w:t>
            </w:r>
            <w:r w:rsidR="00F37E73">
              <w:t>correct</w:t>
            </w:r>
            <w:r w:rsidR="001538D1">
              <w:t>ed</w:t>
            </w:r>
            <w:r w:rsidR="00F37E73">
              <w:t xml:space="preserve"> format </w:t>
            </w:r>
            <w:proofErr w:type="gramStart"/>
            <w:r w:rsidR="00F37E73">
              <w:t>items</w:t>
            </w:r>
            <w:proofErr w:type="gramEnd"/>
            <w:r w:rsidR="003F2ACD">
              <w:t xml:space="preserve"> and add</w:t>
            </w:r>
            <w:r w:rsidR="001538D1">
              <w:t>ed</w:t>
            </w:r>
            <w:r w:rsidR="003F2ACD">
              <w:t xml:space="preserve"> a </w:t>
            </w:r>
            <w:r w:rsidR="002460EE">
              <w:t xml:space="preserve">supervisory </w:t>
            </w:r>
            <w:r w:rsidR="003F2ACD">
              <w:t xml:space="preserve">signature </w:t>
            </w:r>
            <w:r w:rsidR="001E2BC9">
              <w:t xml:space="preserve">to </w:t>
            </w:r>
            <w:r w:rsidR="008D659C">
              <w:t xml:space="preserve">the qualification </w:t>
            </w:r>
            <w:r w:rsidR="00ED0D1B">
              <w:t xml:space="preserve">signoff page that </w:t>
            </w:r>
            <w:r w:rsidR="00580268">
              <w:t>was</w:t>
            </w:r>
            <w:r w:rsidR="00ED0D1B">
              <w:t xml:space="preserve"> inadvertently removed during a previous </w:t>
            </w:r>
            <w:r w:rsidR="004D444A">
              <w:t xml:space="preserve">revision to the document. </w:t>
            </w:r>
            <w:r w:rsidR="003F2ACD">
              <w:t xml:space="preserve"> </w:t>
            </w:r>
          </w:p>
        </w:tc>
        <w:tc>
          <w:tcPr>
            <w:tcW w:w="1800" w:type="dxa"/>
            <w:tcBorders>
              <w:top w:val="single" w:sz="6" w:space="0" w:color="000000"/>
              <w:left w:val="single" w:sz="6" w:space="0" w:color="000000"/>
              <w:bottom w:val="single" w:sz="6" w:space="0" w:color="000000"/>
              <w:right w:val="single" w:sz="6" w:space="0" w:color="000000"/>
            </w:tcBorders>
          </w:tcPr>
          <w:p w14:paraId="3D9E18F4" w14:textId="4578ED9A" w:rsidR="0070300A" w:rsidRDefault="008719DC"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572" w:type="dxa"/>
            <w:tcBorders>
              <w:top w:val="single" w:sz="6" w:space="0" w:color="000000"/>
              <w:left w:val="single" w:sz="6" w:space="0" w:color="000000"/>
              <w:bottom w:val="single" w:sz="6" w:space="0" w:color="000000"/>
              <w:right w:val="single" w:sz="6" w:space="0" w:color="000000"/>
            </w:tcBorders>
          </w:tcPr>
          <w:p w14:paraId="75301F41" w14:textId="1FC59C69" w:rsidR="0070300A" w:rsidRDefault="00BA7E0E" w:rsidP="002667E7">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ML21173A074</w:t>
            </w:r>
          </w:p>
        </w:tc>
      </w:tr>
    </w:tbl>
    <w:p w14:paraId="32CAB143"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p>
    <w:sectPr w:rsidR="00042E40" w:rsidRPr="001319BB" w:rsidSect="009D7A16">
      <w:headerReference w:type="default" r:id="rId60"/>
      <w:footerReference w:type="default" r:id="rId6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44A02" w14:textId="77777777" w:rsidR="00BB67BC" w:rsidRDefault="00BB67BC">
      <w:r>
        <w:separator/>
      </w:r>
    </w:p>
  </w:endnote>
  <w:endnote w:type="continuationSeparator" w:id="0">
    <w:p w14:paraId="535D9FDB" w14:textId="77777777" w:rsidR="00BB67BC" w:rsidRDefault="00BB67BC">
      <w:r>
        <w:continuationSeparator/>
      </w:r>
    </w:p>
  </w:endnote>
  <w:endnote w:type="continuationNotice" w:id="1">
    <w:p w14:paraId="7921CC62" w14:textId="77777777" w:rsidR="00BB67BC" w:rsidRDefault="00BB6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AEE0E" w14:textId="39EB7991" w:rsidR="00BB67BC" w:rsidRPr="00BA1CD4" w:rsidRDefault="00BB67BC" w:rsidP="00B621C7">
    <w:pPr>
      <w:pStyle w:val="Footer"/>
      <w:tabs>
        <w:tab w:val="clear" w:pos="4320"/>
        <w:tab w:val="clear" w:pos="8640"/>
        <w:tab w:val="center" w:pos="4680"/>
        <w:tab w:val="right" w:pos="9360"/>
      </w:tabs>
      <w:jc w:val="center"/>
    </w:pPr>
    <w:r w:rsidRPr="00BA1CD4">
      <w:t xml:space="preserve">Issue Date:  </w:t>
    </w:r>
    <w:r w:rsidR="001E16FE">
      <w:t>09/24/21</w:t>
    </w:r>
    <w:r w:rsidRPr="00BA1CD4">
      <w:tab/>
    </w:r>
    <w:r>
      <w:fldChar w:fldCharType="begin"/>
    </w:r>
    <w:r>
      <w:instrText xml:space="preserve"> PAGE   \* MERGEFORMAT </w:instrText>
    </w:r>
    <w:r>
      <w:fldChar w:fldCharType="separate"/>
    </w:r>
    <w:r>
      <w:rPr>
        <w:noProof/>
      </w:rPr>
      <w:t>i</w:t>
    </w:r>
    <w:r>
      <w:fldChar w:fldCharType="end"/>
    </w:r>
    <w:r w:rsidRPr="00BA1CD4">
      <w:tab/>
      <w:t>1245</w:t>
    </w:r>
    <w:r>
      <w:t xml:space="preserve"> Appendix A</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02A79" w14:textId="54328826" w:rsidR="00BB67BC" w:rsidRPr="00597CA0" w:rsidRDefault="00BB67BC" w:rsidP="004F752D">
    <w:pPr>
      <w:pStyle w:val="Footer"/>
      <w:tabs>
        <w:tab w:val="clear" w:pos="4320"/>
        <w:tab w:val="clear" w:pos="8640"/>
        <w:tab w:val="center" w:pos="4680"/>
        <w:tab w:val="right" w:pos="9360"/>
      </w:tabs>
      <w:jc w:val="center"/>
    </w:pPr>
    <w:r w:rsidRPr="00597CA0">
      <w:t xml:space="preserve">Issue Date:  </w:t>
    </w:r>
    <w:r w:rsidR="001E16FE">
      <w:t>09/24/21</w:t>
    </w:r>
    <w:r w:rsidRPr="00597CA0">
      <w:tab/>
    </w:r>
    <w:r w:rsidRPr="00597CA0">
      <w:fldChar w:fldCharType="begin"/>
    </w:r>
    <w:r w:rsidRPr="00597CA0">
      <w:instrText xml:space="preserve"> PAGE   \* MERGEFORMAT </w:instrText>
    </w:r>
    <w:r w:rsidRPr="00597CA0">
      <w:fldChar w:fldCharType="separate"/>
    </w:r>
    <w:r>
      <w:rPr>
        <w:noProof/>
      </w:rPr>
      <w:t>41</w:t>
    </w:r>
    <w:r w:rsidRPr="00597CA0">
      <w:rPr>
        <w:noProof/>
      </w:rPr>
      <w:fldChar w:fldCharType="end"/>
    </w:r>
    <w:r w:rsidRPr="00597CA0">
      <w:tab/>
      <w:t>1245</w:t>
    </w:r>
    <w:r>
      <w:t xml:space="preserve"> Appendix A</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5F09" w14:textId="1786BA41" w:rsidR="00BB67BC" w:rsidRPr="00597CA0" w:rsidRDefault="00BB67BC" w:rsidP="004F752D">
    <w:pPr>
      <w:pStyle w:val="Footer"/>
      <w:tabs>
        <w:tab w:val="clear" w:pos="4320"/>
        <w:tab w:val="clear" w:pos="8640"/>
        <w:tab w:val="center" w:pos="4680"/>
        <w:tab w:val="right" w:pos="9360"/>
      </w:tabs>
      <w:jc w:val="center"/>
    </w:pPr>
    <w:r w:rsidRPr="00597CA0">
      <w:t xml:space="preserve">Issue Date:  </w:t>
    </w:r>
    <w:r w:rsidR="003246BB">
      <w:t>09/24/21</w:t>
    </w:r>
    <w:r w:rsidRPr="00597CA0">
      <w:tab/>
    </w:r>
    <w:r w:rsidRPr="00597CA0">
      <w:fldChar w:fldCharType="begin"/>
    </w:r>
    <w:r w:rsidRPr="00597CA0">
      <w:instrText xml:space="preserve"> PAGE   \* MERGEFORMAT </w:instrText>
    </w:r>
    <w:r w:rsidRPr="00597CA0">
      <w:fldChar w:fldCharType="separate"/>
    </w:r>
    <w:r>
      <w:rPr>
        <w:noProof/>
      </w:rPr>
      <w:t>43</w:t>
    </w:r>
    <w:r w:rsidRPr="00597CA0">
      <w:rPr>
        <w:noProof/>
      </w:rPr>
      <w:fldChar w:fldCharType="end"/>
    </w:r>
    <w:r w:rsidRPr="00597CA0">
      <w:tab/>
      <w:t>1245</w:t>
    </w:r>
    <w:r>
      <w:t xml:space="preserve"> Appendix A</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E9F41" w14:textId="608CE053" w:rsidR="00BB67BC" w:rsidRDefault="00BB67BC" w:rsidP="004F752D">
    <w:pPr>
      <w:pStyle w:val="Footer"/>
      <w:tabs>
        <w:tab w:val="clear" w:pos="4320"/>
        <w:tab w:val="clear" w:pos="8640"/>
        <w:tab w:val="center" w:pos="4680"/>
        <w:tab w:val="right" w:pos="9360"/>
      </w:tabs>
      <w:jc w:val="center"/>
    </w:pPr>
    <w:r w:rsidRPr="00597CA0">
      <w:t>I</w:t>
    </w:r>
    <w:r w:rsidRPr="00DC1132">
      <w:t xml:space="preserve">ssue Date:  </w:t>
    </w:r>
    <w:r w:rsidR="003246BB">
      <w:t>09/24/21</w:t>
    </w:r>
    <w:r w:rsidRPr="00DC1132">
      <w:tab/>
    </w:r>
    <w:r w:rsidRPr="00DC1132">
      <w:fldChar w:fldCharType="begin"/>
    </w:r>
    <w:r w:rsidRPr="00DC1132">
      <w:instrText xml:space="preserve"> PAGE   \* MERGEFORMAT </w:instrText>
    </w:r>
    <w:r w:rsidRPr="00DC1132">
      <w:fldChar w:fldCharType="separate"/>
    </w:r>
    <w:r>
      <w:rPr>
        <w:noProof/>
      </w:rPr>
      <w:t>44</w:t>
    </w:r>
    <w:r w:rsidRPr="00DC1132">
      <w:rPr>
        <w:noProof/>
      </w:rPr>
      <w:fldChar w:fldCharType="end"/>
    </w:r>
    <w:r w:rsidRPr="00DC1132">
      <w:tab/>
      <w:t>1245</w:t>
    </w:r>
    <w:r>
      <w:t xml:space="preserve"> Appendix A</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45722" w14:textId="378410FF" w:rsidR="00BB67BC" w:rsidRPr="00DC1132" w:rsidRDefault="00BB67BC" w:rsidP="004F752D">
    <w:pPr>
      <w:pStyle w:val="Footer"/>
      <w:tabs>
        <w:tab w:val="clear" w:pos="4320"/>
        <w:tab w:val="clear" w:pos="8640"/>
        <w:tab w:val="center" w:pos="4770"/>
        <w:tab w:val="right" w:pos="9360"/>
      </w:tabs>
      <w:jc w:val="center"/>
    </w:pPr>
    <w:r w:rsidRPr="00DC1132">
      <w:t xml:space="preserve">Issue Date:  </w:t>
    </w:r>
    <w:r w:rsidR="003246BB">
      <w:t>09/24/21</w:t>
    </w:r>
    <w:r w:rsidRPr="00DC1132">
      <w:tab/>
    </w:r>
    <w:r w:rsidRPr="00DC1132">
      <w:fldChar w:fldCharType="begin"/>
    </w:r>
    <w:r w:rsidRPr="00DC1132">
      <w:instrText xml:space="preserve"> PAGE   \* MERGEFORMAT </w:instrText>
    </w:r>
    <w:r w:rsidRPr="00DC1132">
      <w:fldChar w:fldCharType="separate"/>
    </w:r>
    <w:r>
      <w:rPr>
        <w:noProof/>
      </w:rPr>
      <w:t>46</w:t>
    </w:r>
    <w:r w:rsidRPr="00DC1132">
      <w:rPr>
        <w:noProof/>
      </w:rPr>
      <w:fldChar w:fldCharType="end"/>
    </w:r>
    <w:r w:rsidRPr="00DC1132">
      <w:tab/>
      <w:t>1245</w:t>
    </w:r>
    <w:r>
      <w:t xml:space="preserve"> Appendix A</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FAE0F" w14:textId="4D65052B" w:rsidR="00BB67BC" w:rsidRDefault="00BB67BC" w:rsidP="004F752D">
    <w:pPr>
      <w:pStyle w:val="Footer"/>
      <w:tabs>
        <w:tab w:val="clear" w:pos="4320"/>
        <w:tab w:val="clear" w:pos="8640"/>
        <w:tab w:val="center" w:pos="4680"/>
        <w:tab w:val="right" w:pos="9360"/>
      </w:tabs>
      <w:jc w:val="center"/>
    </w:pPr>
    <w:r w:rsidRPr="00DC1132">
      <w:t>I</w:t>
    </w:r>
    <w:r w:rsidRPr="00664763">
      <w:t xml:space="preserve">ssue Date:  </w:t>
    </w:r>
    <w:r w:rsidR="003246BB">
      <w:t>09/24/21</w:t>
    </w:r>
    <w:r w:rsidRPr="00664763">
      <w:tab/>
    </w:r>
    <w:r w:rsidRPr="00664763">
      <w:fldChar w:fldCharType="begin"/>
    </w:r>
    <w:r w:rsidRPr="00664763">
      <w:instrText xml:space="preserve"> PAGE   \* MERGEFORMAT </w:instrText>
    </w:r>
    <w:r w:rsidRPr="00664763">
      <w:fldChar w:fldCharType="separate"/>
    </w:r>
    <w:r>
      <w:rPr>
        <w:noProof/>
      </w:rPr>
      <w:t>48</w:t>
    </w:r>
    <w:r w:rsidRPr="00664763">
      <w:rPr>
        <w:noProof/>
      </w:rPr>
      <w:fldChar w:fldCharType="end"/>
    </w:r>
    <w:r w:rsidRPr="00664763">
      <w:tab/>
      <w:t>1245</w:t>
    </w:r>
    <w:r>
      <w:t xml:space="preserve"> Appendix A</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6B13A" w14:textId="11679252" w:rsidR="00BB67BC" w:rsidRPr="00664763" w:rsidRDefault="00BB67BC" w:rsidP="0040711E">
    <w:pPr>
      <w:pStyle w:val="Footer"/>
      <w:tabs>
        <w:tab w:val="clear" w:pos="4320"/>
        <w:tab w:val="clear" w:pos="8640"/>
        <w:tab w:val="center" w:pos="4680"/>
        <w:tab w:val="right" w:pos="9360"/>
      </w:tabs>
      <w:jc w:val="center"/>
    </w:pPr>
    <w:r w:rsidRPr="00664763">
      <w:t xml:space="preserve">Issue Date:  </w:t>
    </w:r>
    <w:r w:rsidR="003246BB">
      <w:t>09/24/21</w:t>
    </w:r>
    <w:r w:rsidRPr="00664763">
      <w:tab/>
    </w:r>
    <w:r w:rsidRPr="00664763">
      <w:fldChar w:fldCharType="begin"/>
    </w:r>
    <w:r w:rsidRPr="00664763">
      <w:instrText xml:space="preserve"> PAGE   \* MERGEFORMAT </w:instrText>
    </w:r>
    <w:r w:rsidRPr="00664763">
      <w:fldChar w:fldCharType="separate"/>
    </w:r>
    <w:r>
      <w:rPr>
        <w:noProof/>
      </w:rPr>
      <w:t>49</w:t>
    </w:r>
    <w:r w:rsidRPr="00664763">
      <w:rPr>
        <w:noProof/>
      </w:rPr>
      <w:fldChar w:fldCharType="end"/>
    </w:r>
    <w:r w:rsidRPr="00664763">
      <w:tab/>
      <w:t>1245</w:t>
    </w:r>
    <w:r>
      <w:t xml:space="preserve"> Appendix A</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193E6" w14:textId="67931A5F" w:rsidR="00BB67BC" w:rsidRDefault="00BB67BC" w:rsidP="004F752D">
    <w:pPr>
      <w:pStyle w:val="Footer"/>
      <w:tabs>
        <w:tab w:val="clear" w:pos="4320"/>
        <w:tab w:val="clear" w:pos="8640"/>
        <w:tab w:val="center" w:pos="4680"/>
        <w:tab w:val="right" w:pos="9360"/>
      </w:tabs>
      <w:jc w:val="center"/>
    </w:pPr>
    <w:r w:rsidRPr="00DC1132">
      <w:t>I</w:t>
    </w:r>
    <w:r w:rsidRPr="00664763">
      <w:t xml:space="preserve">ssue Date:  </w:t>
    </w:r>
    <w:r w:rsidR="003246BB">
      <w:t>09/24/21</w:t>
    </w:r>
    <w:r w:rsidRPr="00664763">
      <w:tab/>
    </w:r>
    <w:r w:rsidRPr="00664763">
      <w:fldChar w:fldCharType="begin"/>
    </w:r>
    <w:r w:rsidRPr="00664763">
      <w:instrText xml:space="preserve"> PAGE   \* MERGEFORMAT </w:instrText>
    </w:r>
    <w:r w:rsidRPr="00664763">
      <w:fldChar w:fldCharType="separate"/>
    </w:r>
    <w:r>
      <w:rPr>
        <w:noProof/>
      </w:rPr>
      <w:t>50</w:t>
    </w:r>
    <w:r w:rsidRPr="00664763">
      <w:rPr>
        <w:noProof/>
      </w:rPr>
      <w:fldChar w:fldCharType="end"/>
    </w:r>
    <w:r w:rsidRPr="00664763">
      <w:tab/>
      <w:t>1245</w:t>
    </w:r>
    <w:r>
      <w:t xml:space="preserve"> Appendix A</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63E58" w14:textId="2F5EEC11" w:rsidR="00BB67BC" w:rsidRDefault="00BB67BC" w:rsidP="004F752D">
    <w:pPr>
      <w:pStyle w:val="Footer"/>
      <w:tabs>
        <w:tab w:val="clear" w:pos="4320"/>
        <w:tab w:val="clear" w:pos="8640"/>
        <w:tab w:val="center" w:pos="4680"/>
        <w:tab w:val="right" w:pos="9360"/>
      </w:tabs>
      <w:jc w:val="center"/>
    </w:pPr>
    <w:r w:rsidRPr="00DC1132">
      <w:t>I</w:t>
    </w:r>
    <w:r w:rsidRPr="005A6EB0">
      <w:t xml:space="preserve">ssue Date:  </w:t>
    </w:r>
    <w:r w:rsidR="003246BB">
      <w:t>09/24/21</w:t>
    </w:r>
    <w:r w:rsidRPr="005A6EB0">
      <w:tab/>
    </w:r>
    <w:r w:rsidRPr="005A6EB0">
      <w:fldChar w:fldCharType="begin"/>
    </w:r>
    <w:r w:rsidRPr="005A6EB0">
      <w:instrText xml:space="preserve"> PAGE   \* MERGEFORMAT </w:instrText>
    </w:r>
    <w:r w:rsidRPr="005A6EB0">
      <w:fldChar w:fldCharType="separate"/>
    </w:r>
    <w:r>
      <w:rPr>
        <w:noProof/>
      </w:rPr>
      <w:t>52</w:t>
    </w:r>
    <w:r w:rsidRPr="005A6EB0">
      <w:rPr>
        <w:noProof/>
      </w:rPr>
      <w:fldChar w:fldCharType="end"/>
    </w:r>
    <w:r w:rsidRPr="005A6EB0">
      <w:tab/>
      <w:t>1245</w:t>
    </w:r>
    <w:r>
      <w:t xml:space="preserve"> Appendix A</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E3164" w14:textId="15671A0C" w:rsidR="00BB67BC" w:rsidRPr="005A6EB0" w:rsidRDefault="00BB67BC" w:rsidP="0040711E">
    <w:pPr>
      <w:pStyle w:val="Footer"/>
      <w:tabs>
        <w:tab w:val="clear" w:pos="4320"/>
        <w:tab w:val="clear" w:pos="8640"/>
        <w:tab w:val="center" w:pos="4680"/>
        <w:tab w:val="right" w:pos="9360"/>
      </w:tabs>
      <w:jc w:val="center"/>
    </w:pPr>
    <w:r w:rsidRPr="005A6EB0">
      <w:t xml:space="preserve">Issue Date:  </w:t>
    </w:r>
    <w:r w:rsidR="003246BB">
      <w:t>09/24/21</w:t>
    </w:r>
    <w:r w:rsidRPr="005A6EB0">
      <w:tab/>
    </w:r>
    <w:r w:rsidRPr="005A6EB0">
      <w:fldChar w:fldCharType="begin"/>
    </w:r>
    <w:r w:rsidRPr="005A6EB0">
      <w:instrText xml:space="preserve"> PAGE   \* MERGEFORMAT </w:instrText>
    </w:r>
    <w:r w:rsidRPr="005A6EB0">
      <w:fldChar w:fldCharType="separate"/>
    </w:r>
    <w:r>
      <w:rPr>
        <w:noProof/>
      </w:rPr>
      <w:t>55</w:t>
    </w:r>
    <w:r w:rsidRPr="005A6EB0">
      <w:rPr>
        <w:noProof/>
      </w:rPr>
      <w:fldChar w:fldCharType="end"/>
    </w:r>
    <w:r w:rsidRPr="005A6EB0">
      <w:tab/>
      <w:t>1245</w:t>
    </w:r>
    <w:r>
      <w:t xml:space="preserve"> Appendix A</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78284" w14:textId="30BE73A4" w:rsidR="00BB67BC" w:rsidRPr="005A6EB0" w:rsidRDefault="00BB67BC" w:rsidP="0040711E">
    <w:pPr>
      <w:pStyle w:val="Footer"/>
      <w:tabs>
        <w:tab w:val="clear" w:pos="4320"/>
        <w:tab w:val="clear" w:pos="8640"/>
        <w:tab w:val="center" w:pos="4680"/>
        <w:tab w:val="right" w:pos="9360"/>
      </w:tabs>
      <w:jc w:val="center"/>
    </w:pPr>
    <w:r w:rsidRPr="005A6EB0">
      <w:t xml:space="preserve">Issue Date:  </w:t>
    </w:r>
    <w:r w:rsidR="003246BB">
      <w:t>09/24/21</w:t>
    </w:r>
    <w:r w:rsidRPr="005A6EB0">
      <w:tab/>
    </w:r>
    <w:r w:rsidRPr="005A6EB0">
      <w:fldChar w:fldCharType="begin"/>
    </w:r>
    <w:r w:rsidRPr="005A6EB0">
      <w:instrText xml:space="preserve"> PAGE   \* MERGEFORMAT </w:instrText>
    </w:r>
    <w:r w:rsidRPr="005A6EB0">
      <w:fldChar w:fldCharType="separate"/>
    </w:r>
    <w:r>
      <w:rPr>
        <w:noProof/>
      </w:rPr>
      <w:t>57</w:t>
    </w:r>
    <w:r w:rsidRPr="005A6EB0">
      <w:rPr>
        <w:noProof/>
      </w:rPr>
      <w:fldChar w:fldCharType="end"/>
    </w:r>
    <w:r w:rsidRPr="005A6EB0">
      <w:tab/>
      <w:t>1245</w:t>
    </w:r>
    <w:r>
      <w:t xml:space="preserve"> Appendix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5A674" w14:textId="08A0791E" w:rsidR="00BB67BC" w:rsidRPr="00517119" w:rsidRDefault="00BB67BC" w:rsidP="00517119">
    <w:pPr>
      <w:pStyle w:val="Footer"/>
      <w:tabs>
        <w:tab w:val="clear" w:pos="4320"/>
        <w:tab w:val="clear" w:pos="8640"/>
        <w:tab w:val="center" w:pos="4680"/>
        <w:tab w:val="right" w:pos="9360"/>
      </w:tabs>
    </w:pPr>
    <w:r>
      <w:t>Issue Date:  09/24/21</w:t>
    </w:r>
    <w:r>
      <w:tab/>
    </w:r>
    <w:r w:rsidRPr="00517119">
      <w:fldChar w:fldCharType="begin"/>
    </w:r>
    <w:r w:rsidRPr="00517119">
      <w:instrText xml:space="preserve"> PAGE   \* MERGEFORMAT </w:instrText>
    </w:r>
    <w:r w:rsidRPr="00517119">
      <w:fldChar w:fldCharType="separate"/>
    </w:r>
    <w:r>
      <w:rPr>
        <w:noProof/>
      </w:rPr>
      <w:t>1</w:t>
    </w:r>
    <w:r w:rsidRPr="00517119">
      <w:fldChar w:fldCharType="end"/>
    </w:r>
    <w:r>
      <w:tab/>
      <w:t>1245 Appendix A</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29462" w14:textId="581B7759" w:rsidR="00BB67BC" w:rsidRPr="00E775F2" w:rsidRDefault="00BB67BC" w:rsidP="0040711E">
    <w:pPr>
      <w:pStyle w:val="Footer"/>
      <w:tabs>
        <w:tab w:val="clear" w:pos="4320"/>
        <w:tab w:val="clear" w:pos="8640"/>
        <w:tab w:val="center" w:pos="4680"/>
        <w:tab w:val="right" w:pos="9360"/>
      </w:tabs>
      <w:jc w:val="center"/>
    </w:pPr>
    <w:r w:rsidRPr="00E775F2">
      <w:t xml:space="preserve">Issue Date:  </w:t>
    </w:r>
    <w:r w:rsidR="003246BB">
      <w:t>09/24/21</w:t>
    </w:r>
    <w:r w:rsidRPr="00E775F2">
      <w:tab/>
    </w:r>
    <w:r w:rsidRPr="00E775F2">
      <w:fldChar w:fldCharType="begin"/>
    </w:r>
    <w:r w:rsidRPr="00E775F2">
      <w:instrText xml:space="preserve"> PAGE   \* MERGEFORMAT </w:instrText>
    </w:r>
    <w:r w:rsidRPr="00E775F2">
      <w:fldChar w:fldCharType="separate"/>
    </w:r>
    <w:r>
      <w:rPr>
        <w:noProof/>
      </w:rPr>
      <w:t>59</w:t>
    </w:r>
    <w:r w:rsidRPr="00E775F2">
      <w:rPr>
        <w:noProof/>
      </w:rPr>
      <w:fldChar w:fldCharType="end"/>
    </w:r>
    <w:r w:rsidRPr="00E775F2">
      <w:tab/>
      <w:t>1245</w:t>
    </w:r>
    <w:r>
      <w:t xml:space="preserve"> Appendix A</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A4FE9" w14:textId="2096E6A8" w:rsidR="00BB67BC" w:rsidRDefault="00BB67BC" w:rsidP="0040711E">
    <w:pPr>
      <w:pStyle w:val="Footer"/>
      <w:tabs>
        <w:tab w:val="clear" w:pos="4320"/>
        <w:tab w:val="clear" w:pos="8640"/>
        <w:tab w:val="center" w:pos="4680"/>
        <w:tab w:val="right" w:pos="9360"/>
      </w:tabs>
      <w:jc w:val="center"/>
    </w:pPr>
    <w:r w:rsidRPr="00E775F2">
      <w:t xml:space="preserve">Issue Date:  </w:t>
    </w:r>
    <w:r w:rsidR="003246BB">
      <w:t>09/24/21</w:t>
    </w:r>
    <w:r w:rsidRPr="00E775F2">
      <w:tab/>
    </w:r>
    <w:r w:rsidRPr="00E775F2">
      <w:fldChar w:fldCharType="begin"/>
    </w:r>
    <w:r w:rsidRPr="00E775F2">
      <w:instrText xml:space="preserve"> PAGE   \* MERGEFORMAT </w:instrText>
    </w:r>
    <w:r w:rsidRPr="00E775F2">
      <w:fldChar w:fldCharType="separate"/>
    </w:r>
    <w:r>
      <w:rPr>
        <w:noProof/>
      </w:rPr>
      <w:t>62</w:t>
    </w:r>
    <w:r w:rsidRPr="00E775F2">
      <w:rPr>
        <w:noProof/>
      </w:rPr>
      <w:fldChar w:fldCharType="end"/>
    </w:r>
    <w:r w:rsidRPr="00E775F2">
      <w:tab/>
      <w:t>1245</w:t>
    </w:r>
    <w:r>
      <w:t xml:space="preserve"> Appendix A</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9CD50" w14:textId="5B2E76F8" w:rsidR="00BB67BC" w:rsidRPr="00E775F2" w:rsidRDefault="00BB67BC" w:rsidP="0040711E">
    <w:pPr>
      <w:pStyle w:val="Footer"/>
      <w:tabs>
        <w:tab w:val="clear" w:pos="4320"/>
        <w:tab w:val="clear" w:pos="8640"/>
        <w:tab w:val="center" w:pos="4680"/>
        <w:tab w:val="right" w:pos="9360"/>
      </w:tabs>
      <w:jc w:val="center"/>
    </w:pPr>
    <w:r w:rsidRPr="00E775F2">
      <w:t xml:space="preserve">Issue Date:  </w:t>
    </w:r>
    <w:r w:rsidR="003246BB">
      <w:t>09/24/21</w:t>
    </w:r>
    <w:r w:rsidRPr="00E775F2">
      <w:tab/>
    </w:r>
    <w:r w:rsidRPr="00E775F2">
      <w:fldChar w:fldCharType="begin"/>
    </w:r>
    <w:r w:rsidRPr="00E775F2">
      <w:instrText xml:space="preserve"> PAGE   \* MERGEFORMAT </w:instrText>
    </w:r>
    <w:r w:rsidRPr="00E775F2">
      <w:fldChar w:fldCharType="separate"/>
    </w:r>
    <w:r>
      <w:rPr>
        <w:noProof/>
      </w:rPr>
      <w:t>63</w:t>
    </w:r>
    <w:r w:rsidRPr="00E775F2">
      <w:rPr>
        <w:noProof/>
      </w:rPr>
      <w:fldChar w:fldCharType="end"/>
    </w:r>
    <w:r w:rsidRPr="00E775F2">
      <w:tab/>
      <w:t>1245</w:t>
    </w:r>
    <w:r>
      <w:t xml:space="preserve"> Appendix A</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D6A18" w14:textId="51FFBE25" w:rsidR="00BB67BC" w:rsidRPr="00B14324" w:rsidRDefault="00BB67BC" w:rsidP="0040711E">
    <w:pPr>
      <w:pStyle w:val="Footer"/>
      <w:tabs>
        <w:tab w:val="clear" w:pos="4320"/>
        <w:tab w:val="clear" w:pos="8640"/>
        <w:tab w:val="center" w:pos="4680"/>
        <w:tab w:val="right" w:pos="9360"/>
      </w:tabs>
      <w:jc w:val="center"/>
    </w:pPr>
    <w:r w:rsidRPr="00B14324">
      <w:t xml:space="preserve">Issue Date:  </w:t>
    </w:r>
    <w:r w:rsidR="003246BB">
      <w:t>09/24/21</w:t>
    </w:r>
    <w:r w:rsidRPr="00B14324">
      <w:tab/>
    </w:r>
    <w:r w:rsidRPr="00B14324">
      <w:fldChar w:fldCharType="begin"/>
    </w:r>
    <w:r w:rsidRPr="00B14324">
      <w:instrText xml:space="preserve"> PAGE   \* MERGEFORMAT </w:instrText>
    </w:r>
    <w:r w:rsidRPr="00B14324">
      <w:fldChar w:fldCharType="separate"/>
    </w:r>
    <w:r>
      <w:rPr>
        <w:noProof/>
      </w:rPr>
      <w:t>66</w:t>
    </w:r>
    <w:r w:rsidRPr="00B14324">
      <w:rPr>
        <w:noProof/>
      </w:rPr>
      <w:fldChar w:fldCharType="end"/>
    </w:r>
    <w:r w:rsidRPr="00B14324">
      <w:tab/>
      <w:t>1245</w:t>
    </w:r>
    <w:r>
      <w:t xml:space="preserve"> Appendix A</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4175A" w14:textId="1E843C08" w:rsidR="00BB67BC" w:rsidRPr="00B14324" w:rsidRDefault="00BB67BC" w:rsidP="00F572B7">
    <w:pPr>
      <w:pStyle w:val="Footer"/>
      <w:tabs>
        <w:tab w:val="clear" w:pos="4320"/>
        <w:tab w:val="clear" w:pos="8640"/>
        <w:tab w:val="center" w:pos="4680"/>
        <w:tab w:val="right" w:pos="9360"/>
      </w:tabs>
      <w:jc w:val="center"/>
    </w:pPr>
    <w:r w:rsidRPr="00B14324">
      <w:t xml:space="preserve">Issue Date:  </w:t>
    </w:r>
    <w:r w:rsidR="003246BB">
      <w:t>09/24/21</w:t>
    </w:r>
    <w:r w:rsidRPr="00B14324">
      <w:tab/>
    </w:r>
    <w:r w:rsidRPr="00B14324">
      <w:fldChar w:fldCharType="begin"/>
    </w:r>
    <w:r w:rsidRPr="00B14324">
      <w:instrText xml:space="preserve"> PAGE   \* MERGEFORMAT </w:instrText>
    </w:r>
    <w:r w:rsidRPr="00B14324">
      <w:fldChar w:fldCharType="separate"/>
    </w:r>
    <w:r>
      <w:rPr>
        <w:noProof/>
      </w:rPr>
      <w:t>68</w:t>
    </w:r>
    <w:r w:rsidRPr="00B14324">
      <w:rPr>
        <w:noProof/>
      </w:rPr>
      <w:fldChar w:fldCharType="end"/>
    </w:r>
    <w:r w:rsidRPr="00B14324">
      <w:tab/>
      <w:t>1245</w:t>
    </w:r>
    <w:r>
      <w:t xml:space="preserve"> Appendix A</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8694A" w14:textId="46C8C040" w:rsidR="00BB67BC" w:rsidRPr="00713C72" w:rsidRDefault="00BB67BC" w:rsidP="00F572B7">
    <w:pPr>
      <w:pStyle w:val="Footer"/>
      <w:tabs>
        <w:tab w:val="clear" w:pos="4320"/>
        <w:tab w:val="clear" w:pos="8640"/>
        <w:tab w:val="center" w:pos="4680"/>
        <w:tab w:val="right" w:pos="9360"/>
      </w:tabs>
      <w:jc w:val="center"/>
    </w:pPr>
    <w:r w:rsidRPr="00B14324">
      <w:t xml:space="preserve">Issue Date:  </w:t>
    </w:r>
    <w:r w:rsidR="003246BB">
      <w:t>09/24/21</w:t>
    </w:r>
    <w:r w:rsidRPr="00B14324">
      <w:tab/>
    </w:r>
    <w:r w:rsidRPr="00B14324">
      <w:fldChar w:fldCharType="begin"/>
    </w:r>
    <w:r w:rsidRPr="00B14324">
      <w:instrText xml:space="preserve"> PAGE   \* MERGEFORMAT </w:instrText>
    </w:r>
    <w:r w:rsidRPr="00B14324">
      <w:fldChar w:fldCharType="separate"/>
    </w:r>
    <w:r>
      <w:rPr>
        <w:noProof/>
      </w:rPr>
      <w:t>69</w:t>
    </w:r>
    <w:r w:rsidRPr="00B14324">
      <w:rPr>
        <w:noProof/>
      </w:rPr>
      <w:fldChar w:fldCharType="end"/>
    </w:r>
    <w:r w:rsidRPr="00B14324">
      <w:tab/>
      <w:t>1245</w:t>
    </w:r>
    <w:r>
      <w:t xml:space="preserve"> Appendix A</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FD6D2" w14:textId="24CC2589" w:rsidR="00BB67BC" w:rsidRPr="00713C72" w:rsidRDefault="00BB67BC" w:rsidP="00F572B7">
    <w:pPr>
      <w:pStyle w:val="Footer"/>
      <w:tabs>
        <w:tab w:val="clear" w:pos="4320"/>
        <w:tab w:val="clear" w:pos="8640"/>
        <w:tab w:val="center" w:pos="4680"/>
        <w:tab w:val="right" w:pos="9360"/>
      </w:tabs>
      <w:jc w:val="center"/>
    </w:pPr>
    <w:r w:rsidRPr="00B14324">
      <w:t xml:space="preserve">Issue Date:  </w:t>
    </w:r>
    <w:r w:rsidR="003246BB">
      <w:t>09/24/21</w:t>
    </w:r>
    <w:r w:rsidRPr="00B14324">
      <w:tab/>
    </w:r>
    <w:r w:rsidRPr="00B14324">
      <w:fldChar w:fldCharType="begin"/>
    </w:r>
    <w:r w:rsidRPr="00B14324">
      <w:instrText xml:space="preserve"> PAGE   \* MERGEFORMAT </w:instrText>
    </w:r>
    <w:r w:rsidRPr="00B14324">
      <w:fldChar w:fldCharType="separate"/>
    </w:r>
    <w:r>
      <w:rPr>
        <w:noProof/>
      </w:rPr>
      <w:t>70</w:t>
    </w:r>
    <w:r w:rsidRPr="00B14324">
      <w:rPr>
        <w:noProof/>
      </w:rPr>
      <w:fldChar w:fldCharType="end"/>
    </w:r>
    <w:r w:rsidRPr="00B14324">
      <w:tab/>
      <w:t>1245</w:t>
    </w:r>
    <w:r>
      <w:t xml:space="preserve"> Appendix A</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52CE7" w14:textId="07961C66" w:rsidR="00BB67BC" w:rsidRPr="00D06F89" w:rsidRDefault="00BB67BC" w:rsidP="00F572B7">
    <w:pPr>
      <w:pStyle w:val="Footer"/>
      <w:tabs>
        <w:tab w:val="clear" w:pos="4320"/>
        <w:tab w:val="clear" w:pos="8640"/>
        <w:tab w:val="center" w:pos="4680"/>
        <w:tab w:val="right" w:pos="9360"/>
      </w:tabs>
      <w:jc w:val="center"/>
    </w:pPr>
    <w:r w:rsidRPr="00D06F89">
      <w:t xml:space="preserve">Issue Date:  </w:t>
    </w:r>
    <w:r w:rsidR="003246BB">
      <w:t>09/24/21</w:t>
    </w:r>
    <w:r w:rsidRPr="00D06F89">
      <w:tab/>
    </w:r>
    <w:r w:rsidRPr="00D06F89">
      <w:fldChar w:fldCharType="begin"/>
    </w:r>
    <w:r w:rsidRPr="00D06F89">
      <w:instrText xml:space="preserve"> PAGE   \* MERGEFORMAT </w:instrText>
    </w:r>
    <w:r w:rsidRPr="00D06F89">
      <w:fldChar w:fldCharType="separate"/>
    </w:r>
    <w:r>
      <w:rPr>
        <w:noProof/>
      </w:rPr>
      <w:t>74</w:t>
    </w:r>
    <w:r w:rsidRPr="00D06F89">
      <w:rPr>
        <w:noProof/>
      </w:rPr>
      <w:fldChar w:fldCharType="end"/>
    </w:r>
    <w:r w:rsidRPr="00D06F89">
      <w:tab/>
      <w:t>1245</w:t>
    </w:r>
    <w:r>
      <w:t xml:space="preserve"> Appendix A</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1A0A3" w14:textId="60ED384F" w:rsidR="00BB67BC" w:rsidRPr="00713C72" w:rsidRDefault="00BB67BC" w:rsidP="00F572B7">
    <w:pPr>
      <w:pStyle w:val="Footer"/>
      <w:tabs>
        <w:tab w:val="clear" w:pos="4320"/>
        <w:tab w:val="clear" w:pos="8640"/>
        <w:tab w:val="center" w:pos="4680"/>
        <w:tab w:val="right" w:pos="9360"/>
      </w:tabs>
      <w:jc w:val="center"/>
    </w:pPr>
    <w:r w:rsidRPr="00D06F89">
      <w:t xml:space="preserve">Issue Date:  </w:t>
    </w:r>
    <w:r w:rsidR="003246BB">
      <w:t>09/24/21</w:t>
    </w:r>
    <w:r w:rsidRPr="00D06F89">
      <w:tab/>
    </w:r>
    <w:r w:rsidRPr="00D06F89">
      <w:fldChar w:fldCharType="begin"/>
    </w:r>
    <w:r w:rsidRPr="00D06F89">
      <w:instrText xml:space="preserve"> PAGE   \* MERGEFORMAT </w:instrText>
    </w:r>
    <w:r w:rsidRPr="00D06F89">
      <w:fldChar w:fldCharType="separate"/>
    </w:r>
    <w:r>
      <w:rPr>
        <w:noProof/>
      </w:rPr>
      <w:t>75</w:t>
    </w:r>
    <w:r w:rsidRPr="00D06F89">
      <w:rPr>
        <w:noProof/>
      </w:rPr>
      <w:fldChar w:fldCharType="end"/>
    </w:r>
    <w:r w:rsidRPr="00D06F89">
      <w:tab/>
      <w:t>1245</w:t>
    </w:r>
    <w:r>
      <w:t xml:space="preserve"> Appendix A</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1F85C" w14:textId="6005FDFA" w:rsidR="00BB67BC" w:rsidRPr="00713C72" w:rsidRDefault="00BB67BC" w:rsidP="00F572B7">
    <w:pPr>
      <w:pStyle w:val="Footer"/>
      <w:tabs>
        <w:tab w:val="clear" w:pos="4320"/>
        <w:tab w:val="clear" w:pos="8640"/>
        <w:tab w:val="center" w:pos="4680"/>
        <w:tab w:val="right" w:pos="9360"/>
      </w:tabs>
      <w:jc w:val="center"/>
    </w:pPr>
    <w:r w:rsidRPr="00EA2367">
      <w:t xml:space="preserve">Issue Date:  </w:t>
    </w:r>
    <w:r w:rsidR="003246BB">
      <w:t>09/24/21</w:t>
    </w:r>
    <w:r w:rsidRPr="00EA2367">
      <w:tab/>
    </w:r>
    <w:r w:rsidRPr="00EA2367">
      <w:fldChar w:fldCharType="begin"/>
    </w:r>
    <w:r w:rsidRPr="00EA2367">
      <w:instrText xml:space="preserve"> PAGE   \* MERGEFORMAT </w:instrText>
    </w:r>
    <w:r w:rsidRPr="00EA2367">
      <w:fldChar w:fldCharType="separate"/>
    </w:r>
    <w:r>
      <w:rPr>
        <w:noProof/>
      </w:rPr>
      <w:t>76</w:t>
    </w:r>
    <w:r w:rsidRPr="00EA2367">
      <w:rPr>
        <w:noProof/>
      </w:rPr>
      <w:fldChar w:fldCharType="end"/>
    </w:r>
    <w:r w:rsidRPr="00EA2367">
      <w:tab/>
      <w:t>1245</w:t>
    </w:r>
    <w:r>
      <w:t xml:space="preserve"> Appendix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1662C" w14:textId="19A383E6" w:rsidR="00BB67BC" w:rsidRDefault="00BB67BC" w:rsidP="00B621C7">
    <w:pPr>
      <w:pStyle w:val="Footer"/>
      <w:tabs>
        <w:tab w:val="clear" w:pos="4320"/>
        <w:tab w:val="clear" w:pos="8640"/>
        <w:tab w:val="center" w:pos="4680"/>
        <w:tab w:val="right" w:pos="9360"/>
      </w:tabs>
      <w:jc w:val="center"/>
    </w:pPr>
    <w:r w:rsidRPr="00F278D0">
      <w:t xml:space="preserve">Issue Date:  </w:t>
    </w:r>
    <w:r w:rsidR="001E16FE">
      <w:t>09/24/21</w:t>
    </w:r>
    <w:r>
      <w:tab/>
    </w:r>
    <w:r w:rsidRPr="007E54A6">
      <w:fldChar w:fldCharType="begin"/>
    </w:r>
    <w:r w:rsidRPr="007E54A6">
      <w:instrText xml:space="preserve"> PAGE   \* MERGEFORMAT </w:instrText>
    </w:r>
    <w:r w:rsidRPr="007E54A6">
      <w:fldChar w:fldCharType="separate"/>
    </w:r>
    <w:r>
      <w:rPr>
        <w:noProof/>
      </w:rPr>
      <w:t>29</w:t>
    </w:r>
    <w:r w:rsidRPr="007E54A6">
      <w:rPr>
        <w:noProof/>
      </w:rPr>
      <w:fldChar w:fldCharType="end"/>
    </w:r>
    <w:r w:rsidRPr="00F278D0">
      <w:tab/>
      <w:t>1245</w:t>
    </w:r>
    <w:r>
      <w:t xml:space="preserve"> Appendix A</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DFEEA" w14:textId="324D7172" w:rsidR="00BB67BC" w:rsidRPr="002E3C87" w:rsidRDefault="00BB67BC" w:rsidP="00F572B7">
    <w:pPr>
      <w:pStyle w:val="Footer"/>
      <w:tabs>
        <w:tab w:val="clear" w:pos="4320"/>
        <w:tab w:val="clear" w:pos="8640"/>
        <w:tab w:val="center" w:pos="4680"/>
        <w:tab w:val="right" w:pos="9360"/>
      </w:tabs>
      <w:jc w:val="center"/>
    </w:pPr>
    <w:r w:rsidRPr="002E3C87">
      <w:t>I</w:t>
    </w:r>
    <w:r>
      <w:t xml:space="preserve">ssue Date:  </w:t>
    </w:r>
    <w:r w:rsidR="003246BB">
      <w:t>09/24/21</w:t>
    </w:r>
    <w:r w:rsidRPr="002E3C87">
      <w:tab/>
    </w:r>
    <w:r w:rsidRPr="002E3C87">
      <w:fldChar w:fldCharType="begin"/>
    </w:r>
    <w:r w:rsidRPr="002E3C87">
      <w:instrText xml:space="preserve"> PAGE   \* MERGEFORMAT </w:instrText>
    </w:r>
    <w:r w:rsidRPr="002E3C87">
      <w:fldChar w:fldCharType="separate"/>
    </w:r>
    <w:r>
      <w:rPr>
        <w:noProof/>
      </w:rPr>
      <w:t>79</w:t>
    </w:r>
    <w:r w:rsidRPr="002E3C87">
      <w:rPr>
        <w:noProof/>
      </w:rPr>
      <w:fldChar w:fldCharType="end"/>
    </w:r>
    <w:r w:rsidRPr="002E3C87">
      <w:tab/>
      <w:t>1245</w:t>
    </w:r>
    <w:r>
      <w:t xml:space="preserve"> Appendix A</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2110D" w14:textId="258D2191" w:rsidR="00BB67BC" w:rsidRPr="005A5EAF" w:rsidRDefault="00BB67BC" w:rsidP="00F572B7">
    <w:pPr>
      <w:pStyle w:val="Footer"/>
      <w:tabs>
        <w:tab w:val="clear" w:pos="4320"/>
        <w:tab w:val="clear" w:pos="8640"/>
        <w:tab w:val="center" w:pos="4680"/>
        <w:tab w:val="right" w:pos="9360"/>
      </w:tabs>
      <w:jc w:val="center"/>
    </w:pPr>
    <w:r w:rsidRPr="005A5EAF">
      <w:t xml:space="preserve">Issue Date:  </w:t>
    </w:r>
    <w:r w:rsidR="003246BB">
      <w:t>09/24/21</w:t>
    </w:r>
    <w:r w:rsidRPr="005A5EAF">
      <w:tab/>
    </w:r>
    <w:r w:rsidRPr="005A5EAF">
      <w:fldChar w:fldCharType="begin"/>
    </w:r>
    <w:r w:rsidRPr="005A5EAF">
      <w:instrText xml:space="preserve"> PAGE   \* MERGEFORMAT </w:instrText>
    </w:r>
    <w:r w:rsidRPr="005A5EAF">
      <w:fldChar w:fldCharType="separate"/>
    </w:r>
    <w:r>
      <w:rPr>
        <w:noProof/>
      </w:rPr>
      <w:t>81</w:t>
    </w:r>
    <w:r w:rsidRPr="005A5EAF">
      <w:rPr>
        <w:noProof/>
      </w:rPr>
      <w:fldChar w:fldCharType="end"/>
    </w:r>
    <w:r w:rsidRPr="005A5EAF">
      <w:tab/>
      <w:t>1245</w:t>
    </w:r>
    <w:r>
      <w:t xml:space="preserve"> Appendix A</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CA520" w14:textId="51E6FD38" w:rsidR="00BB67BC" w:rsidRPr="004A254C" w:rsidRDefault="00BB67BC" w:rsidP="00F572B7">
    <w:pPr>
      <w:pStyle w:val="Footer"/>
      <w:tabs>
        <w:tab w:val="clear" w:pos="4320"/>
        <w:tab w:val="clear" w:pos="8640"/>
        <w:tab w:val="center" w:pos="4680"/>
        <w:tab w:val="right" w:pos="9360"/>
      </w:tabs>
      <w:jc w:val="center"/>
    </w:pPr>
    <w:r w:rsidRPr="004A254C">
      <w:t xml:space="preserve">Issue Date:  </w:t>
    </w:r>
    <w:r w:rsidR="003246BB">
      <w:t>09/24/21</w:t>
    </w:r>
    <w:r w:rsidRPr="004A254C">
      <w:tab/>
    </w:r>
    <w:r w:rsidRPr="004A254C">
      <w:fldChar w:fldCharType="begin"/>
    </w:r>
    <w:r w:rsidRPr="004A254C">
      <w:instrText xml:space="preserve"> PAGE   \* MERGEFORMAT </w:instrText>
    </w:r>
    <w:r w:rsidRPr="004A254C">
      <w:fldChar w:fldCharType="separate"/>
    </w:r>
    <w:r>
      <w:rPr>
        <w:noProof/>
      </w:rPr>
      <w:t>83</w:t>
    </w:r>
    <w:r w:rsidRPr="004A254C">
      <w:rPr>
        <w:noProof/>
      </w:rPr>
      <w:fldChar w:fldCharType="end"/>
    </w:r>
    <w:r w:rsidRPr="004A254C">
      <w:tab/>
      <w:t>1245</w:t>
    </w:r>
    <w:r>
      <w:t xml:space="preserve"> Appendix A</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F8DAF" w14:textId="06219893" w:rsidR="00BB67BC" w:rsidRPr="00C30C9B" w:rsidRDefault="00BB67BC" w:rsidP="00F572B7">
    <w:pPr>
      <w:pStyle w:val="Footer"/>
      <w:tabs>
        <w:tab w:val="clear" w:pos="4320"/>
        <w:tab w:val="clear" w:pos="8640"/>
        <w:tab w:val="center" w:pos="4680"/>
        <w:tab w:val="right" w:pos="9360"/>
      </w:tabs>
      <w:jc w:val="center"/>
    </w:pPr>
    <w:r w:rsidRPr="00C30C9B">
      <w:t xml:space="preserve">Issue Date:  </w:t>
    </w:r>
    <w:r w:rsidR="003246BB">
      <w:t>09/24/21</w:t>
    </w:r>
    <w:r w:rsidRPr="00C30C9B">
      <w:tab/>
    </w:r>
    <w:r w:rsidRPr="00C30C9B">
      <w:fldChar w:fldCharType="begin"/>
    </w:r>
    <w:r w:rsidRPr="00C30C9B">
      <w:instrText xml:space="preserve"> PAGE   \* MERGEFORMAT </w:instrText>
    </w:r>
    <w:r w:rsidRPr="00C30C9B">
      <w:fldChar w:fldCharType="separate"/>
    </w:r>
    <w:r>
      <w:rPr>
        <w:noProof/>
      </w:rPr>
      <w:t>86</w:t>
    </w:r>
    <w:r w:rsidRPr="00C30C9B">
      <w:rPr>
        <w:noProof/>
      </w:rPr>
      <w:fldChar w:fldCharType="end"/>
    </w:r>
    <w:r w:rsidRPr="00C30C9B">
      <w:tab/>
      <w:t>1245</w:t>
    </w:r>
    <w:r>
      <w:t xml:space="preserve"> Appendix A</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EEA81" w14:textId="14546E8B" w:rsidR="00BB67BC" w:rsidRDefault="00BB67BC" w:rsidP="00F572B7">
    <w:pPr>
      <w:pStyle w:val="Footer"/>
      <w:tabs>
        <w:tab w:val="clear" w:pos="4320"/>
        <w:tab w:val="clear" w:pos="8640"/>
        <w:tab w:val="center" w:pos="4680"/>
        <w:tab w:val="right" w:pos="9360"/>
      </w:tabs>
      <w:jc w:val="center"/>
    </w:pPr>
    <w:r w:rsidRPr="004A254C">
      <w:t>I</w:t>
    </w:r>
    <w:r w:rsidRPr="00C30C9B">
      <w:t xml:space="preserve">ssue Date:  </w:t>
    </w:r>
    <w:r w:rsidR="003246BB">
      <w:t>09/24/21</w:t>
    </w:r>
    <w:r w:rsidRPr="00C30C9B">
      <w:tab/>
    </w:r>
    <w:r w:rsidRPr="00C30C9B">
      <w:fldChar w:fldCharType="begin"/>
    </w:r>
    <w:r w:rsidRPr="00C30C9B">
      <w:instrText xml:space="preserve"> PAGE   \* MERGEFORMAT </w:instrText>
    </w:r>
    <w:r w:rsidRPr="00C30C9B">
      <w:fldChar w:fldCharType="separate"/>
    </w:r>
    <w:r>
      <w:rPr>
        <w:noProof/>
      </w:rPr>
      <w:t>89</w:t>
    </w:r>
    <w:r w:rsidRPr="00C30C9B">
      <w:rPr>
        <w:noProof/>
      </w:rPr>
      <w:fldChar w:fldCharType="end"/>
    </w:r>
    <w:r w:rsidRPr="00C30C9B">
      <w:tab/>
      <w:t>1245</w:t>
    </w:r>
    <w:r>
      <w:t xml:space="preserve"> Appendix A</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F5F7E" w14:textId="55C17DE6" w:rsidR="00BB67BC" w:rsidRPr="009F66FC" w:rsidRDefault="00BB67BC" w:rsidP="004E49C0">
    <w:pPr>
      <w:pStyle w:val="Footer"/>
      <w:tabs>
        <w:tab w:val="clear" w:pos="4320"/>
        <w:tab w:val="clear" w:pos="8640"/>
        <w:tab w:val="center" w:pos="4680"/>
        <w:tab w:val="right" w:pos="9360"/>
      </w:tabs>
      <w:jc w:val="center"/>
    </w:pPr>
    <w:r w:rsidRPr="009F66FC">
      <w:t xml:space="preserve">Issue Date:  </w:t>
    </w:r>
    <w:r w:rsidR="003246BB">
      <w:t>09/24/21</w:t>
    </w:r>
    <w:r w:rsidRPr="009F66FC">
      <w:tab/>
    </w:r>
    <w:r w:rsidRPr="009F66FC">
      <w:fldChar w:fldCharType="begin"/>
    </w:r>
    <w:r w:rsidRPr="009F66FC">
      <w:instrText xml:space="preserve"> PAGE   \* MERGEFORMAT </w:instrText>
    </w:r>
    <w:r w:rsidRPr="009F66FC">
      <w:fldChar w:fldCharType="separate"/>
    </w:r>
    <w:r>
      <w:rPr>
        <w:noProof/>
      </w:rPr>
      <w:t>93</w:t>
    </w:r>
    <w:r w:rsidRPr="009F66FC">
      <w:rPr>
        <w:noProof/>
      </w:rPr>
      <w:fldChar w:fldCharType="end"/>
    </w:r>
    <w:r w:rsidRPr="009F66FC">
      <w:tab/>
      <w:t>1245</w:t>
    </w:r>
    <w:r>
      <w:t xml:space="preserve"> Appendix A</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EBABF" w14:textId="5794B7B1" w:rsidR="00BB67BC" w:rsidRPr="00BE0B20" w:rsidRDefault="00BB67BC" w:rsidP="00BE0B20">
    <w:pPr>
      <w:pStyle w:val="Footer"/>
    </w:pPr>
    <w:r>
      <w:t xml:space="preserve">Issue Date:  </w:t>
    </w:r>
    <w:r w:rsidR="003246BB">
      <w:t>09/24/21</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Pr="009F66FC">
      <w:t>1245</w:t>
    </w:r>
    <w:r>
      <w:t xml:space="preserve"> Appendix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1AC28" w14:textId="3107C853" w:rsidR="00BB67BC" w:rsidRDefault="00BB67BC" w:rsidP="00B621C7">
    <w:pPr>
      <w:pStyle w:val="Footer"/>
      <w:tabs>
        <w:tab w:val="clear" w:pos="4320"/>
        <w:tab w:val="clear" w:pos="8640"/>
        <w:tab w:val="center" w:pos="4680"/>
        <w:tab w:val="right" w:pos="9360"/>
      </w:tabs>
      <w:jc w:val="center"/>
    </w:pPr>
    <w:r w:rsidRPr="00F278D0">
      <w:t xml:space="preserve">Issue Date:  </w:t>
    </w:r>
    <w:r w:rsidR="001E16FE">
      <w:t>09/24/21</w:t>
    </w:r>
    <w:r>
      <w:tab/>
    </w:r>
    <w:r w:rsidRPr="007E54A6">
      <w:fldChar w:fldCharType="begin"/>
    </w:r>
    <w:r w:rsidRPr="007E54A6">
      <w:instrText xml:space="preserve"> PAGE   \* MERGEFORMAT </w:instrText>
    </w:r>
    <w:r w:rsidRPr="007E54A6">
      <w:fldChar w:fldCharType="separate"/>
    </w:r>
    <w:r>
      <w:rPr>
        <w:noProof/>
      </w:rPr>
      <w:t>33</w:t>
    </w:r>
    <w:r w:rsidRPr="007E54A6">
      <w:rPr>
        <w:noProof/>
      </w:rPr>
      <w:fldChar w:fldCharType="end"/>
    </w:r>
    <w:r w:rsidRPr="00F278D0">
      <w:tab/>
      <w:t>1245</w:t>
    </w:r>
    <w:r>
      <w:t xml:space="preserve"> Appendix 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66BCB" w14:textId="129CF3B8" w:rsidR="00BB67BC" w:rsidRDefault="00BB67BC" w:rsidP="00B621C7">
    <w:pPr>
      <w:pStyle w:val="Footer"/>
      <w:tabs>
        <w:tab w:val="clear" w:pos="4320"/>
        <w:tab w:val="clear" w:pos="8640"/>
        <w:tab w:val="center" w:pos="4680"/>
        <w:tab w:val="right" w:pos="9360"/>
      </w:tabs>
      <w:jc w:val="center"/>
    </w:pPr>
    <w:r w:rsidRPr="00F278D0">
      <w:t xml:space="preserve">Issue Date:  </w:t>
    </w:r>
    <w:r w:rsidR="001E16FE">
      <w:t>09/24/21</w:t>
    </w:r>
    <w:r w:rsidRPr="00FC1B33">
      <w:tab/>
    </w:r>
    <w:r w:rsidRPr="00FC1B33">
      <w:fldChar w:fldCharType="begin"/>
    </w:r>
    <w:r w:rsidRPr="00FC1B33">
      <w:instrText xml:space="preserve"> PAGE   \* MERGEFORMAT </w:instrText>
    </w:r>
    <w:r w:rsidRPr="00FC1B33">
      <w:fldChar w:fldCharType="separate"/>
    </w:r>
    <w:r>
      <w:rPr>
        <w:noProof/>
      </w:rPr>
      <w:t>34</w:t>
    </w:r>
    <w:r w:rsidRPr="00FC1B33">
      <w:rPr>
        <w:noProof/>
      </w:rPr>
      <w:fldChar w:fldCharType="end"/>
    </w:r>
    <w:r w:rsidRPr="00FC1B33">
      <w:tab/>
      <w:t>1245</w:t>
    </w:r>
    <w:r>
      <w:t xml:space="preserve"> Appendix 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E114F" w14:textId="2A3E8BF9" w:rsidR="00BB67BC" w:rsidRPr="00FC1B33" w:rsidRDefault="00BB67BC" w:rsidP="00B621C7">
    <w:pPr>
      <w:pStyle w:val="Footer"/>
      <w:tabs>
        <w:tab w:val="clear" w:pos="4320"/>
        <w:tab w:val="clear" w:pos="8640"/>
        <w:tab w:val="center" w:pos="4680"/>
        <w:tab w:val="right" w:pos="9360"/>
      </w:tabs>
      <w:jc w:val="center"/>
    </w:pPr>
    <w:r w:rsidRPr="00FC1B33">
      <w:t xml:space="preserve">Issue Date:  </w:t>
    </w:r>
    <w:r w:rsidR="001E16FE">
      <w:t>09/24/21</w:t>
    </w:r>
    <w:r w:rsidRPr="00FC1B33">
      <w:tab/>
    </w:r>
    <w:r w:rsidRPr="00FC1B33">
      <w:fldChar w:fldCharType="begin"/>
    </w:r>
    <w:r w:rsidRPr="00FC1B33">
      <w:instrText xml:space="preserve"> PAGE   \* MERGEFORMAT </w:instrText>
    </w:r>
    <w:r w:rsidRPr="00FC1B33">
      <w:fldChar w:fldCharType="separate"/>
    </w:r>
    <w:r>
      <w:rPr>
        <w:noProof/>
      </w:rPr>
      <w:t>36</w:t>
    </w:r>
    <w:r w:rsidRPr="00FC1B33">
      <w:rPr>
        <w:noProof/>
      </w:rPr>
      <w:fldChar w:fldCharType="end"/>
    </w:r>
    <w:r w:rsidRPr="00FC1B33">
      <w:tab/>
      <w:t>1245</w:t>
    </w:r>
    <w:r>
      <w:t xml:space="preserve"> Appendix A</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8157B" w14:textId="3C8C96CA" w:rsidR="00BB67BC" w:rsidRPr="0063145B" w:rsidRDefault="00BB67BC" w:rsidP="00B621C7">
    <w:pPr>
      <w:pStyle w:val="Footer"/>
      <w:tabs>
        <w:tab w:val="clear" w:pos="4320"/>
        <w:tab w:val="clear" w:pos="8640"/>
        <w:tab w:val="center" w:pos="4680"/>
        <w:tab w:val="right" w:pos="9360"/>
      </w:tabs>
      <w:jc w:val="center"/>
    </w:pPr>
    <w:r w:rsidRPr="0063145B">
      <w:t xml:space="preserve">Issue Date:  </w:t>
    </w:r>
    <w:r w:rsidR="001E16FE">
      <w:t>09/24/21</w:t>
    </w:r>
    <w:r w:rsidRPr="0063145B">
      <w:tab/>
    </w:r>
    <w:r w:rsidRPr="0063145B">
      <w:fldChar w:fldCharType="begin"/>
    </w:r>
    <w:r w:rsidRPr="0063145B">
      <w:instrText xml:space="preserve"> PAGE   \* MERGEFORMAT </w:instrText>
    </w:r>
    <w:r w:rsidRPr="0063145B">
      <w:fldChar w:fldCharType="separate"/>
    </w:r>
    <w:r>
      <w:rPr>
        <w:noProof/>
      </w:rPr>
      <w:t>37</w:t>
    </w:r>
    <w:r w:rsidRPr="0063145B">
      <w:rPr>
        <w:noProof/>
      </w:rPr>
      <w:fldChar w:fldCharType="end"/>
    </w:r>
    <w:r w:rsidRPr="0063145B">
      <w:tab/>
      <w:t>1245</w:t>
    </w:r>
    <w:r>
      <w:t xml:space="preserve"> Appendix A</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EAB6C" w14:textId="78819A39" w:rsidR="00BB67BC" w:rsidRPr="0063145B" w:rsidRDefault="00BB67BC" w:rsidP="004F752D">
    <w:pPr>
      <w:pStyle w:val="Footer"/>
      <w:tabs>
        <w:tab w:val="clear" w:pos="4320"/>
        <w:tab w:val="clear" w:pos="8640"/>
        <w:tab w:val="center" w:pos="4680"/>
        <w:tab w:val="right" w:pos="9360"/>
      </w:tabs>
      <w:jc w:val="center"/>
    </w:pPr>
    <w:r w:rsidRPr="0063145B">
      <w:t xml:space="preserve">Issue Date:  </w:t>
    </w:r>
    <w:r w:rsidR="001E16FE">
      <w:t>09/24/21</w:t>
    </w:r>
    <w:r w:rsidRPr="0063145B">
      <w:tab/>
    </w:r>
    <w:r w:rsidRPr="0063145B">
      <w:fldChar w:fldCharType="begin"/>
    </w:r>
    <w:r w:rsidRPr="0063145B">
      <w:instrText xml:space="preserve"> PAGE   \* MERGEFORMAT </w:instrText>
    </w:r>
    <w:r w:rsidRPr="0063145B">
      <w:fldChar w:fldCharType="separate"/>
    </w:r>
    <w:r>
      <w:rPr>
        <w:noProof/>
      </w:rPr>
      <w:t>38</w:t>
    </w:r>
    <w:r w:rsidRPr="0063145B">
      <w:rPr>
        <w:noProof/>
      </w:rPr>
      <w:fldChar w:fldCharType="end"/>
    </w:r>
    <w:r w:rsidRPr="0063145B">
      <w:tab/>
      <w:t>1245</w:t>
    </w:r>
    <w:r>
      <w:t xml:space="preserve"> Appendix A</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2C8EF" w14:textId="1F066A8E" w:rsidR="00BB67BC" w:rsidRPr="0063145B" w:rsidRDefault="00BB67BC" w:rsidP="004F752D">
    <w:pPr>
      <w:pStyle w:val="Footer"/>
      <w:tabs>
        <w:tab w:val="clear" w:pos="4320"/>
        <w:tab w:val="clear" w:pos="8640"/>
        <w:tab w:val="center" w:pos="4680"/>
        <w:tab w:val="right" w:pos="9360"/>
      </w:tabs>
      <w:jc w:val="center"/>
    </w:pPr>
    <w:r w:rsidRPr="0063145B">
      <w:t xml:space="preserve">Issue Date:  </w:t>
    </w:r>
    <w:r w:rsidR="001E16FE">
      <w:t>09/24/21</w:t>
    </w:r>
    <w:r w:rsidRPr="0063145B">
      <w:tab/>
    </w:r>
    <w:r w:rsidRPr="0063145B">
      <w:fldChar w:fldCharType="begin"/>
    </w:r>
    <w:r w:rsidRPr="0063145B">
      <w:instrText xml:space="preserve"> PAGE   \* MERGEFORMAT </w:instrText>
    </w:r>
    <w:r w:rsidRPr="0063145B">
      <w:fldChar w:fldCharType="separate"/>
    </w:r>
    <w:r>
      <w:rPr>
        <w:noProof/>
      </w:rPr>
      <w:t>39</w:t>
    </w:r>
    <w:r w:rsidRPr="0063145B">
      <w:rPr>
        <w:noProof/>
      </w:rPr>
      <w:fldChar w:fldCharType="end"/>
    </w:r>
    <w:r w:rsidRPr="0063145B">
      <w:tab/>
      <w:t>1245</w:t>
    </w:r>
    <w:r>
      <w:t xml:space="preserve"> Appendix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BA34D" w14:textId="77777777" w:rsidR="00BB67BC" w:rsidRDefault="00BB67BC">
      <w:r>
        <w:separator/>
      </w:r>
    </w:p>
  </w:footnote>
  <w:footnote w:type="continuationSeparator" w:id="0">
    <w:p w14:paraId="66A0B857" w14:textId="77777777" w:rsidR="00BB67BC" w:rsidRDefault="00BB67BC">
      <w:r>
        <w:continuationSeparator/>
      </w:r>
    </w:p>
  </w:footnote>
  <w:footnote w:type="continuationNotice" w:id="1">
    <w:p w14:paraId="54DA358D" w14:textId="77777777" w:rsidR="00BB67BC" w:rsidRDefault="00BB67BC"/>
  </w:footnote>
  <w:footnote w:id="2">
    <w:p w14:paraId="7794AA3F" w14:textId="77777777" w:rsidR="00BB67BC" w:rsidRDefault="00BB67BC" w:rsidP="00485B75">
      <w:pPr>
        <w:spacing w:before="160" w:after="600"/>
        <w:ind w:firstLine="720"/>
      </w:pPr>
      <w:r>
        <w:rPr>
          <w:rStyle w:val="FootnoteReference"/>
          <w:vertAlign w:val="superscript"/>
        </w:rPr>
        <w:footnoteRef/>
      </w:r>
      <w:r>
        <w:t>Competency areas are listed in parenthesis following each 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DBFE7" w14:textId="77777777" w:rsidR="00BB67BC" w:rsidRDefault="00BB6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0B21" w14:textId="77777777" w:rsidR="00BB67BC" w:rsidRDefault="00BB6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527B1" w14:textId="77777777" w:rsidR="00BB67BC" w:rsidRDefault="00BB67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6DDF8" w14:textId="77777777" w:rsidR="00BB67BC" w:rsidRDefault="00BB6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6" w15:restartNumberingAfterBreak="0">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7" w15:restartNumberingAfterBreak="0">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 w15:restartNumberingAfterBreak="0">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 w15:restartNumberingAfterBreak="0">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0" w15:restartNumberingAfterBreak="0">
    <w:nsid w:val="0000000B"/>
    <w:multiLevelType w:val="multilevel"/>
    <w:tmpl w:val="00000000"/>
    <w:name w:val="ParaNumbers1"/>
    <w:lvl w:ilvl="0">
      <w:start w:val="1"/>
      <w:numFmt w:val="decimal"/>
      <w:lvlText w:val="%1."/>
      <w:lvlJc w:val="left"/>
      <w:rPr>
        <w:rFonts w:cs="Times New Roman"/>
      </w:rPr>
    </w:lvl>
    <w:lvl w:ilvl="1">
      <w:start w:val="1"/>
      <w:numFmt w:val="lowerLetter"/>
      <w:pStyle w:val="Level2"/>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2" w15:restartNumberingAfterBreak="0">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3" w15:restartNumberingAfterBreak="0">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4" w15:restartNumberingAfterBreak="0">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5" w15:restartNumberingAfterBreak="0">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6" w15:restartNumberingAfterBreak="0">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15:restartNumberingAfterBreak="0">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15:restartNumberingAfterBreak="0">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15:restartNumberingAfterBreak="0">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0" w15:restartNumberingAfterBreak="0">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15:restartNumberingAfterBreak="0">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15:restartNumberingAfterBreak="0">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15:restartNumberingAfterBreak="0">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15:restartNumberingAfterBreak="0">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15:restartNumberingAfterBreak="0">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15:restartNumberingAfterBreak="0">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15:restartNumberingAfterBreak="0">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15:restartNumberingAfterBreak="0">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15:restartNumberingAfterBreak="0">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15:restartNumberingAfterBreak="0">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15:restartNumberingAfterBreak="0">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15:restartNumberingAfterBreak="0">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15:restartNumberingAfterBreak="0">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15:restartNumberingAfterBreak="0">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15:restartNumberingAfterBreak="0">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15:restartNumberingAfterBreak="0">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15:restartNumberingAfterBreak="0">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15:restartNumberingAfterBreak="0">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15:restartNumberingAfterBreak="0">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15:restartNumberingAfterBreak="0">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15:restartNumberingAfterBreak="0">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15:restartNumberingAfterBreak="0">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15:restartNumberingAfterBreak="0">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15:restartNumberingAfterBreak="0">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15:restartNumberingAfterBreak="0">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15:restartNumberingAfterBreak="0">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15:restartNumberingAfterBreak="0">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15:restartNumberingAfterBreak="0">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15:restartNumberingAfterBreak="0">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15:restartNumberingAfterBreak="0">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15:restartNumberingAfterBreak="0">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15:restartNumberingAfterBreak="0">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15:restartNumberingAfterBreak="0">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pStyle w:val="Level5"/>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15:restartNumberingAfterBreak="0">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15:restartNumberingAfterBreak="0">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15:restartNumberingAfterBreak="0">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7" w15:restartNumberingAfterBreak="0">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8" w15:restartNumberingAfterBreak="0">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15:restartNumberingAfterBreak="0">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15:restartNumberingAfterBreak="0">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1" w15:restartNumberingAfterBreak="0">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15:restartNumberingAfterBreak="0">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15:restartNumberingAfterBreak="0">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pStyle w:val="Level3"/>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15:restartNumberingAfterBreak="0">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15:restartNumberingAfterBreak="0">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66" w15:restartNumberingAfterBreak="0">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7" w15:restartNumberingAfterBreak="0">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15:restartNumberingAfterBreak="0">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15:restartNumberingAfterBreak="0">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0" w15:restartNumberingAfterBreak="0">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15:restartNumberingAfterBreak="0">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15:restartNumberingAfterBreak="0">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15:restartNumberingAfterBreak="0">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15:restartNumberingAfterBreak="0">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5" w15:restartNumberingAfterBreak="0">
    <w:nsid w:val="0000004C"/>
    <w:multiLevelType w:val="multilevel"/>
    <w:tmpl w:val="00000000"/>
    <w:name w:val="AutoList108"/>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15:restartNumberingAfterBreak="0">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15:restartNumberingAfterBreak="0">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15:restartNumberingAfterBreak="0">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15:restartNumberingAfterBreak="0">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15:restartNumberingAfterBreak="0">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15:restartNumberingAfterBreak="0">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15:restartNumberingAfterBreak="0">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15:restartNumberingAfterBreak="0">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15:restartNumberingAfterBreak="0">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pStyle w:val="Level4"/>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15:restartNumberingAfterBreak="0">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15:restartNumberingAfterBreak="0">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15:restartNumberingAfterBreak="0">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15:restartNumberingAfterBreak="0">
    <w:nsid w:val="00F31BAE"/>
    <w:multiLevelType w:val="multilevel"/>
    <w:tmpl w:val="B5622748"/>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89" w15:restartNumberingAfterBreak="0">
    <w:nsid w:val="012F1DF4"/>
    <w:multiLevelType w:val="multilevel"/>
    <w:tmpl w:val="F92A6B08"/>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90" w15:restartNumberingAfterBreak="0">
    <w:nsid w:val="016400E8"/>
    <w:multiLevelType w:val="hybridMultilevel"/>
    <w:tmpl w:val="CD7EF8DE"/>
    <w:name w:val="AutoList83232222222222222222222222222222222222222224"/>
    <w:lvl w:ilvl="0" w:tplc="0409000D">
      <w:start w:val="1"/>
      <w:numFmt w:val="bullet"/>
      <w:lvlText w:val=""/>
      <w:lvlJc w:val="left"/>
      <w:pPr>
        <w:tabs>
          <w:tab w:val="num" w:pos="2707"/>
        </w:tabs>
        <w:ind w:left="2707" w:hanging="633"/>
      </w:pPr>
      <w:rPr>
        <w:rFonts w:ascii="Wingdings" w:hAnsi="Wingdings"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15:restartNumberingAfterBreak="0">
    <w:nsid w:val="02A054A4"/>
    <w:multiLevelType w:val="hybridMultilevel"/>
    <w:tmpl w:val="4D8ECB9C"/>
    <w:lvl w:ilvl="0" w:tplc="1FC089A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41F4D3F"/>
    <w:multiLevelType w:val="hybridMultilevel"/>
    <w:tmpl w:val="2FD2FA0E"/>
    <w:name w:val="AutoList832322222222222"/>
    <w:lvl w:ilvl="0" w:tplc="4AC030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054264E9"/>
    <w:multiLevelType w:val="multilevel"/>
    <w:tmpl w:val="FB768FD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94" w15:restartNumberingAfterBreak="0">
    <w:nsid w:val="05455696"/>
    <w:multiLevelType w:val="hybridMultilevel"/>
    <w:tmpl w:val="D36089EC"/>
    <w:name w:val="AutoList83232222222"/>
    <w:lvl w:ilvl="0" w:tplc="4964DD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073C32F2"/>
    <w:multiLevelType w:val="hybridMultilevel"/>
    <w:tmpl w:val="6ACA5EAE"/>
    <w:lvl w:ilvl="0" w:tplc="62EA071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74E634A"/>
    <w:multiLevelType w:val="hybridMultilevel"/>
    <w:tmpl w:val="BFCCABE2"/>
    <w:name w:val="AutoList832322224"/>
    <w:lvl w:ilvl="0" w:tplc="A058FF6A">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083B788E"/>
    <w:multiLevelType w:val="multilevel"/>
    <w:tmpl w:val="B56098E2"/>
    <w:lvl w:ilvl="0">
      <w:start w:val="1"/>
      <w:numFmt w:val="decimal"/>
      <w:lvlText w:val="%1."/>
      <w:lvlJc w:val="left"/>
      <w:pPr>
        <w:tabs>
          <w:tab w:val="num" w:pos="806"/>
        </w:tabs>
        <w:ind w:left="806" w:hanging="532"/>
      </w:pPr>
      <w:rPr>
        <w:rFonts w:ascii="Arial" w:hAnsi="Arial" w:cs="Times New Roman" w:hint="default"/>
        <w:b w:val="0"/>
        <w:i w:val="0"/>
        <w:sz w:val="22"/>
        <w:szCs w:val="22"/>
      </w:rPr>
    </w:lvl>
    <w:lvl w:ilvl="1">
      <w:start w:val="1"/>
      <w:numFmt w:val="lowerLetter"/>
      <w:lvlText w:val="%2."/>
      <w:lvlJc w:val="left"/>
      <w:pPr>
        <w:tabs>
          <w:tab w:val="num" w:pos="1440"/>
        </w:tabs>
        <w:ind w:left="1440" w:hanging="634"/>
      </w:pPr>
      <w:rPr>
        <w:rFonts w:ascii="Arial" w:hAnsi="Arial" w:cs="Times New Roman" w:hint="default"/>
        <w:b w:val="0"/>
        <w:i w:val="0"/>
        <w:sz w:val="22"/>
        <w:szCs w:val="22"/>
      </w:rPr>
    </w:lvl>
    <w:lvl w:ilvl="2">
      <w:start w:val="1"/>
      <w:numFmt w:val="decimal"/>
      <w:lvlText w:val="%3."/>
      <w:lvlJc w:val="left"/>
      <w:pPr>
        <w:tabs>
          <w:tab w:val="num" w:pos="1440"/>
        </w:tabs>
        <w:ind w:left="1440" w:hanging="360"/>
      </w:pPr>
      <w:rPr>
        <w:rFonts w:ascii="Arial" w:hAnsi="Arial" w:cs="Times New Roman" w:hint="default"/>
        <w:b w:val="0"/>
        <w:i w:val="0"/>
        <w:sz w:val="22"/>
        <w:szCs w:val="22"/>
      </w:rPr>
    </w:lvl>
    <w:lvl w:ilvl="3">
      <w:start w:val="1"/>
      <w:numFmt w:val="lowerLetter"/>
      <w:lvlText w:val="%4)"/>
      <w:lvlJc w:val="left"/>
      <w:pPr>
        <w:tabs>
          <w:tab w:val="num" w:pos="1800"/>
        </w:tabs>
        <w:ind w:left="1800" w:hanging="360"/>
      </w:pPr>
      <w:rPr>
        <w:rFonts w:ascii="Arial" w:hAnsi="Arial" w:cs="Times New Roman"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pPr>
      <w:rPr>
        <w:rFonts w:cs="Times New Roman" w:hint="default"/>
      </w:rPr>
    </w:lvl>
    <w:lvl w:ilvl="6">
      <w:start w:val="1"/>
      <w:numFmt w:val="none"/>
      <w:lvlText w:val=""/>
      <w:lvlJc w:val="left"/>
      <w:pPr>
        <w:tabs>
          <w:tab w:val="num" w:pos="5040"/>
        </w:tabs>
        <w:ind w:left="4680"/>
      </w:pPr>
      <w:rPr>
        <w:rFonts w:cs="Times New Roman" w:hint="default"/>
      </w:rPr>
    </w:lvl>
    <w:lvl w:ilvl="7">
      <w:start w:val="1"/>
      <w:numFmt w:val="none"/>
      <w:lvlText w:val=""/>
      <w:lvlJc w:val="left"/>
      <w:pPr>
        <w:tabs>
          <w:tab w:val="num" w:pos="5760"/>
        </w:tabs>
        <w:ind w:left="5400"/>
      </w:pPr>
      <w:rPr>
        <w:rFonts w:cs="Times New Roman" w:hint="default"/>
      </w:rPr>
    </w:lvl>
    <w:lvl w:ilvl="8">
      <w:start w:val="1"/>
      <w:numFmt w:val="none"/>
      <w:lvlText w:val=""/>
      <w:lvlJc w:val="left"/>
      <w:pPr>
        <w:tabs>
          <w:tab w:val="num" w:pos="10440"/>
        </w:tabs>
        <w:ind w:left="10440" w:hanging="4320"/>
      </w:pPr>
      <w:rPr>
        <w:rFonts w:cs="Times New Roman" w:hint="default"/>
      </w:rPr>
    </w:lvl>
  </w:abstractNum>
  <w:abstractNum w:abstractNumId="98"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09245E34"/>
    <w:multiLevelType w:val="hybridMultilevel"/>
    <w:tmpl w:val="8A124E2A"/>
    <w:lvl w:ilvl="0" w:tplc="7302B25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092C0972"/>
    <w:multiLevelType w:val="multilevel"/>
    <w:tmpl w:val="B9C414FE"/>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2" w15:restartNumberingAfterBreak="0">
    <w:nsid w:val="0B3175DB"/>
    <w:multiLevelType w:val="hybridMultilevel"/>
    <w:tmpl w:val="9830E592"/>
    <w:name w:val="AutoList8323222222222222222222223"/>
    <w:lvl w:ilvl="0" w:tplc="5AF01CD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0BC8354E"/>
    <w:multiLevelType w:val="hybridMultilevel"/>
    <w:tmpl w:val="3F6C8E4A"/>
    <w:name w:val="AutoList8323222222222222222"/>
    <w:lvl w:ilvl="0" w:tplc="1C0C56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0C554402"/>
    <w:multiLevelType w:val="hybridMultilevel"/>
    <w:tmpl w:val="A8ECFB06"/>
    <w:lvl w:ilvl="0" w:tplc="5DBA474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CDD196C"/>
    <w:multiLevelType w:val="multilevel"/>
    <w:tmpl w:val="7D3E3EAA"/>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6" w15:restartNumberingAfterBreak="0">
    <w:nsid w:val="0DF1798B"/>
    <w:multiLevelType w:val="hybridMultilevel"/>
    <w:tmpl w:val="307C684C"/>
    <w:lvl w:ilvl="0" w:tplc="5676678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0FB54549"/>
    <w:multiLevelType w:val="hybridMultilevel"/>
    <w:tmpl w:val="226251DC"/>
    <w:lvl w:ilvl="0" w:tplc="E152B3E0">
      <w:start w:val="3"/>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0FC364D4"/>
    <w:multiLevelType w:val="hybridMultilevel"/>
    <w:tmpl w:val="BA20EF36"/>
    <w:name w:val="AutoList832322"/>
    <w:lvl w:ilvl="0" w:tplc="AFB43E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10315920"/>
    <w:multiLevelType w:val="multilevel"/>
    <w:tmpl w:val="938CD02E"/>
    <w:lvl w:ilvl="0">
      <w:start w:val="6"/>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1" w15:restartNumberingAfterBreak="0">
    <w:nsid w:val="10AB1BE6"/>
    <w:multiLevelType w:val="hybridMultilevel"/>
    <w:tmpl w:val="D6504542"/>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2" w15:restartNumberingAfterBreak="0">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148C64A3"/>
    <w:multiLevelType w:val="hybridMultilevel"/>
    <w:tmpl w:val="0CA8C9A8"/>
    <w:name w:val="AutoList83232222222222222222222222222223"/>
    <w:lvl w:ilvl="0" w:tplc="2E42FCA6">
      <w:start w:val="7"/>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4995975"/>
    <w:multiLevelType w:val="multilevel"/>
    <w:tmpl w:val="EB1AE944"/>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6" w15:restartNumberingAfterBreak="0">
    <w:nsid w:val="15434DE3"/>
    <w:multiLevelType w:val="hybridMultilevel"/>
    <w:tmpl w:val="8A263D8A"/>
    <w:lvl w:ilvl="0" w:tplc="3224071C">
      <w:start w:val="1"/>
      <w:numFmt w:val="lowerLetter"/>
      <w:lvlText w:val="%1."/>
      <w:lvlJc w:val="left"/>
      <w:pPr>
        <w:ind w:left="30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623772B"/>
    <w:multiLevelType w:val="hybridMultilevel"/>
    <w:tmpl w:val="1D5829EC"/>
    <w:lvl w:ilvl="0" w:tplc="04090019">
      <w:start w:val="1"/>
      <w:numFmt w:val="lowerLetter"/>
      <w:lvlText w:val="%1."/>
      <w:lvlJc w:val="left"/>
      <w:pPr>
        <w:ind w:left="3067" w:hanging="360"/>
      </w:pPr>
    </w:lvl>
    <w:lvl w:ilvl="1" w:tplc="04090019" w:tentative="1">
      <w:start w:val="1"/>
      <w:numFmt w:val="lowerLetter"/>
      <w:lvlText w:val="%2."/>
      <w:lvlJc w:val="left"/>
      <w:pPr>
        <w:ind w:left="3787" w:hanging="360"/>
      </w:pPr>
    </w:lvl>
    <w:lvl w:ilvl="2" w:tplc="0409001B" w:tentative="1">
      <w:start w:val="1"/>
      <w:numFmt w:val="lowerRoman"/>
      <w:lvlText w:val="%3."/>
      <w:lvlJc w:val="right"/>
      <w:pPr>
        <w:ind w:left="4507" w:hanging="180"/>
      </w:pPr>
    </w:lvl>
    <w:lvl w:ilvl="3" w:tplc="0409000F" w:tentative="1">
      <w:start w:val="1"/>
      <w:numFmt w:val="decimal"/>
      <w:lvlText w:val="%4."/>
      <w:lvlJc w:val="left"/>
      <w:pPr>
        <w:ind w:left="5227" w:hanging="360"/>
      </w:pPr>
    </w:lvl>
    <w:lvl w:ilvl="4" w:tplc="04090019" w:tentative="1">
      <w:start w:val="1"/>
      <w:numFmt w:val="lowerLetter"/>
      <w:lvlText w:val="%5."/>
      <w:lvlJc w:val="left"/>
      <w:pPr>
        <w:ind w:left="5947" w:hanging="360"/>
      </w:pPr>
    </w:lvl>
    <w:lvl w:ilvl="5" w:tplc="0409001B" w:tentative="1">
      <w:start w:val="1"/>
      <w:numFmt w:val="lowerRoman"/>
      <w:lvlText w:val="%6."/>
      <w:lvlJc w:val="right"/>
      <w:pPr>
        <w:ind w:left="6667" w:hanging="180"/>
      </w:pPr>
    </w:lvl>
    <w:lvl w:ilvl="6" w:tplc="0409000F" w:tentative="1">
      <w:start w:val="1"/>
      <w:numFmt w:val="decimal"/>
      <w:lvlText w:val="%7."/>
      <w:lvlJc w:val="left"/>
      <w:pPr>
        <w:ind w:left="7387" w:hanging="360"/>
      </w:pPr>
    </w:lvl>
    <w:lvl w:ilvl="7" w:tplc="04090019" w:tentative="1">
      <w:start w:val="1"/>
      <w:numFmt w:val="lowerLetter"/>
      <w:lvlText w:val="%8."/>
      <w:lvlJc w:val="left"/>
      <w:pPr>
        <w:ind w:left="8107" w:hanging="360"/>
      </w:pPr>
    </w:lvl>
    <w:lvl w:ilvl="8" w:tplc="0409001B" w:tentative="1">
      <w:start w:val="1"/>
      <w:numFmt w:val="lowerRoman"/>
      <w:lvlText w:val="%9."/>
      <w:lvlJc w:val="right"/>
      <w:pPr>
        <w:ind w:left="8827" w:hanging="180"/>
      </w:pPr>
    </w:lvl>
  </w:abstractNum>
  <w:abstractNum w:abstractNumId="118" w15:restartNumberingAfterBreak="0">
    <w:nsid w:val="165E5214"/>
    <w:multiLevelType w:val="multilevel"/>
    <w:tmpl w:val="B41C35D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9" w15:restartNumberingAfterBreak="0">
    <w:nsid w:val="16946E75"/>
    <w:multiLevelType w:val="multilevel"/>
    <w:tmpl w:val="DD7ECBC6"/>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0" w15:restartNumberingAfterBreak="0">
    <w:nsid w:val="1718259D"/>
    <w:multiLevelType w:val="multilevel"/>
    <w:tmpl w:val="5A2CE2BE"/>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1" w15:restartNumberingAfterBreak="0">
    <w:nsid w:val="17294508"/>
    <w:multiLevelType w:val="multilevel"/>
    <w:tmpl w:val="25F47B7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2" w15:restartNumberingAfterBreak="0">
    <w:nsid w:val="1764059A"/>
    <w:multiLevelType w:val="multilevel"/>
    <w:tmpl w:val="D554913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3" w15:restartNumberingAfterBreak="0">
    <w:nsid w:val="18704403"/>
    <w:multiLevelType w:val="multilevel"/>
    <w:tmpl w:val="4118CB48"/>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4" w15:restartNumberingAfterBreak="0">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1C3A0464"/>
    <w:multiLevelType w:val="hybridMultilevel"/>
    <w:tmpl w:val="5F9085FC"/>
    <w:name w:val="AutoList83232"/>
    <w:lvl w:ilvl="0" w:tplc="57000F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1C8A23F0"/>
    <w:multiLevelType w:val="hybridMultilevel"/>
    <w:tmpl w:val="ED48A00E"/>
    <w:lvl w:ilvl="0" w:tplc="F69C5B6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CC619CB"/>
    <w:multiLevelType w:val="multilevel"/>
    <w:tmpl w:val="D32E402C"/>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8" w15:restartNumberingAfterBreak="0">
    <w:nsid w:val="1D672591"/>
    <w:multiLevelType w:val="hybridMultilevel"/>
    <w:tmpl w:val="62F0F170"/>
    <w:name w:val="AutoList832322222222222222222222222222222222"/>
    <w:lvl w:ilvl="0" w:tplc="1EF05A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9" w15:restartNumberingAfterBreak="0">
    <w:nsid w:val="1DC54202"/>
    <w:multiLevelType w:val="hybridMultilevel"/>
    <w:tmpl w:val="8A60E8F8"/>
    <w:lvl w:ilvl="0" w:tplc="23DAACE4">
      <w:start w:val="1"/>
      <w:numFmt w:val="decimal"/>
      <w:pStyle w:val="0201a1singlespace"/>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0" w15:restartNumberingAfterBreak="0">
    <w:nsid w:val="1F455489"/>
    <w:multiLevelType w:val="hybridMultilevel"/>
    <w:tmpl w:val="A0CA09BA"/>
    <w:name w:val="AutoList83232222222223"/>
    <w:lvl w:ilvl="0" w:tplc="23164E6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0E47ED9"/>
    <w:multiLevelType w:val="multilevel"/>
    <w:tmpl w:val="CDF4C822"/>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32" w15:restartNumberingAfterBreak="0">
    <w:nsid w:val="21794754"/>
    <w:multiLevelType w:val="hybridMultilevel"/>
    <w:tmpl w:val="1FD6B2A2"/>
    <w:name w:val="AutoList832"/>
    <w:lvl w:ilvl="0" w:tplc="691CB4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25CF1D22"/>
    <w:multiLevelType w:val="hybridMultilevel"/>
    <w:tmpl w:val="C534EB78"/>
    <w:lvl w:ilvl="0" w:tplc="B7B0594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5D51EF4"/>
    <w:multiLevelType w:val="multilevel"/>
    <w:tmpl w:val="5A8055CC"/>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35" w15:restartNumberingAfterBreak="0">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27E12467"/>
    <w:multiLevelType w:val="multilevel"/>
    <w:tmpl w:val="BE7C3FFE"/>
    <w:lvl w:ilvl="0">
      <w:start w:val="3"/>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37" w15:restartNumberingAfterBreak="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9" w15:restartNumberingAfterBreak="0">
    <w:nsid w:val="28B558CA"/>
    <w:multiLevelType w:val="multilevel"/>
    <w:tmpl w:val="FDE4DEF4"/>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0" w15:restartNumberingAfterBreak="0">
    <w:nsid w:val="28D117FF"/>
    <w:multiLevelType w:val="multilevel"/>
    <w:tmpl w:val="D0EA5D7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1" w15:restartNumberingAfterBreak="0">
    <w:nsid w:val="29072684"/>
    <w:multiLevelType w:val="multilevel"/>
    <w:tmpl w:val="A6361266"/>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2" w15:restartNumberingAfterBreak="0">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3" w15:restartNumberingAfterBreak="0">
    <w:nsid w:val="294E4A76"/>
    <w:multiLevelType w:val="hybridMultilevel"/>
    <w:tmpl w:val="B1823DC2"/>
    <w:lvl w:ilvl="0" w:tplc="B7086552">
      <w:start w:val="1"/>
      <w:numFmt w:val="lowerLetter"/>
      <w:lvlText w:val="%1."/>
      <w:lvlJc w:val="left"/>
      <w:pPr>
        <w:ind w:left="30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96002F3"/>
    <w:multiLevelType w:val="hybridMultilevel"/>
    <w:tmpl w:val="D17C09DE"/>
    <w:lvl w:ilvl="0" w:tplc="04090001">
      <w:start w:val="1"/>
      <w:numFmt w:val="bullet"/>
      <w:lvlText w:val=""/>
      <w:lvlJc w:val="left"/>
      <w:pPr>
        <w:tabs>
          <w:tab w:val="num" w:pos="3874"/>
        </w:tabs>
        <w:ind w:left="3874" w:hanging="634"/>
      </w:pPr>
      <w:rPr>
        <w:rFonts w:ascii="Symbol" w:hAnsi="Symbol" w:hint="default"/>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F2CC224E">
      <w:start w:val="1"/>
      <w:numFmt w:val="decimal"/>
      <w:lvlText w:val="%4."/>
      <w:lvlJc w:val="left"/>
      <w:pPr>
        <w:tabs>
          <w:tab w:val="num" w:pos="3874"/>
        </w:tabs>
        <w:ind w:left="3874" w:hanging="634"/>
      </w:pPr>
      <w:rPr>
        <w:rFonts w:cs="Times New Roman" w:hint="default"/>
      </w:rPr>
    </w:lvl>
    <w:lvl w:ilvl="4" w:tplc="B07ABD80">
      <w:start w:val="1"/>
      <w:numFmt w:val="lowerLetter"/>
      <w:lvlText w:val="%5."/>
      <w:lvlJc w:val="left"/>
      <w:pPr>
        <w:tabs>
          <w:tab w:val="num" w:pos="4507"/>
        </w:tabs>
        <w:ind w:left="4507" w:hanging="633"/>
      </w:pPr>
      <w:rPr>
        <w:rFonts w:cs="Times New Roman" w:hint="default"/>
      </w:rPr>
    </w:lvl>
    <w:lvl w:ilvl="5" w:tplc="D0DAF8FE">
      <w:start w:val="1"/>
      <w:numFmt w:val="lowerRoman"/>
      <w:lvlRestart w:val="0"/>
      <w:lvlText w:val="%6."/>
      <w:lvlJc w:val="left"/>
      <w:pPr>
        <w:tabs>
          <w:tab w:val="num" w:pos="5040"/>
        </w:tabs>
        <w:ind w:left="5040" w:hanging="533"/>
      </w:pPr>
      <w:rPr>
        <w:rFonts w:ascii="Arial" w:hAnsi="Arial" w:cs="Arial" w:hint="default"/>
        <w:b w:val="0"/>
        <w:i w:val="0"/>
        <w:sz w:val="22"/>
        <w:szCs w:val="22"/>
      </w:rPr>
    </w:lvl>
    <w:lvl w:ilvl="6" w:tplc="0409000F">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45" w15:restartNumberingAfterBreak="0">
    <w:nsid w:val="297C279F"/>
    <w:multiLevelType w:val="hybridMultilevel"/>
    <w:tmpl w:val="84843CA6"/>
    <w:name w:val="AutoList83222"/>
    <w:lvl w:ilvl="0" w:tplc="F7982564">
      <w:start w:val="1"/>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29920B40"/>
    <w:multiLevelType w:val="hybridMultilevel"/>
    <w:tmpl w:val="5B2CFECC"/>
    <w:name w:val="AutoList832322222222222222222222"/>
    <w:lvl w:ilvl="0" w:tplc="73A029F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2A2B7A80"/>
    <w:multiLevelType w:val="multilevel"/>
    <w:tmpl w:val="6340F1CA"/>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8" w15:restartNumberingAfterBreak="0">
    <w:nsid w:val="2B797BE0"/>
    <w:multiLevelType w:val="multilevel"/>
    <w:tmpl w:val="93468AB4"/>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9" w15:restartNumberingAfterBreak="0">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2D5A0728"/>
    <w:multiLevelType w:val="hybridMultilevel"/>
    <w:tmpl w:val="4E94E59A"/>
    <w:lvl w:ilvl="0" w:tplc="E1BA52C2">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2DD862A8"/>
    <w:multiLevelType w:val="multilevel"/>
    <w:tmpl w:val="ABDEEB60"/>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52" w15:restartNumberingAfterBreak="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4" w15:restartNumberingAfterBreak="0">
    <w:nsid w:val="307E110B"/>
    <w:multiLevelType w:val="hybridMultilevel"/>
    <w:tmpl w:val="2C8EC656"/>
    <w:lvl w:ilvl="0" w:tplc="F9FCCF12">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09E5924"/>
    <w:multiLevelType w:val="hybridMultilevel"/>
    <w:tmpl w:val="939E88DE"/>
    <w:lvl w:ilvl="0" w:tplc="1016762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6" w15:restartNumberingAfterBreak="0">
    <w:nsid w:val="30E450CE"/>
    <w:multiLevelType w:val="hybridMultilevel"/>
    <w:tmpl w:val="540600B2"/>
    <w:name w:val="AutoList8323232"/>
    <w:lvl w:ilvl="0" w:tplc="E278B0C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1281531"/>
    <w:multiLevelType w:val="multilevel"/>
    <w:tmpl w:val="DB70E580"/>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58" w15:restartNumberingAfterBreak="0">
    <w:nsid w:val="32261401"/>
    <w:multiLevelType w:val="hybridMultilevel"/>
    <w:tmpl w:val="27A2DC12"/>
    <w:name w:val="AutoList8323222222222222222222222"/>
    <w:lvl w:ilvl="0" w:tplc="39B06F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15:restartNumberingAfterBreak="0">
    <w:nsid w:val="33FC7E22"/>
    <w:multiLevelType w:val="multilevel"/>
    <w:tmpl w:val="A58C5F80"/>
    <w:lvl w:ilvl="0">
      <w:start w:val="2"/>
      <w:numFmt w:val="decimal"/>
      <w:lvlText w:val="%1."/>
      <w:lvlJc w:val="left"/>
      <w:pPr>
        <w:tabs>
          <w:tab w:val="num" w:pos="2793"/>
        </w:tabs>
        <w:ind w:left="2793"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60" w15:restartNumberingAfterBreak="0">
    <w:nsid w:val="35830F0E"/>
    <w:multiLevelType w:val="multilevel"/>
    <w:tmpl w:val="98685B6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61" w15:restartNumberingAfterBreak="0">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2" w15:restartNumberingAfterBreak="0">
    <w:nsid w:val="39942946"/>
    <w:multiLevelType w:val="hybridMultilevel"/>
    <w:tmpl w:val="2CC294B8"/>
    <w:lvl w:ilvl="0" w:tplc="B4E6553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9EB3939"/>
    <w:multiLevelType w:val="hybridMultilevel"/>
    <w:tmpl w:val="EA4052B4"/>
    <w:name w:val="AutoList192"/>
    <w:lvl w:ilvl="0" w:tplc="D70ED816">
      <w:start w:val="2"/>
      <w:numFmt w:val="decimal"/>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C1654D3"/>
    <w:multiLevelType w:val="hybridMultilevel"/>
    <w:tmpl w:val="C284CCE0"/>
    <w:name w:val="AutoList8323223"/>
    <w:lvl w:ilvl="0" w:tplc="0BECD4E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6" w15:restartNumberingAfterBreak="0">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7" w15:restartNumberingAfterBreak="0">
    <w:nsid w:val="3E1E516F"/>
    <w:multiLevelType w:val="hybridMultilevel"/>
    <w:tmpl w:val="FD7C2BD2"/>
    <w:lvl w:ilvl="0" w:tplc="0E981FA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8"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15:restartNumberingAfterBreak="0">
    <w:nsid w:val="3E841D75"/>
    <w:multiLevelType w:val="multilevel"/>
    <w:tmpl w:val="F3B05386"/>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0"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1" w15:restartNumberingAfterBreak="0">
    <w:nsid w:val="3F8A4165"/>
    <w:multiLevelType w:val="hybridMultilevel"/>
    <w:tmpl w:val="D7820F8C"/>
    <w:name w:val="AutoList832322222222222222222222222222222223"/>
    <w:lvl w:ilvl="0" w:tplc="B97EB96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2" w15:restartNumberingAfterBreak="0">
    <w:nsid w:val="3FE57AD8"/>
    <w:multiLevelType w:val="hybridMultilevel"/>
    <w:tmpl w:val="1DC4490E"/>
    <w:name w:val="AutoList83232222222222222"/>
    <w:lvl w:ilvl="0" w:tplc="FCF290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3" w15:restartNumberingAfterBreak="0">
    <w:nsid w:val="408F6C46"/>
    <w:multiLevelType w:val="multilevel"/>
    <w:tmpl w:val="1E5AD26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4" w15:restartNumberingAfterBreak="0">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411751FC"/>
    <w:multiLevelType w:val="hybridMultilevel"/>
    <w:tmpl w:val="1666A1A2"/>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6" w15:restartNumberingAfterBreak="0">
    <w:nsid w:val="41826864"/>
    <w:multiLevelType w:val="hybridMultilevel"/>
    <w:tmpl w:val="B288ADDA"/>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7" w15:restartNumberingAfterBreak="0">
    <w:nsid w:val="41E1077E"/>
    <w:multiLevelType w:val="multilevel"/>
    <w:tmpl w:val="5CD24A4E"/>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8" w15:restartNumberingAfterBreak="0">
    <w:nsid w:val="42F5043C"/>
    <w:multiLevelType w:val="multilevel"/>
    <w:tmpl w:val="5812448E"/>
    <w:name w:val="AutoList83222222322222222222"/>
    <w:lvl w:ilvl="0">
      <w:start w:val="2"/>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9" w15:restartNumberingAfterBreak="0">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46CA78F2"/>
    <w:multiLevelType w:val="hybridMultilevel"/>
    <w:tmpl w:val="7A64E02E"/>
    <w:name w:val="AutoList832322222222222223"/>
    <w:lvl w:ilvl="0" w:tplc="D108D636">
      <w:start w:val="4"/>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47152427"/>
    <w:multiLevelType w:val="multilevel"/>
    <w:tmpl w:val="66D687D0"/>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82" w15:restartNumberingAfterBreak="0">
    <w:nsid w:val="48064ED7"/>
    <w:multiLevelType w:val="hybridMultilevel"/>
    <w:tmpl w:val="A2B6B012"/>
    <w:lvl w:ilvl="0" w:tplc="22BE3A86">
      <w:numFmt w:val="bullet"/>
      <w:lvlText w:val=""/>
      <w:lvlJc w:val="left"/>
      <w:pPr>
        <w:tabs>
          <w:tab w:val="num" w:pos="274"/>
        </w:tabs>
        <w:ind w:left="274" w:hanging="274"/>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48384EE6"/>
    <w:multiLevelType w:val="multilevel"/>
    <w:tmpl w:val="D8943E40"/>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84" w15:restartNumberingAfterBreak="0">
    <w:nsid w:val="49214948"/>
    <w:multiLevelType w:val="multilevel"/>
    <w:tmpl w:val="8B362F0E"/>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85" w15:restartNumberingAfterBreak="0">
    <w:nsid w:val="495B7867"/>
    <w:multiLevelType w:val="multilevel"/>
    <w:tmpl w:val="6218BEE0"/>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2"/>
        <w:szCs w:val="22"/>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86" w15:restartNumberingAfterBreak="0">
    <w:nsid w:val="4A7A6A7D"/>
    <w:multiLevelType w:val="hybridMultilevel"/>
    <w:tmpl w:val="55B2FD1C"/>
    <w:lvl w:ilvl="0" w:tplc="D9A06458">
      <w:start w:val="1"/>
      <w:numFmt w:val="lowerLetter"/>
      <w:pStyle w:val="Listdoublespace"/>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B6A678A"/>
    <w:multiLevelType w:val="hybridMultilevel"/>
    <w:tmpl w:val="44D891FC"/>
    <w:lvl w:ilvl="0" w:tplc="21C61F3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8" w15:restartNumberingAfterBreak="0">
    <w:nsid w:val="4BD27D72"/>
    <w:multiLevelType w:val="hybridMultilevel"/>
    <w:tmpl w:val="89C267D0"/>
    <w:lvl w:ilvl="0" w:tplc="232A5724">
      <w:start w:val="7"/>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4D2E238F"/>
    <w:multiLevelType w:val="multilevel"/>
    <w:tmpl w:val="4D20436A"/>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0" w15:restartNumberingAfterBreak="0">
    <w:nsid w:val="4E75176B"/>
    <w:multiLevelType w:val="hybridMultilevel"/>
    <w:tmpl w:val="2C481F78"/>
    <w:name w:val="AutoList832322222222222222222222222222222224"/>
    <w:lvl w:ilvl="0" w:tplc="AAB6A320">
      <w:start w:val="2"/>
      <w:numFmt w:val="decimal"/>
      <w:lvlText w:val="%1."/>
      <w:lvlJc w:val="left"/>
      <w:pPr>
        <w:tabs>
          <w:tab w:val="num" w:pos="2607"/>
        </w:tabs>
        <w:ind w:left="2607"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E777533"/>
    <w:multiLevelType w:val="hybridMultilevel"/>
    <w:tmpl w:val="BB0E9DB2"/>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2" w15:restartNumberingAfterBreak="0">
    <w:nsid w:val="4ED03720"/>
    <w:multiLevelType w:val="hybridMultilevel"/>
    <w:tmpl w:val="2B888A10"/>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3" w15:restartNumberingAfterBreak="0">
    <w:nsid w:val="4F1E7002"/>
    <w:multiLevelType w:val="multilevel"/>
    <w:tmpl w:val="02E2F15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4" w15:restartNumberingAfterBreak="0">
    <w:nsid w:val="4F386EFE"/>
    <w:multiLevelType w:val="multilevel"/>
    <w:tmpl w:val="9C4A3764"/>
    <w:lvl w:ilvl="0">
      <w:start w:val="2"/>
      <w:numFmt w:val="decimal"/>
      <w:lvlText w:val="%1."/>
      <w:lvlJc w:val="left"/>
      <w:pPr>
        <w:tabs>
          <w:tab w:val="num" w:pos="2883"/>
        </w:tabs>
        <w:ind w:left="2883"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5" w15:restartNumberingAfterBreak="0">
    <w:nsid w:val="4F5E0A6B"/>
    <w:multiLevelType w:val="multilevel"/>
    <w:tmpl w:val="E90E3FB0"/>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6" w15:restartNumberingAfterBreak="0">
    <w:nsid w:val="50E643D0"/>
    <w:multiLevelType w:val="multilevel"/>
    <w:tmpl w:val="5B28A5D6"/>
    <w:lvl w:ilvl="0">
      <w:start w:val="2"/>
      <w:numFmt w:val="decimal"/>
      <w:lvlText w:val="%1."/>
      <w:lvlJc w:val="left"/>
      <w:pPr>
        <w:tabs>
          <w:tab w:val="num" w:pos="2883"/>
        </w:tabs>
        <w:ind w:left="2883"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7" w15:restartNumberingAfterBreak="0">
    <w:nsid w:val="510571C8"/>
    <w:multiLevelType w:val="multilevel"/>
    <w:tmpl w:val="DD00EC0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8" w15:restartNumberingAfterBreak="0">
    <w:nsid w:val="51305341"/>
    <w:multiLevelType w:val="multilevel"/>
    <w:tmpl w:val="9CB4528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9" w15:restartNumberingAfterBreak="0">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0" w15:restartNumberingAfterBreak="0">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1" w15:restartNumberingAfterBreak="0">
    <w:nsid w:val="516C5D60"/>
    <w:multiLevelType w:val="multilevel"/>
    <w:tmpl w:val="B0D09AC4"/>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02" w15:restartNumberingAfterBreak="0">
    <w:nsid w:val="521413BA"/>
    <w:multiLevelType w:val="multilevel"/>
    <w:tmpl w:val="8FC63612"/>
    <w:lvl w:ilvl="0">
      <w:start w:val="1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03" w15:restartNumberingAfterBreak="0">
    <w:nsid w:val="52567CA8"/>
    <w:multiLevelType w:val="multilevel"/>
    <w:tmpl w:val="75E8C65E"/>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04" w15:restartNumberingAfterBreak="0">
    <w:nsid w:val="52A67A92"/>
    <w:multiLevelType w:val="hybridMultilevel"/>
    <w:tmpl w:val="28E432D4"/>
    <w:lvl w:ilvl="0" w:tplc="59569DD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6" w15:restartNumberingAfterBreak="0">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7" w15:restartNumberingAfterBreak="0">
    <w:nsid w:val="565E1521"/>
    <w:multiLevelType w:val="hybridMultilevel"/>
    <w:tmpl w:val="44D891FC"/>
    <w:name w:val="AutoList83232222222222222222222222"/>
    <w:lvl w:ilvl="0" w:tplc="21C61F3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8" w15:restartNumberingAfterBreak="0">
    <w:nsid w:val="576166C5"/>
    <w:multiLevelType w:val="multilevel"/>
    <w:tmpl w:val="01C40A2C"/>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09" w15:restartNumberingAfterBreak="0">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0" w15:restartNumberingAfterBreak="0">
    <w:nsid w:val="57F92D6D"/>
    <w:multiLevelType w:val="hybridMultilevel"/>
    <w:tmpl w:val="939E88DE"/>
    <w:name w:val="AutoList8323222222222"/>
    <w:lvl w:ilvl="0" w:tplc="1016762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1" w15:restartNumberingAfterBreak="0">
    <w:nsid w:val="5947312C"/>
    <w:multiLevelType w:val="hybridMultilevel"/>
    <w:tmpl w:val="F9221A7A"/>
    <w:lvl w:ilvl="0" w:tplc="5D24A29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3"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4" w15:restartNumberingAfterBreak="0">
    <w:nsid w:val="5BFB7A82"/>
    <w:multiLevelType w:val="hybridMultilevel"/>
    <w:tmpl w:val="51C2D58C"/>
    <w:lvl w:ilvl="0" w:tplc="04090019">
      <w:start w:val="1"/>
      <w:numFmt w:val="lowerLetter"/>
      <w:lvlText w:val="%1."/>
      <w:lvlJc w:val="left"/>
      <w:pPr>
        <w:tabs>
          <w:tab w:val="num" w:pos="2703"/>
        </w:tabs>
        <w:ind w:left="2703" w:hanging="633"/>
      </w:pPr>
      <w:rPr>
        <w:rFonts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5" w15:restartNumberingAfterBreak="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6" w15:restartNumberingAfterBreak="0">
    <w:nsid w:val="5E2341BC"/>
    <w:multiLevelType w:val="hybridMultilevel"/>
    <w:tmpl w:val="F132BB74"/>
    <w:name w:val="AutoList83232225"/>
    <w:lvl w:ilvl="0" w:tplc="26FAA5F8">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5E331F8F"/>
    <w:multiLevelType w:val="hybridMultilevel"/>
    <w:tmpl w:val="C2EC69CC"/>
    <w:name w:val="AutoList832323"/>
    <w:lvl w:ilvl="0" w:tplc="7756943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F2E3838"/>
    <w:multiLevelType w:val="multilevel"/>
    <w:tmpl w:val="3836C318"/>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19" w15:restartNumberingAfterBreak="0">
    <w:nsid w:val="5F4D4A1D"/>
    <w:multiLevelType w:val="hybridMultilevel"/>
    <w:tmpl w:val="DADE2C0C"/>
    <w:name w:val="AutoList8323222222222222222222"/>
    <w:lvl w:ilvl="0" w:tplc="0DB2CD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0" w15:restartNumberingAfterBreak="0">
    <w:nsid w:val="60F97B15"/>
    <w:multiLevelType w:val="multilevel"/>
    <w:tmpl w:val="0B12211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21" w15:restartNumberingAfterBreak="0">
    <w:nsid w:val="616C399F"/>
    <w:multiLevelType w:val="hybridMultilevel"/>
    <w:tmpl w:val="7C22BACC"/>
    <w:lvl w:ilvl="0" w:tplc="0642770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4" w15:restartNumberingAfterBreak="0">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5" w15:restartNumberingAfterBreak="0">
    <w:nsid w:val="664F398E"/>
    <w:multiLevelType w:val="hybridMultilevel"/>
    <w:tmpl w:val="7D409C60"/>
    <w:name w:val="AutoList8323222242"/>
    <w:lvl w:ilvl="0" w:tplc="86724BC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68849C5"/>
    <w:multiLevelType w:val="multilevel"/>
    <w:tmpl w:val="DFA8B8A2"/>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27" w15:restartNumberingAfterBreak="0">
    <w:nsid w:val="66B85E83"/>
    <w:multiLevelType w:val="hybridMultilevel"/>
    <w:tmpl w:val="39DC10A8"/>
    <w:lvl w:ilvl="0" w:tplc="EA7EA59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9" w15:restartNumberingAfterBreak="0">
    <w:nsid w:val="6930172C"/>
    <w:multiLevelType w:val="hybridMultilevel"/>
    <w:tmpl w:val="BB0E9DB2"/>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0" w15:restartNumberingAfterBreak="0">
    <w:nsid w:val="697D3196"/>
    <w:multiLevelType w:val="hybridMultilevel"/>
    <w:tmpl w:val="E86E611A"/>
    <w:lvl w:ilvl="0" w:tplc="063EDE6A">
      <w:start w:val="1"/>
      <w:numFmt w:val="decimal"/>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1" w15:restartNumberingAfterBreak="0">
    <w:nsid w:val="69A10C99"/>
    <w:multiLevelType w:val="multilevel"/>
    <w:tmpl w:val="353816B4"/>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2" w15:restartNumberingAfterBreak="0">
    <w:nsid w:val="6D9244F4"/>
    <w:multiLevelType w:val="multilevel"/>
    <w:tmpl w:val="48A8E470"/>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3" w15:restartNumberingAfterBreak="0">
    <w:nsid w:val="6F653F22"/>
    <w:multiLevelType w:val="multilevel"/>
    <w:tmpl w:val="07D24D9C"/>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4" w15:restartNumberingAfterBreak="0">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5" w15:restartNumberingAfterBreak="0">
    <w:nsid w:val="721B4C44"/>
    <w:multiLevelType w:val="multilevel"/>
    <w:tmpl w:val="649669C4"/>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6" w15:restartNumberingAfterBreak="0">
    <w:nsid w:val="73501FE8"/>
    <w:multiLevelType w:val="multilevel"/>
    <w:tmpl w:val="4A9838E2"/>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7" w15:restartNumberingAfterBreak="0">
    <w:nsid w:val="73666C2D"/>
    <w:multiLevelType w:val="multilevel"/>
    <w:tmpl w:val="BACCAA8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38" w15:restartNumberingAfterBreak="0">
    <w:nsid w:val="74077135"/>
    <w:multiLevelType w:val="hybridMultilevel"/>
    <w:tmpl w:val="CB10A16C"/>
    <w:name w:val="AutoList83232222222222222222222"/>
    <w:lvl w:ilvl="0" w:tplc="B4C2EFA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9" w15:restartNumberingAfterBreak="0">
    <w:nsid w:val="74E843EA"/>
    <w:multiLevelType w:val="multilevel"/>
    <w:tmpl w:val="1F0E9D3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40" w15:restartNumberingAfterBreak="0">
    <w:nsid w:val="75A1633B"/>
    <w:multiLevelType w:val="multilevel"/>
    <w:tmpl w:val="1C7C21C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41" w15:restartNumberingAfterBreak="0">
    <w:nsid w:val="772C2050"/>
    <w:multiLevelType w:val="hybridMultilevel"/>
    <w:tmpl w:val="585C290A"/>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2" w15:restartNumberingAfterBreak="0">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3" w15:restartNumberingAfterBreak="0">
    <w:nsid w:val="78594CAC"/>
    <w:multiLevelType w:val="hybridMultilevel"/>
    <w:tmpl w:val="6D827DA2"/>
    <w:name w:val="AutoList832222"/>
    <w:lvl w:ilvl="0" w:tplc="F798256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5" w15:restartNumberingAfterBreak="0">
    <w:nsid w:val="7B681609"/>
    <w:multiLevelType w:val="multilevel"/>
    <w:tmpl w:val="4538F56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Roman"/>
      <w:lvlText w:val="%2."/>
      <w:lvlJc w:val="left"/>
      <w:pPr>
        <w:tabs>
          <w:tab w:val="num" w:pos="3240"/>
        </w:tabs>
        <w:ind w:left="3240" w:hanging="533"/>
      </w:pPr>
      <w:rPr>
        <w:rFonts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46" w15:restartNumberingAfterBreak="0">
    <w:nsid w:val="7D2708CF"/>
    <w:multiLevelType w:val="hybridMultilevel"/>
    <w:tmpl w:val="4B60244E"/>
    <w:name w:val="AutoList83232222222222222222222222222222222222"/>
    <w:lvl w:ilvl="0" w:tplc="30D4A7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7" w15:restartNumberingAfterBreak="0">
    <w:nsid w:val="7DC77F0B"/>
    <w:multiLevelType w:val="hybridMultilevel"/>
    <w:tmpl w:val="15220B16"/>
    <w:lvl w:ilvl="0" w:tplc="8F2AB882">
      <w:start w:val="1"/>
      <w:numFmt w:val="lowerLetter"/>
      <w:lvlText w:val="%1."/>
      <w:lvlJc w:val="left"/>
      <w:pPr>
        <w:tabs>
          <w:tab w:val="num" w:pos="2703"/>
        </w:tabs>
        <w:ind w:left="2703" w:hanging="633"/>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7EA30987"/>
    <w:multiLevelType w:val="multilevel"/>
    <w:tmpl w:val="1292EE5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49" w15:restartNumberingAfterBreak="0">
    <w:nsid w:val="7ED0488F"/>
    <w:multiLevelType w:val="hybridMultilevel"/>
    <w:tmpl w:val="C69E12C6"/>
    <w:lvl w:ilvl="0" w:tplc="83EC7B8A">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F0378D0"/>
    <w:multiLevelType w:val="multilevel"/>
    <w:tmpl w:val="02E450B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num w:numId="1">
    <w:abstractNumId w:val="10"/>
    <w:lvlOverride w:ilvl="0">
      <w:startOverride w:val="1"/>
      <w:lvl w:ilvl="0">
        <w:start w:val="1"/>
        <w:numFmt w:val="decimal"/>
        <w:lvlText w:val="%1."/>
        <w:lvlJc w:val="left"/>
        <w:rPr>
          <w:rFonts w:cs="Times New Roman"/>
        </w:rPr>
      </w:lvl>
    </w:lvlOverride>
    <w:lvlOverride w:ilvl="1">
      <w:startOverride w:val="1"/>
      <w:lvl w:ilvl="1">
        <w:start w:val="1"/>
        <w:numFmt w:val="lowerLetter"/>
        <w:pStyle w:val="Level2"/>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abstractNumId w:val="63"/>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abstractNumId w:val="75"/>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abstractNumId w:val="5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pStyle w:val="Level5"/>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abstractNumId w:val="84"/>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pStyle w:val="Level4"/>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79"/>
  </w:num>
  <w:num w:numId="7">
    <w:abstractNumId w:val="97"/>
  </w:num>
  <w:num w:numId="8">
    <w:abstractNumId w:val="182"/>
  </w:num>
  <w:num w:numId="9">
    <w:abstractNumId w:val="118"/>
  </w:num>
  <w:num w:numId="10">
    <w:abstractNumId w:val="132"/>
  </w:num>
  <w:num w:numId="11">
    <w:abstractNumId w:val="229"/>
  </w:num>
  <w:num w:numId="12">
    <w:abstractNumId w:val="125"/>
  </w:num>
  <w:num w:numId="13">
    <w:abstractNumId w:val="122"/>
  </w:num>
  <w:num w:numId="14">
    <w:abstractNumId w:val="109"/>
  </w:num>
  <w:num w:numId="15">
    <w:abstractNumId w:val="232"/>
  </w:num>
  <w:num w:numId="16">
    <w:abstractNumId w:val="241"/>
  </w:num>
  <w:num w:numId="17">
    <w:abstractNumId w:val="223"/>
  </w:num>
  <w:num w:numId="18">
    <w:abstractNumId w:val="131"/>
  </w:num>
  <w:num w:numId="19">
    <w:abstractNumId w:val="141"/>
  </w:num>
  <w:num w:numId="20">
    <w:abstractNumId w:val="159"/>
  </w:num>
  <w:num w:numId="21">
    <w:abstractNumId w:val="94"/>
  </w:num>
  <w:num w:numId="22">
    <w:abstractNumId w:val="184"/>
  </w:num>
  <w:num w:numId="23">
    <w:abstractNumId w:val="173"/>
  </w:num>
  <w:num w:numId="24">
    <w:abstractNumId w:val="240"/>
  </w:num>
  <w:num w:numId="25">
    <w:abstractNumId w:val="101"/>
  </w:num>
  <w:num w:numId="26">
    <w:abstractNumId w:val="89"/>
  </w:num>
  <w:num w:numId="27">
    <w:abstractNumId w:val="210"/>
  </w:num>
  <w:num w:numId="28">
    <w:abstractNumId w:val="235"/>
  </w:num>
  <w:num w:numId="29">
    <w:abstractNumId w:val="92"/>
  </w:num>
  <w:num w:numId="30">
    <w:abstractNumId w:val="160"/>
  </w:num>
  <w:num w:numId="31">
    <w:abstractNumId w:val="172"/>
  </w:num>
  <w:num w:numId="32">
    <w:abstractNumId w:val="148"/>
  </w:num>
  <w:num w:numId="33">
    <w:abstractNumId w:val="103"/>
  </w:num>
  <w:num w:numId="34">
    <w:abstractNumId w:val="185"/>
  </w:num>
  <w:num w:numId="35">
    <w:abstractNumId w:val="115"/>
  </w:num>
  <w:num w:numId="36">
    <w:abstractNumId w:val="119"/>
  </w:num>
  <w:num w:numId="37">
    <w:abstractNumId w:val="219"/>
  </w:num>
  <w:num w:numId="38">
    <w:abstractNumId w:val="197"/>
  </w:num>
  <w:num w:numId="39">
    <w:abstractNumId w:val="238"/>
  </w:num>
  <w:num w:numId="40">
    <w:abstractNumId w:val="88"/>
  </w:num>
  <w:num w:numId="41">
    <w:abstractNumId w:val="146"/>
  </w:num>
  <w:num w:numId="42">
    <w:abstractNumId w:val="158"/>
  </w:num>
  <w:num w:numId="43">
    <w:abstractNumId w:val="193"/>
  </w:num>
  <w:num w:numId="44">
    <w:abstractNumId w:val="207"/>
  </w:num>
  <w:num w:numId="45">
    <w:abstractNumId w:val="136"/>
  </w:num>
  <w:num w:numId="46">
    <w:abstractNumId w:val="208"/>
  </w:num>
  <w:num w:numId="47">
    <w:abstractNumId w:val="134"/>
  </w:num>
  <w:num w:numId="48">
    <w:abstractNumId w:val="236"/>
  </w:num>
  <w:num w:numId="49">
    <w:abstractNumId w:val="237"/>
  </w:num>
  <w:num w:numId="50">
    <w:abstractNumId w:val="181"/>
  </w:num>
  <w:num w:numId="51">
    <w:abstractNumId w:val="157"/>
  </w:num>
  <w:num w:numId="52">
    <w:abstractNumId w:val="203"/>
  </w:num>
  <w:num w:numId="53">
    <w:abstractNumId w:val="128"/>
  </w:num>
  <w:num w:numId="54">
    <w:abstractNumId w:val="171"/>
  </w:num>
  <w:num w:numId="55">
    <w:abstractNumId w:val="121"/>
  </w:num>
  <w:num w:numId="56">
    <w:abstractNumId w:val="107"/>
  </w:num>
  <w:num w:numId="57">
    <w:abstractNumId w:val="169"/>
  </w:num>
  <w:num w:numId="58">
    <w:abstractNumId w:val="201"/>
  </w:num>
  <w:num w:numId="59">
    <w:abstractNumId w:val="230"/>
  </w:num>
  <w:num w:numId="60">
    <w:abstractNumId w:val="123"/>
  </w:num>
  <w:num w:numId="61">
    <w:abstractNumId w:val="231"/>
  </w:num>
  <w:num w:numId="62">
    <w:abstractNumId w:val="234"/>
  </w:num>
  <w:num w:numId="63">
    <w:abstractNumId w:val="194"/>
  </w:num>
  <w:num w:numId="64">
    <w:abstractNumId w:val="239"/>
  </w:num>
  <w:num w:numId="65">
    <w:abstractNumId w:val="144"/>
  </w:num>
  <w:num w:numId="66">
    <w:abstractNumId w:val="90"/>
  </w:num>
  <w:num w:numId="67">
    <w:abstractNumId w:val="111"/>
  </w:num>
  <w:num w:numId="68">
    <w:abstractNumId w:val="191"/>
  </w:num>
  <w:num w:numId="69">
    <w:abstractNumId w:val="155"/>
  </w:num>
  <w:num w:numId="70">
    <w:abstractNumId w:val="167"/>
  </w:num>
  <w:num w:numId="71">
    <w:abstractNumId w:val="187"/>
  </w:num>
  <w:num w:numId="72">
    <w:abstractNumId w:val="233"/>
  </w:num>
  <w:num w:numId="73">
    <w:abstractNumId w:val="51"/>
    <w:lvlOverride w:ilvl="0">
      <w:lvl w:ilvl="0">
        <w:start w:val="1"/>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74">
    <w:abstractNumId w:val="177"/>
  </w:num>
  <w:num w:numId="75">
    <w:abstractNumId w:val="213"/>
  </w:num>
  <w:num w:numId="76">
    <w:abstractNumId w:val="186"/>
  </w:num>
  <w:num w:numId="77">
    <w:abstractNumId w:val="129"/>
  </w:num>
  <w:num w:numId="78">
    <w:abstractNumId w:val="183"/>
  </w:num>
  <w:num w:numId="79">
    <w:abstractNumId w:val="126"/>
  </w:num>
  <w:num w:numId="80">
    <w:abstractNumId w:val="100"/>
  </w:num>
  <w:num w:numId="81">
    <w:abstractNumId w:val="163"/>
  </w:num>
  <w:num w:numId="82">
    <w:abstractNumId w:val="214"/>
  </w:num>
  <w:num w:numId="83">
    <w:abstractNumId w:val="221"/>
  </w:num>
  <w:num w:numId="84">
    <w:abstractNumId w:val="154"/>
  </w:num>
  <w:num w:numId="85">
    <w:abstractNumId w:val="133"/>
  </w:num>
  <w:num w:numId="86">
    <w:abstractNumId w:val="95"/>
  </w:num>
  <w:num w:numId="87">
    <w:abstractNumId w:val="204"/>
  </w:num>
  <w:num w:numId="88">
    <w:abstractNumId w:val="243"/>
  </w:num>
  <w:num w:numId="89">
    <w:abstractNumId w:val="108"/>
  </w:num>
  <w:num w:numId="90">
    <w:abstractNumId w:val="250"/>
  </w:num>
  <w:num w:numId="91">
    <w:abstractNumId w:val="102"/>
  </w:num>
  <w:num w:numId="92">
    <w:abstractNumId w:val="211"/>
  </w:num>
  <w:num w:numId="93">
    <w:abstractNumId w:val="247"/>
  </w:num>
  <w:num w:numId="94">
    <w:abstractNumId w:val="150"/>
  </w:num>
  <w:num w:numId="95">
    <w:abstractNumId w:val="130"/>
  </w:num>
  <w:num w:numId="96">
    <w:abstractNumId w:val="105"/>
  </w:num>
  <w:num w:numId="97">
    <w:abstractNumId w:val="202"/>
  </w:num>
  <w:num w:numId="98">
    <w:abstractNumId w:val="104"/>
  </w:num>
  <w:num w:numId="99">
    <w:abstractNumId w:val="162"/>
  </w:num>
  <w:num w:numId="100">
    <w:abstractNumId w:val="249"/>
  </w:num>
  <w:num w:numId="101">
    <w:abstractNumId w:val="227"/>
  </w:num>
  <w:num w:numId="102">
    <w:abstractNumId w:val="127"/>
  </w:num>
  <w:num w:numId="103">
    <w:abstractNumId w:val="117"/>
  </w:num>
  <w:num w:numId="104">
    <w:abstractNumId w:val="218"/>
  </w:num>
  <w:num w:numId="105">
    <w:abstractNumId w:val="96"/>
  </w:num>
  <w:num w:numId="106">
    <w:abstractNumId w:val="225"/>
  </w:num>
  <w:num w:numId="107">
    <w:abstractNumId w:val="164"/>
  </w:num>
  <w:num w:numId="108">
    <w:abstractNumId w:val="217"/>
  </w:num>
  <w:num w:numId="109">
    <w:abstractNumId w:val="93"/>
  </w:num>
  <w:num w:numId="110">
    <w:abstractNumId w:val="245"/>
  </w:num>
  <w:num w:numId="111">
    <w:abstractNumId w:val="198"/>
  </w:num>
  <w:num w:numId="112">
    <w:abstractNumId w:val="147"/>
  </w:num>
  <w:num w:numId="113">
    <w:abstractNumId w:val="195"/>
  </w:num>
  <w:num w:numId="114">
    <w:abstractNumId w:val="120"/>
  </w:num>
  <w:num w:numId="115">
    <w:abstractNumId w:val="189"/>
  </w:num>
  <w:num w:numId="116">
    <w:abstractNumId w:val="220"/>
  </w:num>
  <w:num w:numId="117">
    <w:abstractNumId w:val="151"/>
  </w:num>
  <w:num w:numId="118">
    <w:abstractNumId w:val="226"/>
  </w:num>
  <w:num w:numId="119">
    <w:abstractNumId w:val="156"/>
  </w:num>
  <w:num w:numId="120">
    <w:abstractNumId w:val="140"/>
  </w:num>
  <w:num w:numId="121">
    <w:abstractNumId w:val="188"/>
  </w:num>
  <w:num w:numId="122">
    <w:abstractNumId w:val="143"/>
  </w:num>
  <w:num w:numId="123">
    <w:abstractNumId w:val="116"/>
  </w:num>
  <w:num w:numId="124">
    <w:abstractNumId w:val="91"/>
  </w:num>
  <w:num w:numId="125">
    <w:abstractNumId w:val="110"/>
  </w:num>
  <w:num w:numId="126">
    <w:abstractNumId w:val="106"/>
  </w:num>
  <w:num w:numId="127">
    <w:abstractNumId w:val="196"/>
  </w:num>
  <w:num w:numId="128">
    <w:abstractNumId w:val="24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8"/>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3C"/>
    <w:rsid w:val="00000841"/>
    <w:rsid w:val="00001893"/>
    <w:rsid w:val="00001F6B"/>
    <w:rsid w:val="00004CDB"/>
    <w:rsid w:val="00006DD0"/>
    <w:rsid w:val="000109A5"/>
    <w:rsid w:val="00010DB5"/>
    <w:rsid w:val="00012ADF"/>
    <w:rsid w:val="00013B63"/>
    <w:rsid w:val="00014C6E"/>
    <w:rsid w:val="00015095"/>
    <w:rsid w:val="000151A2"/>
    <w:rsid w:val="00015BA0"/>
    <w:rsid w:val="000179B5"/>
    <w:rsid w:val="0002024D"/>
    <w:rsid w:val="00020509"/>
    <w:rsid w:val="00021BB6"/>
    <w:rsid w:val="0002200E"/>
    <w:rsid w:val="00022C0F"/>
    <w:rsid w:val="0002390B"/>
    <w:rsid w:val="00023A8D"/>
    <w:rsid w:val="00024CDE"/>
    <w:rsid w:val="00026132"/>
    <w:rsid w:val="00026675"/>
    <w:rsid w:val="00027214"/>
    <w:rsid w:val="000275DD"/>
    <w:rsid w:val="000315A7"/>
    <w:rsid w:val="00032182"/>
    <w:rsid w:val="00033393"/>
    <w:rsid w:val="000333EF"/>
    <w:rsid w:val="00033F7A"/>
    <w:rsid w:val="0003453A"/>
    <w:rsid w:val="000358AB"/>
    <w:rsid w:val="00036EBD"/>
    <w:rsid w:val="000371A2"/>
    <w:rsid w:val="0003782F"/>
    <w:rsid w:val="00040FAD"/>
    <w:rsid w:val="00041520"/>
    <w:rsid w:val="00042E40"/>
    <w:rsid w:val="00043179"/>
    <w:rsid w:val="00043E29"/>
    <w:rsid w:val="00043E59"/>
    <w:rsid w:val="00044444"/>
    <w:rsid w:val="00047539"/>
    <w:rsid w:val="0005086D"/>
    <w:rsid w:val="00050966"/>
    <w:rsid w:val="0005181E"/>
    <w:rsid w:val="00051B59"/>
    <w:rsid w:val="00053285"/>
    <w:rsid w:val="0005508A"/>
    <w:rsid w:val="00056476"/>
    <w:rsid w:val="000566B0"/>
    <w:rsid w:val="000610F5"/>
    <w:rsid w:val="00061DC4"/>
    <w:rsid w:val="00062151"/>
    <w:rsid w:val="000623D2"/>
    <w:rsid w:val="00063458"/>
    <w:rsid w:val="0006407F"/>
    <w:rsid w:val="00064572"/>
    <w:rsid w:val="000675D2"/>
    <w:rsid w:val="00067A06"/>
    <w:rsid w:val="00071C50"/>
    <w:rsid w:val="00071F3B"/>
    <w:rsid w:val="00072A93"/>
    <w:rsid w:val="00073F3D"/>
    <w:rsid w:val="00074C18"/>
    <w:rsid w:val="000768B4"/>
    <w:rsid w:val="00077885"/>
    <w:rsid w:val="00077BCF"/>
    <w:rsid w:val="00080EDE"/>
    <w:rsid w:val="0008136E"/>
    <w:rsid w:val="000842DB"/>
    <w:rsid w:val="000858CC"/>
    <w:rsid w:val="00085EC1"/>
    <w:rsid w:val="00090E6E"/>
    <w:rsid w:val="00090EC0"/>
    <w:rsid w:val="0009245E"/>
    <w:rsid w:val="00092812"/>
    <w:rsid w:val="00092C9F"/>
    <w:rsid w:val="00093235"/>
    <w:rsid w:val="00093CF1"/>
    <w:rsid w:val="00094CA1"/>
    <w:rsid w:val="00096060"/>
    <w:rsid w:val="000975F8"/>
    <w:rsid w:val="00097F02"/>
    <w:rsid w:val="000A1013"/>
    <w:rsid w:val="000A1890"/>
    <w:rsid w:val="000A1EC0"/>
    <w:rsid w:val="000A1F77"/>
    <w:rsid w:val="000A2251"/>
    <w:rsid w:val="000A2AEE"/>
    <w:rsid w:val="000A2DCB"/>
    <w:rsid w:val="000A35CA"/>
    <w:rsid w:val="000A400C"/>
    <w:rsid w:val="000A41A8"/>
    <w:rsid w:val="000A4446"/>
    <w:rsid w:val="000A450D"/>
    <w:rsid w:val="000A61D0"/>
    <w:rsid w:val="000A6311"/>
    <w:rsid w:val="000A679C"/>
    <w:rsid w:val="000A69D2"/>
    <w:rsid w:val="000A6D66"/>
    <w:rsid w:val="000A748A"/>
    <w:rsid w:val="000A7526"/>
    <w:rsid w:val="000A797C"/>
    <w:rsid w:val="000B0F1F"/>
    <w:rsid w:val="000B3C2A"/>
    <w:rsid w:val="000B4018"/>
    <w:rsid w:val="000B4761"/>
    <w:rsid w:val="000B6495"/>
    <w:rsid w:val="000C01BE"/>
    <w:rsid w:val="000C0659"/>
    <w:rsid w:val="000C0E70"/>
    <w:rsid w:val="000C190E"/>
    <w:rsid w:val="000C2CDA"/>
    <w:rsid w:val="000C494E"/>
    <w:rsid w:val="000C6A0F"/>
    <w:rsid w:val="000C6F36"/>
    <w:rsid w:val="000D1405"/>
    <w:rsid w:val="000D2623"/>
    <w:rsid w:val="000D323C"/>
    <w:rsid w:val="000D43E5"/>
    <w:rsid w:val="000D47F1"/>
    <w:rsid w:val="000D489E"/>
    <w:rsid w:val="000D611B"/>
    <w:rsid w:val="000D6AE5"/>
    <w:rsid w:val="000D6FB8"/>
    <w:rsid w:val="000E2E04"/>
    <w:rsid w:val="000E42A3"/>
    <w:rsid w:val="000E43BE"/>
    <w:rsid w:val="000E45F3"/>
    <w:rsid w:val="000E4622"/>
    <w:rsid w:val="000E5BD7"/>
    <w:rsid w:val="000E6CB1"/>
    <w:rsid w:val="000F19E8"/>
    <w:rsid w:val="000F247F"/>
    <w:rsid w:val="000F2525"/>
    <w:rsid w:val="000F29F0"/>
    <w:rsid w:val="000F32C4"/>
    <w:rsid w:val="00100137"/>
    <w:rsid w:val="0010048D"/>
    <w:rsid w:val="0010120B"/>
    <w:rsid w:val="00101972"/>
    <w:rsid w:val="00102E15"/>
    <w:rsid w:val="001045A7"/>
    <w:rsid w:val="00105E0D"/>
    <w:rsid w:val="001064F8"/>
    <w:rsid w:val="00106CD4"/>
    <w:rsid w:val="00107F34"/>
    <w:rsid w:val="001111A7"/>
    <w:rsid w:val="0011139E"/>
    <w:rsid w:val="00111925"/>
    <w:rsid w:val="001124BD"/>
    <w:rsid w:val="001144D9"/>
    <w:rsid w:val="00114535"/>
    <w:rsid w:val="00115A48"/>
    <w:rsid w:val="0011600B"/>
    <w:rsid w:val="0011609F"/>
    <w:rsid w:val="00116818"/>
    <w:rsid w:val="0012049C"/>
    <w:rsid w:val="001219A6"/>
    <w:rsid w:val="001223C4"/>
    <w:rsid w:val="00122456"/>
    <w:rsid w:val="00122C99"/>
    <w:rsid w:val="00124D9C"/>
    <w:rsid w:val="001262CE"/>
    <w:rsid w:val="001276A0"/>
    <w:rsid w:val="001319BB"/>
    <w:rsid w:val="00132AEF"/>
    <w:rsid w:val="00134871"/>
    <w:rsid w:val="00134FD5"/>
    <w:rsid w:val="00135C17"/>
    <w:rsid w:val="00136525"/>
    <w:rsid w:val="0013675F"/>
    <w:rsid w:val="00136A31"/>
    <w:rsid w:val="001373E9"/>
    <w:rsid w:val="0014047D"/>
    <w:rsid w:val="00142992"/>
    <w:rsid w:val="001455FA"/>
    <w:rsid w:val="00146635"/>
    <w:rsid w:val="0014734F"/>
    <w:rsid w:val="00147797"/>
    <w:rsid w:val="00147B71"/>
    <w:rsid w:val="00147F95"/>
    <w:rsid w:val="0015032D"/>
    <w:rsid w:val="00150A4F"/>
    <w:rsid w:val="00152892"/>
    <w:rsid w:val="001528A0"/>
    <w:rsid w:val="00152BB4"/>
    <w:rsid w:val="001538D1"/>
    <w:rsid w:val="00153CDD"/>
    <w:rsid w:val="00155B2F"/>
    <w:rsid w:val="001562E3"/>
    <w:rsid w:val="001563C3"/>
    <w:rsid w:val="001577F0"/>
    <w:rsid w:val="00160203"/>
    <w:rsid w:val="00162766"/>
    <w:rsid w:val="001627F0"/>
    <w:rsid w:val="00163E41"/>
    <w:rsid w:val="00165128"/>
    <w:rsid w:val="001734C1"/>
    <w:rsid w:val="0017385C"/>
    <w:rsid w:val="001747A0"/>
    <w:rsid w:val="001757FA"/>
    <w:rsid w:val="00175BA7"/>
    <w:rsid w:val="00176FED"/>
    <w:rsid w:val="001779EF"/>
    <w:rsid w:val="001808C3"/>
    <w:rsid w:val="00180931"/>
    <w:rsid w:val="0018110B"/>
    <w:rsid w:val="001812B4"/>
    <w:rsid w:val="00181DF8"/>
    <w:rsid w:val="00182A4F"/>
    <w:rsid w:val="00183895"/>
    <w:rsid w:val="00185276"/>
    <w:rsid w:val="001857F4"/>
    <w:rsid w:val="00186FBF"/>
    <w:rsid w:val="0018747E"/>
    <w:rsid w:val="00187DF3"/>
    <w:rsid w:val="00191ABE"/>
    <w:rsid w:val="00191DF9"/>
    <w:rsid w:val="00193BEB"/>
    <w:rsid w:val="00195FB0"/>
    <w:rsid w:val="00196593"/>
    <w:rsid w:val="0019691A"/>
    <w:rsid w:val="00197754"/>
    <w:rsid w:val="001A4132"/>
    <w:rsid w:val="001A428C"/>
    <w:rsid w:val="001A46DD"/>
    <w:rsid w:val="001A4A43"/>
    <w:rsid w:val="001A5C40"/>
    <w:rsid w:val="001A70B7"/>
    <w:rsid w:val="001A7915"/>
    <w:rsid w:val="001A795E"/>
    <w:rsid w:val="001B0253"/>
    <w:rsid w:val="001B08FD"/>
    <w:rsid w:val="001B3009"/>
    <w:rsid w:val="001B378A"/>
    <w:rsid w:val="001B498E"/>
    <w:rsid w:val="001B4AF8"/>
    <w:rsid w:val="001B5DA2"/>
    <w:rsid w:val="001B6387"/>
    <w:rsid w:val="001B644B"/>
    <w:rsid w:val="001B6E2C"/>
    <w:rsid w:val="001B6FCE"/>
    <w:rsid w:val="001C2565"/>
    <w:rsid w:val="001C3BAE"/>
    <w:rsid w:val="001C7441"/>
    <w:rsid w:val="001D03D6"/>
    <w:rsid w:val="001D05C8"/>
    <w:rsid w:val="001D0AC4"/>
    <w:rsid w:val="001D1045"/>
    <w:rsid w:val="001D2456"/>
    <w:rsid w:val="001D2A9C"/>
    <w:rsid w:val="001D2BFC"/>
    <w:rsid w:val="001D35D7"/>
    <w:rsid w:val="001D36FE"/>
    <w:rsid w:val="001D5AFE"/>
    <w:rsid w:val="001D6579"/>
    <w:rsid w:val="001D66F8"/>
    <w:rsid w:val="001E09CA"/>
    <w:rsid w:val="001E0DA8"/>
    <w:rsid w:val="001E0E47"/>
    <w:rsid w:val="001E16FE"/>
    <w:rsid w:val="001E224C"/>
    <w:rsid w:val="001E2616"/>
    <w:rsid w:val="001E2BC9"/>
    <w:rsid w:val="001E46F5"/>
    <w:rsid w:val="001E5C61"/>
    <w:rsid w:val="001E6EA1"/>
    <w:rsid w:val="001F02F2"/>
    <w:rsid w:val="001F05EC"/>
    <w:rsid w:val="001F2D64"/>
    <w:rsid w:val="001F2DC9"/>
    <w:rsid w:val="001F39EF"/>
    <w:rsid w:val="001F4592"/>
    <w:rsid w:val="001F4A09"/>
    <w:rsid w:val="001F5156"/>
    <w:rsid w:val="001F7082"/>
    <w:rsid w:val="001F717C"/>
    <w:rsid w:val="00200118"/>
    <w:rsid w:val="0020092E"/>
    <w:rsid w:val="002022C6"/>
    <w:rsid w:val="002028B4"/>
    <w:rsid w:val="00202C4B"/>
    <w:rsid w:val="0020396B"/>
    <w:rsid w:val="002044B0"/>
    <w:rsid w:val="00205791"/>
    <w:rsid w:val="00205CD5"/>
    <w:rsid w:val="002073BA"/>
    <w:rsid w:val="00207F8A"/>
    <w:rsid w:val="00211804"/>
    <w:rsid w:val="00211DC9"/>
    <w:rsid w:val="00211F94"/>
    <w:rsid w:val="00212897"/>
    <w:rsid w:val="00212E58"/>
    <w:rsid w:val="00214508"/>
    <w:rsid w:val="0021459D"/>
    <w:rsid w:val="00214D1E"/>
    <w:rsid w:val="0021508A"/>
    <w:rsid w:val="00215EED"/>
    <w:rsid w:val="0021607B"/>
    <w:rsid w:val="0021617F"/>
    <w:rsid w:val="002208F7"/>
    <w:rsid w:val="00220CE1"/>
    <w:rsid w:val="00222C94"/>
    <w:rsid w:val="00223341"/>
    <w:rsid w:val="00223D89"/>
    <w:rsid w:val="002253D2"/>
    <w:rsid w:val="0022637C"/>
    <w:rsid w:val="00232851"/>
    <w:rsid w:val="00233940"/>
    <w:rsid w:val="00234594"/>
    <w:rsid w:val="002370A1"/>
    <w:rsid w:val="0023722F"/>
    <w:rsid w:val="002373EB"/>
    <w:rsid w:val="0023749B"/>
    <w:rsid w:val="002406A8"/>
    <w:rsid w:val="0024162F"/>
    <w:rsid w:val="0024221C"/>
    <w:rsid w:val="002432C1"/>
    <w:rsid w:val="00244157"/>
    <w:rsid w:val="002442DD"/>
    <w:rsid w:val="002460EE"/>
    <w:rsid w:val="0024680F"/>
    <w:rsid w:val="00250F33"/>
    <w:rsid w:val="0025137F"/>
    <w:rsid w:val="00251B5A"/>
    <w:rsid w:val="00252202"/>
    <w:rsid w:val="0025224D"/>
    <w:rsid w:val="002530A9"/>
    <w:rsid w:val="00253335"/>
    <w:rsid w:val="00253CEE"/>
    <w:rsid w:val="002541E1"/>
    <w:rsid w:val="00254663"/>
    <w:rsid w:val="00255C77"/>
    <w:rsid w:val="00255D85"/>
    <w:rsid w:val="002560C1"/>
    <w:rsid w:val="00256A2E"/>
    <w:rsid w:val="00260947"/>
    <w:rsid w:val="0026122F"/>
    <w:rsid w:val="002613A7"/>
    <w:rsid w:val="002615C1"/>
    <w:rsid w:val="00262BC4"/>
    <w:rsid w:val="00263876"/>
    <w:rsid w:val="00263AE1"/>
    <w:rsid w:val="00264578"/>
    <w:rsid w:val="002656C3"/>
    <w:rsid w:val="002659A2"/>
    <w:rsid w:val="00265F4B"/>
    <w:rsid w:val="002667E7"/>
    <w:rsid w:val="00266B12"/>
    <w:rsid w:val="00267601"/>
    <w:rsid w:val="002707CE"/>
    <w:rsid w:val="00270B02"/>
    <w:rsid w:val="0027238F"/>
    <w:rsid w:val="00272995"/>
    <w:rsid w:val="002737BD"/>
    <w:rsid w:val="00273FBC"/>
    <w:rsid w:val="0027588C"/>
    <w:rsid w:val="00275BB6"/>
    <w:rsid w:val="00276854"/>
    <w:rsid w:val="00276B14"/>
    <w:rsid w:val="002775C0"/>
    <w:rsid w:val="00277824"/>
    <w:rsid w:val="00277B42"/>
    <w:rsid w:val="00277C73"/>
    <w:rsid w:val="00282CEE"/>
    <w:rsid w:val="00284A7A"/>
    <w:rsid w:val="002863CF"/>
    <w:rsid w:val="00286850"/>
    <w:rsid w:val="00286C34"/>
    <w:rsid w:val="00290470"/>
    <w:rsid w:val="00290792"/>
    <w:rsid w:val="00291123"/>
    <w:rsid w:val="002916AD"/>
    <w:rsid w:val="002920B1"/>
    <w:rsid w:val="00292549"/>
    <w:rsid w:val="00292A49"/>
    <w:rsid w:val="00292ADB"/>
    <w:rsid w:val="00292AF7"/>
    <w:rsid w:val="00292E03"/>
    <w:rsid w:val="00294415"/>
    <w:rsid w:val="00294971"/>
    <w:rsid w:val="00294B2F"/>
    <w:rsid w:val="00294BB7"/>
    <w:rsid w:val="00294BC1"/>
    <w:rsid w:val="0029701E"/>
    <w:rsid w:val="00297422"/>
    <w:rsid w:val="00297941"/>
    <w:rsid w:val="00297956"/>
    <w:rsid w:val="002A177E"/>
    <w:rsid w:val="002A1A07"/>
    <w:rsid w:val="002A1B97"/>
    <w:rsid w:val="002A3019"/>
    <w:rsid w:val="002A61E7"/>
    <w:rsid w:val="002A650A"/>
    <w:rsid w:val="002B05B0"/>
    <w:rsid w:val="002B1446"/>
    <w:rsid w:val="002B1507"/>
    <w:rsid w:val="002B174E"/>
    <w:rsid w:val="002B18FF"/>
    <w:rsid w:val="002B26A9"/>
    <w:rsid w:val="002B2C26"/>
    <w:rsid w:val="002B3CDD"/>
    <w:rsid w:val="002B4824"/>
    <w:rsid w:val="002B4D4A"/>
    <w:rsid w:val="002B4DCE"/>
    <w:rsid w:val="002B59BD"/>
    <w:rsid w:val="002B6051"/>
    <w:rsid w:val="002B66DE"/>
    <w:rsid w:val="002B7222"/>
    <w:rsid w:val="002C0630"/>
    <w:rsid w:val="002C18D7"/>
    <w:rsid w:val="002C1F78"/>
    <w:rsid w:val="002C38A4"/>
    <w:rsid w:val="002C589F"/>
    <w:rsid w:val="002C5F6C"/>
    <w:rsid w:val="002C7BC6"/>
    <w:rsid w:val="002D4F59"/>
    <w:rsid w:val="002D561D"/>
    <w:rsid w:val="002D5887"/>
    <w:rsid w:val="002D5AB6"/>
    <w:rsid w:val="002D5F7B"/>
    <w:rsid w:val="002D610A"/>
    <w:rsid w:val="002D66DF"/>
    <w:rsid w:val="002E1C4D"/>
    <w:rsid w:val="002E3C87"/>
    <w:rsid w:val="002E48EC"/>
    <w:rsid w:val="002E4AAF"/>
    <w:rsid w:val="002E50DD"/>
    <w:rsid w:val="002E70BC"/>
    <w:rsid w:val="002F0343"/>
    <w:rsid w:val="002F0408"/>
    <w:rsid w:val="002F109B"/>
    <w:rsid w:val="002F19F5"/>
    <w:rsid w:val="002F1DE2"/>
    <w:rsid w:val="002F1FCA"/>
    <w:rsid w:val="002F205E"/>
    <w:rsid w:val="002F4731"/>
    <w:rsid w:val="002F4DAF"/>
    <w:rsid w:val="002F5C89"/>
    <w:rsid w:val="002F6C31"/>
    <w:rsid w:val="002F7725"/>
    <w:rsid w:val="002F7901"/>
    <w:rsid w:val="002F7A43"/>
    <w:rsid w:val="002F7BFB"/>
    <w:rsid w:val="002F7C5D"/>
    <w:rsid w:val="003005D1"/>
    <w:rsid w:val="003009B0"/>
    <w:rsid w:val="0030132E"/>
    <w:rsid w:val="00301627"/>
    <w:rsid w:val="00301D38"/>
    <w:rsid w:val="00301D42"/>
    <w:rsid w:val="00301E67"/>
    <w:rsid w:val="003028B5"/>
    <w:rsid w:val="00303359"/>
    <w:rsid w:val="00303B8E"/>
    <w:rsid w:val="00304955"/>
    <w:rsid w:val="003051B0"/>
    <w:rsid w:val="00305DE3"/>
    <w:rsid w:val="0030702C"/>
    <w:rsid w:val="00307D7F"/>
    <w:rsid w:val="0031029A"/>
    <w:rsid w:val="00310E98"/>
    <w:rsid w:val="003113FB"/>
    <w:rsid w:val="00311A81"/>
    <w:rsid w:val="003124E2"/>
    <w:rsid w:val="00312544"/>
    <w:rsid w:val="00313AC9"/>
    <w:rsid w:val="003146F1"/>
    <w:rsid w:val="0031484B"/>
    <w:rsid w:val="00314EBD"/>
    <w:rsid w:val="00317AEC"/>
    <w:rsid w:val="00321042"/>
    <w:rsid w:val="00321550"/>
    <w:rsid w:val="00321ADB"/>
    <w:rsid w:val="00323221"/>
    <w:rsid w:val="003240BC"/>
    <w:rsid w:val="003246BB"/>
    <w:rsid w:val="00325EE4"/>
    <w:rsid w:val="003263AE"/>
    <w:rsid w:val="0032770E"/>
    <w:rsid w:val="00327F33"/>
    <w:rsid w:val="003302F0"/>
    <w:rsid w:val="003309BD"/>
    <w:rsid w:val="0033145A"/>
    <w:rsid w:val="00331796"/>
    <w:rsid w:val="00331A08"/>
    <w:rsid w:val="0033230D"/>
    <w:rsid w:val="00333356"/>
    <w:rsid w:val="003334C7"/>
    <w:rsid w:val="0033362D"/>
    <w:rsid w:val="00333BAE"/>
    <w:rsid w:val="00334A97"/>
    <w:rsid w:val="00335156"/>
    <w:rsid w:val="00336144"/>
    <w:rsid w:val="003369F6"/>
    <w:rsid w:val="00336FEC"/>
    <w:rsid w:val="0034082B"/>
    <w:rsid w:val="003410E8"/>
    <w:rsid w:val="00342AFB"/>
    <w:rsid w:val="00342DD2"/>
    <w:rsid w:val="00343BF3"/>
    <w:rsid w:val="00344596"/>
    <w:rsid w:val="003467BA"/>
    <w:rsid w:val="00347367"/>
    <w:rsid w:val="0034737C"/>
    <w:rsid w:val="00350C1B"/>
    <w:rsid w:val="00350E46"/>
    <w:rsid w:val="00351B17"/>
    <w:rsid w:val="00352F09"/>
    <w:rsid w:val="00352FBC"/>
    <w:rsid w:val="003533DF"/>
    <w:rsid w:val="00353739"/>
    <w:rsid w:val="0035418E"/>
    <w:rsid w:val="003568A8"/>
    <w:rsid w:val="00357DA0"/>
    <w:rsid w:val="00357FE2"/>
    <w:rsid w:val="0036018D"/>
    <w:rsid w:val="003616CE"/>
    <w:rsid w:val="00362F2E"/>
    <w:rsid w:val="00363948"/>
    <w:rsid w:val="0036537A"/>
    <w:rsid w:val="0036630B"/>
    <w:rsid w:val="0036678A"/>
    <w:rsid w:val="003668C8"/>
    <w:rsid w:val="003678FE"/>
    <w:rsid w:val="00367D7A"/>
    <w:rsid w:val="003709D5"/>
    <w:rsid w:val="00370B5B"/>
    <w:rsid w:val="003736BC"/>
    <w:rsid w:val="003758A9"/>
    <w:rsid w:val="00377837"/>
    <w:rsid w:val="00377BE6"/>
    <w:rsid w:val="003802CF"/>
    <w:rsid w:val="003808E2"/>
    <w:rsid w:val="00381DB7"/>
    <w:rsid w:val="00381F11"/>
    <w:rsid w:val="0038288D"/>
    <w:rsid w:val="00382F6E"/>
    <w:rsid w:val="003836CD"/>
    <w:rsid w:val="0038456A"/>
    <w:rsid w:val="0038459B"/>
    <w:rsid w:val="00384D6C"/>
    <w:rsid w:val="0038536C"/>
    <w:rsid w:val="00393E1C"/>
    <w:rsid w:val="003941D5"/>
    <w:rsid w:val="0039518A"/>
    <w:rsid w:val="00397D46"/>
    <w:rsid w:val="00397FBF"/>
    <w:rsid w:val="003A2C5E"/>
    <w:rsid w:val="003A2FE2"/>
    <w:rsid w:val="003A504C"/>
    <w:rsid w:val="003A566B"/>
    <w:rsid w:val="003A7557"/>
    <w:rsid w:val="003A7EAC"/>
    <w:rsid w:val="003B0914"/>
    <w:rsid w:val="003B185A"/>
    <w:rsid w:val="003B2E76"/>
    <w:rsid w:val="003B34C6"/>
    <w:rsid w:val="003B3BE7"/>
    <w:rsid w:val="003B3D8D"/>
    <w:rsid w:val="003B3DED"/>
    <w:rsid w:val="003B46BF"/>
    <w:rsid w:val="003B5233"/>
    <w:rsid w:val="003B7B60"/>
    <w:rsid w:val="003C0721"/>
    <w:rsid w:val="003C2C8F"/>
    <w:rsid w:val="003C5463"/>
    <w:rsid w:val="003C657C"/>
    <w:rsid w:val="003C724D"/>
    <w:rsid w:val="003C786C"/>
    <w:rsid w:val="003D04BB"/>
    <w:rsid w:val="003D218B"/>
    <w:rsid w:val="003D31C7"/>
    <w:rsid w:val="003D49D3"/>
    <w:rsid w:val="003D5343"/>
    <w:rsid w:val="003D5643"/>
    <w:rsid w:val="003D56F9"/>
    <w:rsid w:val="003D5AFC"/>
    <w:rsid w:val="003D5EDC"/>
    <w:rsid w:val="003D73ED"/>
    <w:rsid w:val="003D746B"/>
    <w:rsid w:val="003E0224"/>
    <w:rsid w:val="003E0387"/>
    <w:rsid w:val="003E0A1E"/>
    <w:rsid w:val="003E2E53"/>
    <w:rsid w:val="003E4164"/>
    <w:rsid w:val="003E526C"/>
    <w:rsid w:val="003E7421"/>
    <w:rsid w:val="003E7455"/>
    <w:rsid w:val="003E76C1"/>
    <w:rsid w:val="003E7F82"/>
    <w:rsid w:val="003F02F4"/>
    <w:rsid w:val="003F1224"/>
    <w:rsid w:val="003F29B4"/>
    <w:rsid w:val="003F2ACD"/>
    <w:rsid w:val="003F2DD7"/>
    <w:rsid w:val="003F547D"/>
    <w:rsid w:val="003F5CF8"/>
    <w:rsid w:val="003F6DC0"/>
    <w:rsid w:val="00400E61"/>
    <w:rsid w:val="004013B0"/>
    <w:rsid w:val="00401711"/>
    <w:rsid w:val="00403432"/>
    <w:rsid w:val="00403F96"/>
    <w:rsid w:val="00406E53"/>
    <w:rsid w:val="0040711E"/>
    <w:rsid w:val="0040750A"/>
    <w:rsid w:val="004109AB"/>
    <w:rsid w:val="00410A90"/>
    <w:rsid w:val="004114AE"/>
    <w:rsid w:val="004139D7"/>
    <w:rsid w:val="00413DE1"/>
    <w:rsid w:val="00415481"/>
    <w:rsid w:val="0041558B"/>
    <w:rsid w:val="004156EE"/>
    <w:rsid w:val="004163A1"/>
    <w:rsid w:val="00420158"/>
    <w:rsid w:val="0042127D"/>
    <w:rsid w:val="00421AD5"/>
    <w:rsid w:val="00424CCE"/>
    <w:rsid w:val="00425440"/>
    <w:rsid w:val="00427207"/>
    <w:rsid w:val="004306F3"/>
    <w:rsid w:val="00431A07"/>
    <w:rsid w:val="00431BC9"/>
    <w:rsid w:val="00431C8F"/>
    <w:rsid w:val="00431CEE"/>
    <w:rsid w:val="00432476"/>
    <w:rsid w:val="004326BA"/>
    <w:rsid w:val="00432873"/>
    <w:rsid w:val="00433138"/>
    <w:rsid w:val="004337DC"/>
    <w:rsid w:val="00433984"/>
    <w:rsid w:val="0043430A"/>
    <w:rsid w:val="00434314"/>
    <w:rsid w:val="00437901"/>
    <w:rsid w:val="004379ED"/>
    <w:rsid w:val="004403D0"/>
    <w:rsid w:val="00440869"/>
    <w:rsid w:val="00440F40"/>
    <w:rsid w:val="00444511"/>
    <w:rsid w:val="00444720"/>
    <w:rsid w:val="00444994"/>
    <w:rsid w:val="00444BF1"/>
    <w:rsid w:val="00447C43"/>
    <w:rsid w:val="00452591"/>
    <w:rsid w:val="00452B61"/>
    <w:rsid w:val="00453752"/>
    <w:rsid w:val="00453BD6"/>
    <w:rsid w:val="00453F36"/>
    <w:rsid w:val="004546A3"/>
    <w:rsid w:val="00454E2E"/>
    <w:rsid w:val="004558BE"/>
    <w:rsid w:val="00455E0F"/>
    <w:rsid w:val="00460AFC"/>
    <w:rsid w:val="00461992"/>
    <w:rsid w:val="004654F4"/>
    <w:rsid w:val="004663EE"/>
    <w:rsid w:val="004759A5"/>
    <w:rsid w:val="00476281"/>
    <w:rsid w:val="00476355"/>
    <w:rsid w:val="0047693B"/>
    <w:rsid w:val="0047702F"/>
    <w:rsid w:val="00480833"/>
    <w:rsid w:val="004809A5"/>
    <w:rsid w:val="004830E3"/>
    <w:rsid w:val="004831BA"/>
    <w:rsid w:val="00483580"/>
    <w:rsid w:val="00485B75"/>
    <w:rsid w:val="0048638E"/>
    <w:rsid w:val="004874CF"/>
    <w:rsid w:val="0049233F"/>
    <w:rsid w:val="00495E33"/>
    <w:rsid w:val="00496923"/>
    <w:rsid w:val="00497524"/>
    <w:rsid w:val="004A065C"/>
    <w:rsid w:val="004A10DE"/>
    <w:rsid w:val="004A1423"/>
    <w:rsid w:val="004A14EF"/>
    <w:rsid w:val="004A254C"/>
    <w:rsid w:val="004A369A"/>
    <w:rsid w:val="004A3947"/>
    <w:rsid w:val="004A4019"/>
    <w:rsid w:val="004A42F3"/>
    <w:rsid w:val="004A43DC"/>
    <w:rsid w:val="004A4947"/>
    <w:rsid w:val="004A4CBB"/>
    <w:rsid w:val="004A7D58"/>
    <w:rsid w:val="004B0302"/>
    <w:rsid w:val="004B03E6"/>
    <w:rsid w:val="004B1A59"/>
    <w:rsid w:val="004B2D3E"/>
    <w:rsid w:val="004B3046"/>
    <w:rsid w:val="004B31FB"/>
    <w:rsid w:val="004B3403"/>
    <w:rsid w:val="004B3D72"/>
    <w:rsid w:val="004B3EBA"/>
    <w:rsid w:val="004B469A"/>
    <w:rsid w:val="004B6B46"/>
    <w:rsid w:val="004B6D15"/>
    <w:rsid w:val="004B7D1D"/>
    <w:rsid w:val="004C0144"/>
    <w:rsid w:val="004C1255"/>
    <w:rsid w:val="004C2A7D"/>
    <w:rsid w:val="004C3782"/>
    <w:rsid w:val="004C38B9"/>
    <w:rsid w:val="004C3EF9"/>
    <w:rsid w:val="004C4ED6"/>
    <w:rsid w:val="004C52D9"/>
    <w:rsid w:val="004C6139"/>
    <w:rsid w:val="004C6DC0"/>
    <w:rsid w:val="004C74D8"/>
    <w:rsid w:val="004D1D85"/>
    <w:rsid w:val="004D23A1"/>
    <w:rsid w:val="004D32BA"/>
    <w:rsid w:val="004D3662"/>
    <w:rsid w:val="004D444A"/>
    <w:rsid w:val="004D5D6A"/>
    <w:rsid w:val="004D6744"/>
    <w:rsid w:val="004D7909"/>
    <w:rsid w:val="004E003E"/>
    <w:rsid w:val="004E262D"/>
    <w:rsid w:val="004E3A67"/>
    <w:rsid w:val="004E4296"/>
    <w:rsid w:val="004E49C0"/>
    <w:rsid w:val="004E602A"/>
    <w:rsid w:val="004E6ACA"/>
    <w:rsid w:val="004E7C4E"/>
    <w:rsid w:val="004E7FF5"/>
    <w:rsid w:val="004F2479"/>
    <w:rsid w:val="004F2ACC"/>
    <w:rsid w:val="004F3B79"/>
    <w:rsid w:val="004F59D1"/>
    <w:rsid w:val="004F6E2A"/>
    <w:rsid w:val="004F752D"/>
    <w:rsid w:val="005000EA"/>
    <w:rsid w:val="00500777"/>
    <w:rsid w:val="00500AE7"/>
    <w:rsid w:val="00503D7A"/>
    <w:rsid w:val="00505561"/>
    <w:rsid w:val="00507215"/>
    <w:rsid w:val="005107E3"/>
    <w:rsid w:val="00510D27"/>
    <w:rsid w:val="00511362"/>
    <w:rsid w:val="00512EB4"/>
    <w:rsid w:val="005133A2"/>
    <w:rsid w:val="005142BE"/>
    <w:rsid w:val="00516C29"/>
    <w:rsid w:val="00517119"/>
    <w:rsid w:val="005172EA"/>
    <w:rsid w:val="005174B7"/>
    <w:rsid w:val="00522202"/>
    <w:rsid w:val="0052317B"/>
    <w:rsid w:val="005240D4"/>
    <w:rsid w:val="005253EC"/>
    <w:rsid w:val="00525769"/>
    <w:rsid w:val="00527B8B"/>
    <w:rsid w:val="00530403"/>
    <w:rsid w:val="00530BD6"/>
    <w:rsid w:val="005321A3"/>
    <w:rsid w:val="00532749"/>
    <w:rsid w:val="0053321F"/>
    <w:rsid w:val="00536091"/>
    <w:rsid w:val="005368BB"/>
    <w:rsid w:val="005409CA"/>
    <w:rsid w:val="00540AF2"/>
    <w:rsid w:val="00541BAB"/>
    <w:rsid w:val="005434BC"/>
    <w:rsid w:val="0054388B"/>
    <w:rsid w:val="0054644E"/>
    <w:rsid w:val="005465E0"/>
    <w:rsid w:val="00546E09"/>
    <w:rsid w:val="00551124"/>
    <w:rsid w:val="0055234C"/>
    <w:rsid w:val="0055328E"/>
    <w:rsid w:val="005549E0"/>
    <w:rsid w:val="005552E9"/>
    <w:rsid w:val="00555ABC"/>
    <w:rsid w:val="0055639E"/>
    <w:rsid w:val="005605ED"/>
    <w:rsid w:val="005614BD"/>
    <w:rsid w:val="00561714"/>
    <w:rsid w:val="00561F4E"/>
    <w:rsid w:val="00562177"/>
    <w:rsid w:val="00562551"/>
    <w:rsid w:val="00562670"/>
    <w:rsid w:val="00562B88"/>
    <w:rsid w:val="00563272"/>
    <w:rsid w:val="00563639"/>
    <w:rsid w:val="005636B7"/>
    <w:rsid w:val="005675AE"/>
    <w:rsid w:val="00570B3B"/>
    <w:rsid w:val="005721F0"/>
    <w:rsid w:val="00573EDE"/>
    <w:rsid w:val="00575286"/>
    <w:rsid w:val="005756AA"/>
    <w:rsid w:val="00580268"/>
    <w:rsid w:val="005803C5"/>
    <w:rsid w:val="00580714"/>
    <w:rsid w:val="00583E4B"/>
    <w:rsid w:val="00584BC2"/>
    <w:rsid w:val="00584E42"/>
    <w:rsid w:val="0058503D"/>
    <w:rsid w:val="005851C2"/>
    <w:rsid w:val="005856E5"/>
    <w:rsid w:val="00585D85"/>
    <w:rsid w:val="005860C0"/>
    <w:rsid w:val="00586A39"/>
    <w:rsid w:val="00587251"/>
    <w:rsid w:val="005901EA"/>
    <w:rsid w:val="00591304"/>
    <w:rsid w:val="005918FA"/>
    <w:rsid w:val="00593A7E"/>
    <w:rsid w:val="005945B1"/>
    <w:rsid w:val="00594B95"/>
    <w:rsid w:val="00595A1F"/>
    <w:rsid w:val="00596072"/>
    <w:rsid w:val="00596A25"/>
    <w:rsid w:val="00597CA0"/>
    <w:rsid w:val="005A207C"/>
    <w:rsid w:val="005A2138"/>
    <w:rsid w:val="005A2402"/>
    <w:rsid w:val="005A34FF"/>
    <w:rsid w:val="005A4403"/>
    <w:rsid w:val="005A51E9"/>
    <w:rsid w:val="005A5B5C"/>
    <w:rsid w:val="005A5EAF"/>
    <w:rsid w:val="005A697F"/>
    <w:rsid w:val="005A6EB0"/>
    <w:rsid w:val="005B0472"/>
    <w:rsid w:val="005B21A2"/>
    <w:rsid w:val="005B23A9"/>
    <w:rsid w:val="005B32DC"/>
    <w:rsid w:val="005B3687"/>
    <w:rsid w:val="005B4075"/>
    <w:rsid w:val="005B52C7"/>
    <w:rsid w:val="005B530B"/>
    <w:rsid w:val="005B583F"/>
    <w:rsid w:val="005B6C74"/>
    <w:rsid w:val="005B6F87"/>
    <w:rsid w:val="005C0692"/>
    <w:rsid w:val="005C0B1B"/>
    <w:rsid w:val="005C1076"/>
    <w:rsid w:val="005C3736"/>
    <w:rsid w:val="005C3FD0"/>
    <w:rsid w:val="005C457E"/>
    <w:rsid w:val="005C4A7D"/>
    <w:rsid w:val="005C5314"/>
    <w:rsid w:val="005C5A55"/>
    <w:rsid w:val="005C6AED"/>
    <w:rsid w:val="005C6AF3"/>
    <w:rsid w:val="005C73CE"/>
    <w:rsid w:val="005C7495"/>
    <w:rsid w:val="005C7768"/>
    <w:rsid w:val="005C7A2F"/>
    <w:rsid w:val="005D0A09"/>
    <w:rsid w:val="005D0AD1"/>
    <w:rsid w:val="005D0B19"/>
    <w:rsid w:val="005D0B9E"/>
    <w:rsid w:val="005D0DDA"/>
    <w:rsid w:val="005D24F5"/>
    <w:rsid w:val="005D3D78"/>
    <w:rsid w:val="005D442F"/>
    <w:rsid w:val="005D5C71"/>
    <w:rsid w:val="005D6250"/>
    <w:rsid w:val="005D66CE"/>
    <w:rsid w:val="005D785E"/>
    <w:rsid w:val="005E0A2E"/>
    <w:rsid w:val="005E0C18"/>
    <w:rsid w:val="005E35B5"/>
    <w:rsid w:val="005E4654"/>
    <w:rsid w:val="005E4AF7"/>
    <w:rsid w:val="005E4EF5"/>
    <w:rsid w:val="005E669C"/>
    <w:rsid w:val="005E6813"/>
    <w:rsid w:val="005E6FD2"/>
    <w:rsid w:val="005E7DF5"/>
    <w:rsid w:val="005F1C4B"/>
    <w:rsid w:val="005F2CC9"/>
    <w:rsid w:val="005F3019"/>
    <w:rsid w:val="005F360F"/>
    <w:rsid w:val="005F3936"/>
    <w:rsid w:val="005F3F8B"/>
    <w:rsid w:val="005F61DA"/>
    <w:rsid w:val="005F659E"/>
    <w:rsid w:val="005F67AE"/>
    <w:rsid w:val="005F7F67"/>
    <w:rsid w:val="006009CC"/>
    <w:rsid w:val="00601000"/>
    <w:rsid w:val="00602527"/>
    <w:rsid w:val="00603985"/>
    <w:rsid w:val="00603F22"/>
    <w:rsid w:val="006053AB"/>
    <w:rsid w:val="00605B33"/>
    <w:rsid w:val="0060638A"/>
    <w:rsid w:val="00606ECC"/>
    <w:rsid w:val="00607632"/>
    <w:rsid w:val="006078A7"/>
    <w:rsid w:val="00607A59"/>
    <w:rsid w:val="00607F5D"/>
    <w:rsid w:val="0061041D"/>
    <w:rsid w:val="00610566"/>
    <w:rsid w:val="00610F9A"/>
    <w:rsid w:val="00612611"/>
    <w:rsid w:val="00612A42"/>
    <w:rsid w:val="006135AD"/>
    <w:rsid w:val="006138AB"/>
    <w:rsid w:val="00613AB1"/>
    <w:rsid w:val="006148AF"/>
    <w:rsid w:val="00614A3A"/>
    <w:rsid w:val="00615185"/>
    <w:rsid w:val="006163AB"/>
    <w:rsid w:val="00616BCF"/>
    <w:rsid w:val="006208C4"/>
    <w:rsid w:val="00620DF1"/>
    <w:rsid w:val="00623E3A"/>
    <w:rsid w:val="00624D71"/>
    <w:rsid w:val="00625CAE"/>
    <w:rsid w:val="00627B3A"/>
    <w:rsid w:val="00630021"/>
    <w:rsid w:val="00630A3C"/>
    <w:rsid w:val="0063145B"/>
    <w:rsid w:val="006341BC"/>
    <w:rsid w:val="00635117"/>
    <w:rsid w:val="0063736B"/>
    <w:rsid w:val="00640098"/>
    <w:rsid w:val="00640460"/>
    <w:rsid w:val="00640B1D"/>
    <w:rsid w:val="00641112"/>
    <w:rsid w:val="006411B8"/>
    <w:rsid w:val="006423CF"/>
    <w:rsid w:val="0064241A"/>
    <w:rsid w:val="00642BC6"/>
    <w:rsid w:val="00642FF0"/>
    <w:rsid w:val="00643521"/>
    <w:rsid w:val="00646D76"/>
    <w:rsid w:val="0064706D"/>
    <w:rsid w:val="0064752A"/>
    <w:rsid w:val="006479FE"/>
    <w:rsid w:val="0065075F"/>
    <w:rsid w:val="00651BB3"/>
    <w:rsid w:val="00651DBE"/>
    <w:rsid w:val="00651EEB"/>
    <w:rsid w:val="00652F39"/>
    <w:rsid w:val="00653644"/>
    <w:rsid w:val="00653EDB"/>
    <w:rsid w:val="0065569E"/>
    <w:rsid w:val="006575F5"/>
    <w:rsid w:val="00657BD1"/>
    <w:rsid w:val="00657CA2"/>
    <w:rsid w:val="00662BA6"/>
    <w:rsid w:val="0066468D"/>
    <w:rsid w:val="00664763"/>
    <w:rsid w:val="00666127"/>
    <w:rsid w:val="006666DD"/>
    <w:rsid w:val="006667B0"/>
    <w:rsid w:val="0066684B"/>
    <w:rsid w:val="006672C6"/>
    <w:rsid w:val="0066755A"/>
    <w:rsid w:val="0067043A"/>
    <w:rsid w:val="00670745"/>
    <w:rsid w:val="00670D58"/>
    <w:rsid w:val="006719A1"/>
    <w:rsid w:val="00672610"/>
    <w:rsid w:val="00673580"/>
    <w:rsid w:val="00673D3B"/>
    <w:rsid w:val="006750F3"/>
    <w:rsid w:val="00675E48"/>
    <w:rsid w:val="006771E3"/>
    <w:rsid w:val="0068027E"/>
    <w:rsid w:val="00680EC4"/>
    <w:rsid w:val="0068257D"/>
    <w:rsid w:val="006827E3"/>
    <w:rsid w:val="00682972"/>
    <w:rsid w:val="006854D7"/>
    <w:rsid w:val="00685952"/>
    <w:rsid w:val="00685D1B"/>
    <w:rsid w:val="00685D81"/>
    <w:rsid w:val="006867A7"/>
    <w:rsid w:val="00687876"/>
    <w:rsid w:val="00687A1C"/>
    <w:rsid w:val="00691AAC"/>
    <w:rsid w:val="006925A5"/>
    <w:rsid w:val="00692D1C"/>
    <w:rsid w:val="006945D7"/>
    <w:rsid w:val="00694A47"/>
    <w:rsid w:val="00694B5E"/>
    <w:rsid w:val="00694F43"/>
    <w:rsid w:val="00696F46"/>
    <w:rsid w:val="00697046"/>
    <w:rsid w:val="006A11A9"/>
    <w:rsid w:val="006A1C7E"/>
    <w:rsid w:val="006A21D1"/>
    <w:rsid w:val="006A265C"/>
    <w:rsid w:val="006A3505"/>
    <w:rsid w:val="006A3E9F"/>
    <w:rsid w:val="006A45AA"/>
    <w:rsid w:val="006A62E4"/>
    <w:rsid w:val="006A65E0"/>
    <w:rsid w:val="006A7CAE"/>
    <w:rsid w:val="006B01C0"/>
    <w:rsid w:val="006B0BB5"/>
    <w:rsid w:val="006B52E1"/>
    <w:rsid w:val="006B5B52"/>
    <w:rsid w:val="006B5DD1"/>
    <w:rsid w:val="006B6356"/>
    <w:rsid w:val="006B6377"/>
    <w:rsid w:val="006B6C76"/>
    <w:rsid w:val="006B7B38"/>
    <w:rsid w:val="006C02B5"/>
    <w:rsid w:val="006C0886"/>
    <w:rsid w:val="006C2468"/>
    <w:rsid w:val="006C2496"/>
    <w:rsid w:val="006C2EC1"/>
    <w:rsid w:val="006C49B1"/>
    <w:rsid w:val="006C4AB5"/>
    <w:rsid w:val="006C581D"/>
    <w:rsid w:val="006C5966"/>
    <w:rsid w:val="006C68FE"/>
    <w:rsid w:val="006C6FBC"/>
    <w:rsid w:val="006D0A09"/>
    <w:rsid w:val="006D22A6"/>
    <w:rsid w:val="006D5849"/>
    <w:rsid w:val="006D7CC4"/>
    <w:rsid w:val="006E0CFA"/>
    <w:rsid w:val="006E356A"/>
    <w:rsid w:val="006E3573"/>
    <w:rsid w:val="006E3F34"/>
    <w:rsid w:val="006E6B1E"/>
    <w:rsid w:val="006F0821"/>
    <w:rsid w:val="006F1238"/>
    <w:rsid w:val="006F1A58"/>
    <w:rsid w:val="006F1B6A"/>
    <w:rsid w:val="006F2046"/>
    <w:rsid w:val="006F3653"/>
    <w:rsid w:val="006F5621"/>
    <w:rsid w:val="006F7C24"/>
    <w:rsid w:val="00701021"/>
    <w:rsid w:val="00701436"/>
    <w:rsid w:val="007018AF"/>
    <w:rsid w:val="00701EF4"/>
    <w:rsid w:val="0070300A"/>
    <w:rsid w:val="007057AF"/>
    <w:rsid w:val="00706382"/>
    <w:rsid w:val="007075A6"/>
    <w:rsid w:val="007102FF"/>
    <w:rsid w:val="0071077C"/>
    <w:rsid w:val="00710FDD"/>
    <w:rsid w:val="00711B99"/>
    <w:rsid w:val="00711F9D"/>
    <w:rsid w:val="007124D4"/>
    <w:rsid w:val="007127BE"/>
    <w:rsid w:val="00712D71"/>
    <w:rsid w:val="00713816"/>
    <w:rsid w:val="00713C72"/>
    <w:rsid w:val="00713E5C"/>
    <w:rsid w:val="00714F08"/>
    <w:rsid w:val="00715C1A"/>
    <w:rsid w:val="00715CF5"/>
    <w:rsid w:val="00716883"/>
    <w:rsid w:val="0071773D"/>
    <w:rsid w:val="007210EB"/>
    <w:rsid w:val="00721690"/>
    <w:rsid w:val="007217D8"/>
    <w:rsid w:val="007241BC"/>
    <w:rsid w:val="00724267"/>
    <w:rsid w:val="00724B28"/>
    <w:rsid w:val="007263C8"/>
    <w:rsid w:val="00730B8A"/>
    <w:rsid w:val="0073200E"/>
    <w:rsid w:val="00732566"/>
    <w:rsid w:val="0073324B"/>
    <w:rsid w:val="00733FAF"/>
    <w:rsid w:val="007341BA"/>
    <w:rsid w:val="00734276"/>
    <w:rsid w:val="00736316"/>
    <w:rsid w:val="007367AB"/>
    <w:rsid w:val="00736AA3"/>
    <w:rsid w:val="00737C59"/>
    <w:rsid w:val="00737EFE"/>
    <w:rsid w:val="00742AAD"/>
    <w:rsid w:val="00743241"/>
    <w:rsid w:val="007439FD"/>
    <w:rsid w:val="00743BC1"/>
    <w:rsid w:val="007467EE"/>
    <w:rsid w:val="00750759"/>
    <w:rsid w:val="00750CB3"/>
    <w:rsid w:val="007510C8"/>
    <w:rsid w:val="0075139A"/>
    <w:rsid w:val="00754F3E"/>
    <w:rsid w:val="00756174"/>
    <w:rsid w:val="00757C93"/>
    <w:rsid w:val="00757FE3"/>
    <w:rsid w:val="00760DDA"/>
    <w:rsid w:val="007639E2"/>
    <w:rsid w:val="00764D16"/>
    <w:rsid w:val="00765903"/>
    <w:rsid w:val="00765F48"/>
    <w:rsid w:val="0076603F"/>
    <w:rsid w:val="00766B67"/>
    <w:rsid w:val="00767FC7"/>
    <w:rsid w:val="00770F9F"/>
    <w:rsid w:val="00772EB0"/>
    <w:rsid w:val="007743C1"/>
    <w:rsid w:val="0077497F"/>
    <w:rsid w:val="00775352"/>
    <w:rsid w:val="00777DAE"/>
    <w:rsid w:val="007807BF"/>
    <w:rsid w:val="0078273E"/>
    <w:rsid w:val="007833DF"/>
    <w:rsid w:val="007855CF"/>
    <w:rsid w:val="00785F4B"/>
    <w:rsid w:val="00786C04"/>
    <w:rsid w:val="007877D7"/>
    <w:rsid w:val="0078799B"/>
    <w:rsid w:val="00787FC2"/>
    <w:rsid w:val="00790AEC"/>
    <w:rsid w:val="00792732"/>
    <w:rsid w:val="007928B4"/>
    <w:rsid w:val="00792942"/>
    <w:rsid w:val="00793BBE"/>
    <w:rsid w:val="00794078"/>
    <w:rsid w:val="00794445"/>
    <w:rsid w:val="00794608"/>
    <w:rsid w:val="00794A27"/>
    <w:rsid w:val="00795278"/>
    <w:rsid w:val="00795752"/>
    <w:rsid w:val="00796325"/>
    <w:rsid w:val="007966ED"/>
    <w:rsid w:val="00796972"/>
    <w:rsid w:val="00796CCF"/>
    <w:rsid w:val="007A39F1"/>
    <w:rsid w:val="007A42D4"/>
    <w:rsid w:val="007A4489"/>
    <w:rsid w:val="007A4A3D"/>
    <w:rsid w:val="007A4F9B"/>
    <w:rsid w:val="007A5569"/>
    <w:rsid w:val="007A56C8"/>
    <w:rsid w:val="007A596A"/>
    <w:rsid w:val="007B148A"/>
    <w:rsid w:val="007B1562"/>
    <w:rsid w:val="007B196E"/>
    <w:rsid w:val="007B1FDA"/>
    <w:rsid w:val="007B33FE"/>
    <w:rsid w:val="007B450D"/>
    <w:rsid w:val="007B4715"/>
    <w:rsid w:val="007B4F83"/>
    <w:rsid w:val="007B5D94"/>
    <w:rsid w:val="007B7698"/>
    <w:rsid w:val="007B78F5"/>
    <w:rsid w:val="007C00D8"/>
    <w:rsid w:val="007C02E6"/>
    <w:rsid w:val="007C2B34"/>
    <w:rsid w:val="007C37DA"/>
    <w:rsid w:val="007C3FCD"/>
    <w:rsid w:val="007C5EC3"/>
    <w:rsid w:val="007C68A7"/>
    <w:rsid w:val="007C6BB5"/>
    <w:rsid w:val="007C6E4C"/>
    <w:rsid w:val="007C775B"/>
    <w:rsid w:val="007C7C73"/>
    <w:rsid w:val="007D0F72"/>
    <w:rsid w:val="007D1626"/>
    <w:rsid w:val="007D18FE"/>
    <w:rsid w:val="007D209E"/>
    <w:rsid w:val="007D239F"/>
    <w:rsid w:val="007D33F3"/>
    <w:rsid w:val="007D4932"/>
    <w:rsid w:val="007D4CFF"/>
    <w:rsid w:val="007D7B88"/>
    <w:rsid w:val="007E08CE"/>
    <w:rsid w:val="007E11B9"/>
    <w:rsid w:val="007E1954"/>
    <w:rsid w:val="007E1CF0"/>
    <w:rsid w:val="007E3D2D"/>
    <w:rsid w:val="007E45F6"/>
    <w:rsid w:val="007E47F0"/>
    <w:rsid w:val="007E4A1F"/>
    <w:rsid w:val="007E4D31"/>
    <w:rsid w:val="007E54A6"/>
    <w:rsid w:val="007E57BD"/>
    <w:rsid w:val="007E5893"/>
    <w:rsid w:val="007E6013"/>
    <w:rsid w:val="007E66DE"/>
    <w:rsid w:val="007F0583"/>
    <w:rsid w:val="007F0709"/>
    <w:rsid w:val="007F2294"/>
    <w:rsid w:val="007F23F1"/>
    <w:rsid w:val="007F25B9"/>
    <w:rsid w:val="007F47DD"/>
    <w:rsid w:val="007F4BF9"/>
    <w:rsid w:val="007F58B8"/>
    <w:rsid w:val="007F6ECD"/>
    <w:rsid w:val="007F70C9"/>
    <w:rsid w:val="00800CF1"/>
    <w:rsid w:val="0080160C"/>
    <w:rsid w:val="00801651"/>
    <w:rsid w:val="0080178B"/>
    <w:rsid w:val="00801AEA"/>
    <w:rsid w:val="00801CCE"/>
    <w:rsid w:val="0080302E"/>
    <w:rsid w:val="008037E5"/>
    <w:rsid w:val="008045FE"/>
    <w:rsid w:val="00806FED"/>
    <w:rsid w:val="00811F42"/>
    <w:rsid w:val="00813832"/>
    <w:rsid w:val="0081622F"/>
    <w:rsid w:val="00817EF5"/>
    <w:rsid w:val="008216B3"/>
    <w:rsid w:val="0082249D"/>
    <w:rsid w:val="00823BE9"/>
    <w:rsid w:val="0082486F"/>
    <w:rsid w:val="00824B51"/>
    <w:rsid w:val="00825C3C"/>
    <w:rsid w:val="0082638B"/>
    <w:rsid w:val="008268D7"/>
    <w:rsid w:val="00827F58"/>
    <w:rsid w:val="00830889"/>
    <w:rsid w:val="00830B62"/>
    <w:rsid w:val="00830CF7"/>
    <w:rsid w:val="00832B3C"/>
    <w:rsid w:val="008333A7"/>
    <w:rsid w:val="008339CD"/>
    <w:rsid w:val="008339D6"/>
    <w:rsid w:val="00833E67"/>
    <w:rsid w:val="008345B2"/>
    <w:rsid w:val="00834C66"/>
    <w:rsid w:val="00835F0A"/>
    <w:rsid w:val="00836E9B"/>
    <w:rsid w:val="00837066"/>
    <w:rsid w:val="008410D6"/>
    <w:rsid w:val="00843B07"/>
    <w:rsid w:val="00844C50"/>
    <w:rsid w:val="008461F7"/>
    <w:rsid w:val="00847785"/>
    <w:rsid w:val="008502F6"/>
    <w:rsid w:val="00850A72"/>
    <w:rsid w:val="00850EAF"/>
    <w:rsid w:val="00851EFA"/>
    <w:rsid w:val="00851FB7"/>
    <w:rsid w:val="00852132"/>
    <w:rsid w:val="008526C1"/>
    <w:rsid w:val="00856033"/>
    <w:rsid w:val="00856127"/>
    <w:rsid w:val="0086110B"/>
    <w:rsid w:val="008635F8"/>
    <w:rsid w:val="00864D40"/>
    <w:rsid w:val="00864F70"/>
    <w:rsid w:val="00865FB1"/>
    <w:rsid w:val="008660E1"/>
    <w:rsid w:val="008661FC"/>
    <w:rsid w:val="00866FAC"/>
    <w:rsid w:val="00867003"/>
    <w:rsid w:val="00867298"/>
    <w:rsid w:val="008707D2"/>
    <w:rsid w:val="00870CBD"/>
    <w:rsid w:val="00870DFD"/>
    <w:rsid w:val="008719DC"/>
    <w:rsid w:val="008730EF"/>
    <w:rsid w:val="00873246"/>
    <w:rsid w:val="0087373A"/>
    <w:rsid w:val="00874484"/>
    <w:rsid w:val="00875309"/>
    <w:rsid w:val="008755B9"/>
    <w:rsid w:val="00877BAF"/>
    <w:rsid w:val="00880E07"/>
    <w:rsid w:val="00881840"/>
    <w:rsid w:val="00882998"/>
    <w:rsid w:val="00884F6E"/>
    <w:rsid w:val="0088534D"/>
    <w:rsid w:val="008861DD"/>
    <w:rsid w:val="00887312"/>
    <w:rsid w:val="00890B85"/>
    <w:rsid w:val="008910FB"/>
    <w:rsid w:val="00892FBB"/>
    <w:rsid w:val="008938BC"/>
    <w:rsid w:val="00894BB1"/>
    <w:rsid w:val="0089608F"/>
    <w:rsid w:val="00897263"/>
    <w:rsid w:val="0089768A"/>
    <w:rsid w:val="008977C9"/>
    <w:rsid w:val="008A050C"/>
    <w:rsid w:val="008A05A1"/>
    <w:rsid w:val="008A08B0"/>
    <w:rsid w:val="008A1665"/>
    <w:rsid w:val="008A1753"/>
    <w:rsid w:val="008A2428"/>
    <w:rsid w:val="008A4D07"/>
    <w:rsid w:val="008A5771"/>
    <w:rsid w:val="008A5DA0"/>
    <w:rsid w:val="008A6EA5"/>
    <w:rsid w:val="008A7ADE"/>
    <w:rsid w:val="008B13B8"/>
    <w:rsid w:val="008B254A"/>
    <w:rsid w:val="008B2B9D"/>
    <w:rsid w:val="008B2DD3"/>
    <w:rsid w:val="008B38FD"/>
    <w:rsid w:val="008B3CAF"/>
    <w:rsid w:val="008B53BB"/>
    <w:rsid w:val="008B69E8"/>
    <w:rsid w:val="008B6E88"/>
    <w:rsid w:val="008B7B22"/>
    <w:rsid w:val="008B7E22"/>
    <w:rsid w:val="008C00E0"/>
    <w:rsid w:val="008C16D3"/>
    <w:rsid w:val="008C546E"/>
    <w:rsid w:val="008D00FD"/>
    <w:rsid w:val="008D0C30"/>
    <w:rsid w:val="008D2638"/>
    <w:rsid w:val="008D2826"/>
    <w:rsid w:val="008D30BD"/>
    <w:rsid w:val="008D386E"/>
    <w:rsid w:val="008D4830"/>
    <w:rsid w:val="008D51A2"/>
    <w:rsid w:val="008D5369"/>
    <w:rsid w:val="008D53AA"/>
    <w:rsid w:val="008D6039"/>
    <w:rsid w:val="008D6324"/>
    <w:rsid w:val="008D659C"/>
    <w:rsid w:val="008D6DAB"/>
    <w:rsid w:val="008D7559"/>
    <w:rsid w:val="008E035D"/>
    <w:rsid w:val="008E0F91"/>
    <w:rsid w:val="008E2414"/>
    <w:rsid w:val="008E333D"/>
    <w:rsid w:val="008E421D"/>
    <w:rsid w:val="008E64A1"/>
    <w:rsid w:val="008E64AB"/>
    <w:rsid w:val="008E6C5C"/>
    <w:rsid w:val="008E7177"/>
    <w:rsid w:val="008F0770"/>
    <w:rsid w:val="008F0C11"/>
    <w:rsid w:val="008F11DF"/>
    <w:rsid w:val="008F1C3E"/>
    <w:rsid w:val="008F1DCE"/>
    <w:rsid w:val="008F3E0D"/>
    <w:rsid w:val="008F44EF"/>
    <w:rsid w:val="008F65FC"/>
    <w:rsid w:val="008F752C"/>
    <w:rsid w:val="009004E2"/>
    <w:rsid w:val="0090367F"/>
    <w:rsid w:val="00903897"/>
    <w:rsid w:val="009043F4"/>
    <w:rsid w:val="00904E1E"/>
    <w:rsid w:val="00904E22"/>
    <w:rsid w:val="00904FBF"/>
    <w:rsid w:val="00905766"/>
    <w:rsid w:val="00905BA8"/>
    <w:rsid w:val="00906A75"/>
    <w:rsid w:val="0091093C"/>
    <w:rsid w:val="00911B7A"/>
    <w:rsid w:val="009141A0"/>
    <w:rsid w:val="00914B72"/>
    <w:rsid w:val="00915245"/>
    <w:rsid w:val="009155F3"/>
    <w:rsid w:val="0091574A"/>
    <w:rsid w:val="00917FA3"/>
    <w:rsid w:val="00920926"/>
    <w:rsid w:val="00920F54"/>
    <w:rsid w:val="00920FEE"/>
    <w:rsid w:val="00922143"/>
    <w:rsid w:val="00924076"/>
    <w:rsid w:val="00925852"/>
    <w:rsid w:val="009259D9"/>
    <w:rsid w:val="00927218"/>
    <w:rsid w:val="0092785C"/>
    <w:rsid w:val="009278E6"/>
    <w:rsid w:val="00931F41"/>
    <w:rsid w:val="0093260F"/>
    <w:rsid w:val="00932750"/>
    <w:rsid w:val="00934F9E"/>
    <w:rsid w:val="009361D3"/>
    <w:rsid w:val="00936265"/>
    <w:rsid w:val="00936358"/>
    <w:rsid w:val="009369A8"/>
    <w:rsid w:val="00936BDD"/>
    <w:rsid w:val="00936F4D"/>
    <w:rsid w:val="009373EA"/>
    <w:rsid w:val="00937E92"/>
    <w:rsid w:val="009409F4"/>
    <w:rsid w:val="00943A1C"/>
    <w:rsid w:val="00944245"/>
    <w:rsid w:val="00944598"/>
    <w:rsid w:val="0094515A"/>
    <w:rsid w:val="0094677A"/>
    <w:rsid w:val="00946B51"/>
    <w:rsid w:val="00947919"/>
    <w:rsid w:val="009501A3"/>
    <w:rsid w:val="00950BFB"/>
    <w:rsid w:val="00952B86"/>
    <w:rsid w:val="009545F4"/>
    <w:rsid w:val="009547B6"/>
    <w:rsid w:val="00954AEA"/>
    <w:rsid w:val="00954F14"/>
    <w:rsid w:val="00955EF5"/>
    <w:rsid w:val="009562F7"/>
    <w:rsid w:val="009617BC"/>
    <w:rsid w:val="00963631"/>
    <w:rsid w:val="009642F2"/>
    <w:rsid w:val="00965095"/>
    <w:rsid w:val="00966CEF"/>
    <w:rsid w:val="00967052"/>
    <w:rsid w:val="009671E8"/>
    <w:rsid w:val="00967B76"/>
    <w:rsid w:val="009705CE"/>
    <w:rsid w:val="009708EE"/>
    <w:rsid w:val="00970E9C"/>
    <w:rsid w:val="00971D9A"/>
    <w:rsid w:val="00971FD5"/>
    <w:rsid w:val="00974EAC"/>
    <w:rsid w:val="0097725F"/>
    <w:rsid w:val="00977BE0"/>
    <w:rsid w:val="009815FD"/>
    <w:rsid w:val="00981788"/>
    <w:rsid w:val="00981A5A"/>
    <w:rsid w:val="009820DE"/>
    <w:rsid w:val="00982636"/>
    <w:rsid w:val="00982749"/>
    <w:rsid w:val="00982CA8"/>
    <w:rsid w:val="00982D6F"/>
    <w:rsid w:val="009832AB"/>
    <w:rsid w:val="00985B50"/>
    <w:rsid w:val="009874F5"/>
    <w:rsid w:val="009904B3"/>
    <w:rsid w:val="00990688"/>
    <w:rsid w:val="009913F5"/>
    <w:rsid w:val="00991CE5"/>
    <w:rsid w:val="00993304"/>
    <w:rsid w:val="00994003"/>
    <w:rsid w:val="0099541F"/>
    <w:rsid w:val="009962E9"/>
    <w:rsid w:val="00996AF0"/>
    <w:rsid w:val="00997477"/>
    <w:rsid w:val="009A038B"/>
    <w:rsid w:val="009A0A51"/>
    <w:rsid w:val="009A21B5"/>
    <w:rsid w:val="009A2489"/>
    <w:rsid w:val="009A56A3"/>
    <w:rsid w:val="009A6E90"/>
    <w:rsid w:val="009B158A"/>
    <w:rsid w:val="009B17D7"/>
    <w:rsid w:val="009B2BB8"/>
    <w:rsid w:val="009B334D"/>
    <w:rsid w:val="009B33C8"/>
    <w:rsid w:val="009B3D83"/>
    <w:rsid w:val="009B4A18"/>
    <w:rsid w:val="009B5498"/>
    <w:rsid w:val="009B57FA"/>
    <w:rsid w:val="009B6016"/>
    <w:rsid w:val="009B62F0"/>
    <w:rsid w:val="009B7AD5"/>
    <w:rsid w:val="009C147E"/>
    <w:rsid w:val="009C2756"/>
    <w:rsid w:val="009C44B4"/>
    <w:rsid w:val="009C6962"/>
    <w:rsid w:val="009C6BF7"/>
    <w:rsid w:val="009C7A96"/>
    <w:rsid w:val="009D21A9"/>
    <w:rsid w:val="009D3008"/>
    <w:rsid w:val="009D3752"/>
    <w:rsid w:val="009D3CD5"/>
    <w:rsid w:val="009D3CFF"/>
    <w:rsid w:val="009D4715"/>
    <w:rsid w:val="009D6923"/>
    <w:rsid w:val="009D6CB6"/>
    <w:rsid w:val="009D74AB"/>
    <w:rsid w:val="009D7562"/>
    <w:rsid w:val="009D7A16"/>
    <w:rsid w:val="009D7A4F"/>
    <w:rsid w:val="009E0224"/>
    <w:rsid w:val="009E131C"/>
    <w:rsid w:val="009E49C2"/>
    <w:rsid w:val="009E4F37"/>
    <w:rsid w:val="009E63B8"/>
    <w:rsid w:val="009E6661"/>
    <w:rsid w:val="009E6CD9"/>
    <w:rsid w:val="009E6E42"/>
    <w:rsid w:val="009E7009"/>
    <w:rsid w:val="009F1E3B"/>
    <w:rsid w:val="009F34CC"/>
    <w:rsid w:val="009F3C63"/>
    <w:rsid w:val="009F41D8"/>
    <w:rsid w:val="009F43D4"/>
    <w:rsid w:val="009F51EE"/>
    <w:rsid w:val="009F55D2"/>
    <w:rsid w:val="009F5742"/>
    <w:rsid w:val="009F5761"/>
    <w:rsid w:val="009F64C2"/>
    <w:rsid w:val="009F6640"/>
    <w:rsid w:val="009F66FC"/>
    <w:rsid w:val="009F6C03"/>
    <w:rsid w:val="00A00BB4"/>
    <w:rsid w:val="00A00DD7"/>
    <w:rsid w:val="00A01E92"/>
    <w:rsid w:val="00A05694"/>
    <w:rsid w:val="00A06005"/>
    <w:rsid w:val="00A11467"/>
    <w:rsid w:val="00A1277B"/>
    <w:rsid w:val="00A12C54"/>
    <w:rsid w:val="00A13401"/>
    <w:rsid w:val="00A15E8B"/>
    <w:rsid w:val="00A167A6"/>
    <w:rsid w:val="00A16917"/>
    <w:rsid w:val="00A16B53"/>
    <w:rsid w:val="00A17DDD"/>
    <w:rsid w:val="00A20FB6"/>
    <w:rsid w:val="00A214CE"/>
    <w:rsid w:val="00A2256C"/>
    <w:rsid w:val="00A229BE"/>
    <w:rsid w:val="00A2312E"/>
    <w:rsid w:val="00A24006"/>
    <w:rsid w:val="00A243DC"/>
    <w:rsid w:val="00A2444A"/>
    <w:rsid w:val="00A25951"/>
    <w:rsid w:val="00A26297"/>
    <w:rsid w:val="00A279D8"/>
    <w:rsid w:val="00A305E1"/>
    <w:rsid w:val="00A30989"/>
    <w:rsid w:val="00A30BE6"/>
    <w:rsid w:val="00A3237C"/>
    <w:rsid w:val="00A33101"/>
    <w:rsid w:val="00A33602"/>
    <w:rsid w:val="00A35579"/>
    <w:rsid w:val="00A35724"/>
    <w:rsid w:val="00A364FE"/>
    <w:rsid w:val="00A36734"/>
    <w:rsid w:val="00A377DB"/>
    <w:rsid w:val="00A411A8"/>
    <w:rsid w:val="00A423EC"/>
    <w:rsid w:val="00A4310D"/>
    <w:rsid w:val="00A4476F"/>
    <w:rsid w:val="00A46911"/>
    <w:rsid w:val="00A46B0F"/>
    <w:rsid w:val="00A47F96"/>
    <w:rsid w:val="00A50EDA"/>
    <w:rsid w:val="00A5386D"/>
    <w:rsid w:val="00A55E5F"/>
    <w:rsid w:val="00A5744E"/>
    <w:rsid w:val="00A57505"/>
    <w:rsid w:val="00A579C2"/>
    <w:rsid w:val="00A60795"/>
    <w:rsid w:val="00A61BD0"/>
    <w:rsid w:val="00A62155"/>
    <w:rsid w:val="00A6267B"/>
    <w:rsid w:val="00A6285C"/>
    <w:rsid w:val="00A62CFB"/>
    <w:rsid w:val="00A667C7"/>
    <w:rsid w:val="00A66D55"/>
    <w:rsid w:val="00A66E02"/>
    <w:rsid w:val="00A679E3"/>
    <w:rsid w:val="00A71361"/>
    <w:rsid w:val="00A71EC1"/>
    <w:rsid w:val="00A72AEB"/>
    <w:rsid w:val="00A72C4C"/>
    <w:rsid w:val="00A7338E"/>
    <w:rsid w:val="00A74411"/>
    <w:rsid w:val="00A750DE"/>
    <w:rsid w:val="00A756CD"/>
    <w:rsid w:val="00A7664C"/>
    <w:rsid w:val="00A804C2"/>
    <w:rsid w:val="00A81EDC"/>
    <w:rsid w:val="00A8236F"/>
    <w:rsid w:val="00A82F7A"/>
    <w:rsid w:val="00A834A1"/>
    <w:rsid w:val="00A83D81"/>
    <w:rsid w:val="00A84A63"/>
    <w:rsid w:val="00A84CAA"/>
    <w:rsid w:val="00A875CD"/>
    <w:rsid w:val="00A878D0"/>
    <w:rsid w:val="00A91F17"/>
    <w:rsid w:val="00A926CF"/>
    <w:rsid w:val="00A92E38"/>
    <w:rsid w:val="00A94494"/>
    <w:rsid w:val="00A95548"/>
    <w:rsid w:val="00A96D7D"/>
    <w:rsid w:val="00A97AA6"/>
    <w:rsid w:val="00AA003D"/>
    <w:rsid w:val="00AA0A0F"/>
    <w:rsid w:val="00AA0A43"/>
    <w:rsid w:val="00AA0D35"/>
    <w:rsid w:val="00AA2CBE"/>
    <w:rsid w:val="00AA4286"/>
    <w:rsid w:val="00AA4A12"/>
    <w:rsid w:val="00AA58BE"/>
    <w:rsid w:val="00AA60E2"/>
    <w:rsid w:val="00AA661B"/>
    <w:rsid w:val="00AA67FC"/>
    <w:rsid w:val="00AA6BFA"/>
    <w:rsid w:val="00AA7383"/>
    <w:rsid w:val="00AB0A25"/>
    <w:rsid w:val="00AB1EA7"/>
    <w:rsid w:val="00AB26A1"/>
    <w:rsid w:val="00AB4716"/>
    <w:rsid w:val="00AB56B9"/>
    <w:rsid w:val="00AB6546"/>
    <w:rsid w:val="00AB7D55"/>
    <w:rsid w:val="00AC54A9"/>
    <w:rsid w:val="00AC6811"/>
    <w:rsid w:val="00AC78A7"/>
    <w:rsid w:val="00AC7EFC"/>
    <w:rsid w:val="00AD0AB5"/>
    <w:rsid w:val="00AD158C"/>
    <w:rsid w:val="00AD28E5"/>
    <w:rsid w:val="00AD4292"/>
    <w:rsid w:val="00AD5BAA"/>
    <w:rsid w:val="00AE0431"/>
    <w:rsid w:val="00AE1413"/>
    <w:rsid w:val="00AE1AC0"/>
    <w:rsid w:val="00AE1F2F"/>
    <w:rsid w:val="00AE2B2A"/>
    <w:rsid w:val="00AE2D79"/>
    <w:rsid w:val="00AE331B"/>
    <w:rsid w:val="00AE4207"/>
    <w:rsid w:val="00AE7495"/>
    <w:rsid w:val="00AE7C21"/>
    <w:rsid w:val="00AF3260"/>
    <w:rsid w:val="00AF3969"/>
    <w:rsid w:val="00AF5674"/>
    <w:rsid w:val="00AF5FFC"/>
    <w:rsid w:val="00AF7B7B"/>
    <w:rsid w:val="00B00087"/>
    <w:rsid w:val="00B01183"/>
    <w:rsid w:val="00B012C3"/>
    <w:rsid w:val="00B01A34"/>
    <w:rsid w:val="00B03C85"/>
    <w:rsid w:val="00B05FE6"/>
    <w:rsid w:val="00B0629A"/>
    <w:rsid w:val="00B0641E"/>
    <w:rsid w:val="00B07334"/>
    <w:rsid w:val="00B0741C"/>
    <w:rsid w:val="00B078B6"/>
    <w:rsid w:val="00B10081"/>
    <w:rsid w:val="00B1055C"/>
    <w:rsid w:val="00B123B7"/>
    <w:rsid w:val="00B12CD1"/>
    <w:rsid w:val="00B14324"/>
    <w:rsid w:val="00B15A56"/>
    <w:rsid w:val="00B166BC"/>
    <w:rsid w:val="00B16FCB"/>
    <w:rsid w:val="00B17364"/>
    <w:rsid w:val="00B17E3D"/>
    <w:rsid w:val="00B17E8A"/>
    <w:rsid w:val="00B208B4"/>
    <w:rsid w:val="00B21028"/>
    <w:rsid w:val="00B21E25"/>
    <w:rsid w:val="00B220BA"/>
    <w:rsid w:val="00B22EAE"/>
    <w:rsid w:val="00B243AE"/>
    <w:rsid w:val="00B2538F"/>
    <w:rsid w:val="00B2668F"/>
    <w:rsid w:val="00B2733D"/>
    <w:rsid w:val="00B27D0D"/>
    <w:rsid w:val="00B310D2"/>
    <w:rsid w:val="00B318B1"/>
    <w:rsid w:val="00B32F1C"/>
    <w:rsid w:val="00B33074"/>
    <w:rsid w:val="00B35D7C"/>
    <w:rsid w:val="00B371D9"/>
    <w:rsid w:val="00B37374"/>
    <w:rsid w:val="00B37740"/>
    <w:rsid w:val="00B42120"/>
    <w:rsid w:val="00B42739"/>
    <w:rsid w:val="00B42809"/>
    <w:rsid w:val="00B429D6"/>
    <w:rsid w:val="00B42AF7"/>
    <w:rsid w:val="00B45AA0"/>
    <w:rsid w:val="00B45BD8"/>
    <w:rsid w:val="00B45BEB"/>
    <w:rsid w:val="00B47B8F"/>
    <w:rsid w:val="00B47F57"/>
    <w:rsid w:val="00B50266"/>
    <w:rsid w:val="00B507FE"/>
    <w:rsid w:val="00B518BC"/>
    <w:rsid w:val="00B51AC0"/>
    <w:rsid w:val="00B51B7A"/>
    <w:rsid w:val="00B52113"/>
    <w:rsid w:val="00B54C37"/>
    <w:rsid w:val="00B5661B"/>
    <w:rsid w:val="00B5725B"/>
    <w:rsid w:val="00B57320"/>
    <w:rsid w:val="00B603E4"/>
    <w:rsid w:val="00B621C7"/>
    <w:rsid w:val="00B62AE3"/>
    <w:rsid w:val="00B62C4F"/>
    <w:rsid w:val="00B65466"/>
    <w:rsid w:val="00B6623F"/>
    <w:rsid w:val="00B670F2"/>
    <w:rsid w:val="00B7448C"/>
    <w:rsid w:val="00B756E2"/>
    <w:rsid w:val="00B759A8"/>
    <w:rsid w:val="00B76260"/>
    <w:rsid w:val="00B7666E"/>
    <w:rsid w:val="00B76C4F"/>
    <w:rsid w:val="00B77150"/>
    <w:rsid w:val="00B80D43"/>
    <w:rsid w:val="00B81336"/>
    <w:rsid w:val="00B82A5C"/>
    <w:rsid w:val="00B849DE"/>
    <w:rsid w:val="00B84CDB"/>
    <w:rsid w:val="00B86131"/>
    <w:rsid w:val="00B86789"/>
    <w:rsid w:val="00B86F30"/>
    <w:rsid w:val="00BA1C42"/>
    <w:rsid w:val="00BA1CD4"/>
    <w:rsid w:val="00BA20F9"/>
    <w:rsid w:val="00BA3150"/>
    <w:rsid w:val="00BA39FE"/>
    <w:rsid w:val="00BA502B"/>
    <w:rsid w:val="00BA768D"/>
    <w:rsid w:val="00BA7E0E"/>
    <w:rsid w:val="00BB34F3"/>
    <w:rsid w:val="00BB5029"/>
    <w:rsid w:val="00BB56B1"/>
    <w:rsid w:val="00BB5A00"/>
    <w:rsid w:val="00BB5A11"/>
    <w:rsid w:val="00BB67BC"/>
    <w:rsid w:val="00BC03BC"/>
    <w:rsid w:val="00BC1A2F"/>
    <w:rsid w:val="00BC2190"/>
    <w:rsid w:val="00BC2AE1"/>
    <w:rsid w:val="00BC334F"/>
    <w:rsid w:val="00BC347F"/>
    <w:rsid w:val="00BC3871"/>
    <w:rsid w:val="00BC4950"/>
    <w:rsid w:val="00BC4E51"/>
    <w:rsid w:val="00BC5C42"/>
    <w:rsid w:val="00BC723C"/>
    <w:rsid w:val="00BD3D67"/>
    <w:rsid w:val="00BD4882"/>
    <w:rsid w:val="00BD5D02"/>
    <w:rsid w:val="00BD6958"/>
    <w:rsid w:val="00BD6E01"/>
    <w:rsid w:val="00BD7BDE"/>
    <w:rsid w:val="00BE0B20"/>
    <w:rsid w:val="00BE1624"/>
    <w:rsid w:val="00BE1BB5"/>
    <w:rsid w:val="00BE1CE0"/>
    <w:rsid w:val="00BE22B6"/>
    <w:rsid w:val="00BE26A4"/>
    <w:rsid w:val="00BE313E"/>
    <w:rsid w:val="00BE50EA"/>
    <w:rsid w:val="00BE5F1E"/>
    <w:rsid w:val="00BE7090"/>
    <w:rsid w:val="00BE7E4C"/>
    <w:rsid w:val="00BF140A"/>
    <w:rsid w:val="00BF1439"/>
    <w:rsid w:val="00BF386D"/>
    <w:rsid w:val="00BF3AC0"/>
    <w:rsid w:val="00BF3F4F"/>
    <w:rsid w:val="00BF660A"/>
    <w:rsid w:val="00BF668D"/>
    <w:rsid w:val="00BF6A9A"/>
    <w:rsid w:val="00BF7611"/>
    <w:rsid w:val="00BF7717"/>
    <w:rsid w:val="00C00B45"/>
    <w:rsid w:val="00C00BE9"/>
    <w:rsid w:val="00C0163B"/>
    <w:rsid w:val="00C03248"/>
    <w:rsid w:val="00C0364D"/>
    <w:rsid w:val="00C03734"/>
    <w:rsid w:val="00C054D1"/>
    <w:rsid w:val="00C067B4"/>
    <w:rsid w:val="00C10448"/>
    <w:rsid w:val="00C10E32"/>
    <w:rsid w:val="00C12D66"/>
    <w:rsid w:val="00C13171"/>
    <w:rsid w:val="00C17FA8"/>
    <w:rsid w:val="00C200DF"/>
    <w:rsid w:val="00C2063D"/>
    <w:rsid w:val="00C20674"/>
    <w:rsid w:val="00C20F5C"/>
    <w:rsid w:val="00C22B08"/>
    <w:rsid w:val="00C22B62"/>
    <w:rsid w:val="00C22C60"/>
    <w:rsid w:val="00C23512"/>
    <w:rsid w:val="00C23D70"/>
    <w:rsid w:val="00C25048"/>
    <w:rsid w:val="00C27061"/>
    <w:rsid w:val="00C274A6"/>
    <w:rsid w:val="00C276C3"/>
    <w:rsid w:val="00C30C9B"/>
    <w:rsid w:val="00C3298F"/>
    <w:rsid w:val="00C32F2F"/>
    <w:rsid w:val="00C332D9"/>
    <w:rsid w:val="00C339D4"/>
    <w:rsid w:val="00C34208"/>
    <w:rsid w:val="00C35201"/>
    <w:rsid w:val="00C356B0"/>
    <w:rsid w:val="00C3577D"/>
    <w:rsid w:val="00C35D5B"/>
    <w:rsid w:val="00C373F6"/>
    <w:rsid w:val="00C37431"/>
    <w:rsid w:val="00C401E7"/>
    <w:rsid w:val="00C416CB"/>
    <w:rsid w:val="00C41EB4"/>
    <w:rsid w:val="00C424F3"/>
    <w:rsid w:val="00C42C70"/>
    <w:rsid w:val="00C452D6"/>
    <w:rsid w:val="00C4548E"/>
    <w:rsid w:val="00C4564E"/>
    <w:rsid w:val="00C45AD9"/>
    <w:rsid w:val="00C464AE"/>
    <w:rsid w:val="00C464F3"/>
    <w:rsid w:val="00C5037D"/>
    <w:rsid w:val="00C50CE5"/>
    <w:rsid w:val="00C52017"/>
    <w:rsid w:val="00C54423"/>
    <w:rsid w:val="00C55B9B"/>
    <w:rsid w:val="00C57BD2"/>
    <w:rsid w:val="00C6090D"/>
    <w:rsid w:val="00C60CE1"/>
    <w:rsid w:val="00C61CDA"/>
    <w:rsid w:val="00C61F3B"/>
    <w:rsid w:val="00C61FA5"/>
    <w:rsid w:val="00C62E11"/>
    <w:rsid w:val="00C63957"/>
    <w:rsid w:val="00C65C61"/>
    <w:rsid w:val="00C67C49"/>
    <w:rsid w:val="00C735E9"/>
    <w:rsid w:val="00C751A5"/>
    <w:rsid w:val="00C75C3B"/>
    <w:rsid w:val="00C7621C"/>
    <w:rsid w:val="00C76347"/>
    <w:rsid w:val="00C76EEA"/>
    <w:rsid w:val="00C808EC"/>
    <w:rsid w:val="00C8278C"/>
    <w:rsid w:val="00C82B43"/>
    <w:rsid w:val="00C845E3"/>
    <w:rsid w:val="00C847EC"/>
    <w:rsid w:val="00C8528C"/>
    <w:rsid w:val="00C86530"/>
    <w:rsid w:val="00C86A1D"/>
    <w:rsid w:val="00C87075"/>
    <w:rsid w:val="00C876D3"/>
    <w:rsid w:val="00C8784D"/>
    <w:rsid w:val="00C905D4"/>
    <w:rsid w:val="00C911CC"/>
    <w:rsid w:val="00C9130E"/>
    <w:rsid w:val="00C913F9"/>
    <w:rsid w:val="00C925CC"/>
    <w:rsid w:val="00C9426D"/>
    <w:rsid w:val="00C953AC"/>
    <w:rsid w:val="00C953D8"/>
    <w:rsid w:val="00C958F3"/>
    <w:rsid w:val="00C970E8"/>
    <w:rsid w:val="00CA147E"/>
    <w:rsid w:val="00CA1B5F"/>
    <w:rsid w:val="00CA1FE1"/>
    <w:rsid w:val="00CA3134"/>
    <w:rsid w:val="00CA3EA4"/>
    <w:rsid w:val="00CA491A"/>
    <w:rsid w:val="00CA4A06"/>
    <w:rsid w:val="00CA4CCB"/>
    <w:rsid w:val="00CA5190"/>
    <w:rsid w:val="00CA6A1B"/>
    <w:rsid w:val="00CA713C"/>
    <w:rsid w:val="00CB1D23"/>
    <w:rsid w:val="00CB379F"/>
    <w:rsid w:val="00CB39F4"/>
    <w:rsid w:val="00CB6ACB"/>
    <w:rsid w:val="00CB7823"/>
    <w:rsid w:val="00CC0126"/>
    <w:rsid w:val="00CC09B5"/>
    <w:rsid w:val="00CC1324"/>
    <w:rsid w:val="00CC2AD8"/>
    <w:rsid w:val="00CC426E"/>
    <w:rsid w:val="00CD0107"/>
    <w:rsid w:val="00CD0F6D"/>
    <w:rsid w:val="00CD1B9D"/>
    <w:rsid w:val="00CD50FF"/>
    <w:rsid w:val="00CD6467"/>
    <w:rsid w:val="00CD649F"/>
    <w:rsid w:val="00CE0BE4"/>
    <w:rsid w:val="00CE28FE"/>
    <w:rsid w:val="00CE4500"/>
    <w:rsid w:val="00CE5518"/>
    <w:rsid w:val="00CE61EB"/>
    <w:rsid w:val="00CE6E3B"/>
    <w:rsid w:val="00CE7083"/>
    <w:rsid w:val="00CE72AC"/>
    <w:rsid w:val="00CE7D7C"/>
    <w:rsid w:val="00CF05DC"/>
    <w:rsid w:val="00CF1162"/>
    <w:rsid w:val="00CF15B8"/>
    <w:rsid w:val="00CF2017"/>
    <w:rsid w:val="00CF27E4"/>
    <w:rsid w:val="00CF31B3"/>
    <w:rsid w:val="00CF398A"/>
    <w:rsid w:val="00CF439E"/>
    <w:rsid w:val="00CF507D"/>
    <w:rsid w:val="00CF52EB"/>
    <w:rsid w:val="00CF575A"/>
    <w:rsid w:val="00CF6DBC"/>
    <w:rsid w:val="00CF7BF8"/>
    <w:rsid w:val="00CF7CF8"/>
    <w:rsid w:val="00D01289"/>
    <w:rsid w:val="00D03D2F"/>
    <w:rsid w:val="00D04AD6"/>
    <w:rsid w:val="00D0501C"/>
    <w:rsid w:val="00D05EA0"/>
    <w:rsid w:val="00D06F89"/>
    <w:rsid w:val="00D10A0D"/>
    <w:rsid w:val="00D10DCE"/>
    <w:rsid w:val="00D10FBF"/>
    <w:rsid w:val="00D12670"/>
    <w:rsid w:val="00D12DF9"/>
    <w:rsid w:val="00D143C6"/>
    <w:rsid w:val="00D14478"/>
    <w:rsid w:val="00D14CD6"/>
    <w:rsid w:val="00D14D85"/>
    <w:rsid w:val="00D150C1"/>
    <w:rsid w:val="00D15CE4"/>
    <w:rsid w:val="00D16218"/>
    <w:rsid w:val="00D170C6"/>
    <w:rsid w:val="00D2105A"/>
    <w:rsid w:val="00D221FB"/>
    <w:rsid w:val="00D23B91"/>
    <w:rsid w:val="00D23C16"/>
    <w:rsid w:val="00D2410E"/>
    <w:rsid w:val="00D24AE5"/>
    <w:rsid w:val="00D2568A"/>
    <w:rsid w:val="00D25987"/>
    <w:rsid w:val="00D26961"/>
    <w:rsid w:val="00D26B8E"/>
    <w:rsid w:val="00D30A4C"/>
    <w:rsid w:val="00D32925"/>
    <w:rsid w:val="00D331D0"/>
    <w:rsid w:val="00D33355"/>
    <w:rsid w:val="00D33625"/>
    <w:rsid w:val="00D337C1"/>
    <w:rsid w:val="00D34418"/>
    <w:rsid w:val="00D369BD"/>
    <w:rsid w:val="00D378A3"/>
    <w:rsid w:val="00D400A3"/>
    <w:rsid w:val="00D40B4C"/>
    <w:rsid w:val="00D41E80"/>
    <w:rsid w:val="00D423CF"/>
    <w:rsid w:val="00D42466"/>
    <w:rsid w:val="00D44493"/>
    <w:rsid w:val="00D44D25"/>
    <w:rsid w:val="00D452A7"/>
    <w:rsid w:val="00D47E5F"/>
    <w:rsid w:val="00D51B9E"/>
    <w:rsid w:val="00D52B42"/>
    <w:rsid w:val="00D530A0"/>
    <w:rsid w:val="00D53BC8"/>
    <w:rsid w:val="00D559DA"/>
    <w:rsid w:val="00D5613E"/>
    <w:rsid w:val="00D60204"/>
    <w:rsid w:val="00D606A9"/>
    <w:rsid w:val="00D63A2F"/>
    <w:rsid w:val="00D673CC"/>
    <w:rsid w:val="00D70400"/>
    <w:rsid w:val="00D707D6"/>
    <w:rsid w:val="00D742C2"/>
    <w:rsid w:val="00D74E7A"/>
    <w:rsid w:val="00D76774"/>
    <w:rsid w:val="00D8180E"/>
    <w:rsid w:val="00D81D16"/>
    <w:rsid w:val="00D81D81"/>
    <w:rsid w:val="00D8245F"/>
    <w:rsid w:val="00D8371C"/>
    <w:rsid w:val="00D84C44"/>
    <w:rsid w:val="00D853D0"/>
    <w:rsid w:val="00D86B7A"/>
    <w:rsid w:val="00D87838"/>
    <w:rsid w:val="00D908C6"/>
    <w:rsid w:val="00D91B01"/>
    <w:rsid w:val="00D91C50"/>
    <w:rsid w:val="00D91FAC"/>
    <w:rsid w:val="00D92EC2"/>
    <w:rsid w:val="00D940B8"/>
    <w:rsid w:val="00D942B9"/>
    <w:rsid w:val="00D94CE9"/>
    <w:rsid w:val="00D972D2"/>
    <w:rsid w:val="00D97EAA"/>
    <w:rsid w:val="00DA2C0F"/>
    <w:rsid w:val="00DA35B9"/>
    <w:rsid w:val="00DA5A87"/>
    <w:rsid w:val="00DA62E1"/>
    <w:rsid w:val="00DA67EE"/>
    <w:rsid w:val="00DA6E23"/>
    <w:rsid w:val="00DA7264"/>
    <w:rsid w:val="00DA73F5"/>
    <w:rsid w:val="00DB0DFC"/>
    <w:rsid w:val="00DB0EC2"/>
    <w:rsid w:val="00DB2774"/>
    <w:rsid w:val="00DB5861"/>
    <w:rsid w:val="00DB6AD7"/>
    <w:rsid w:val="00DB74E7"/>
    <w:rsid w:val="00DB763A"/>
    <w:rsid w:val="00DB7C3D"/>
    <w:rsid w:val="00DC1132"/>
    <w:rsid w:val="00DC2765"/>
    <w:rsid w:val="00DC4F70"/>
    <w:rsid w:val="00DC7A56"/>
    <w:rsid w:val="00DC7C9B"/>
    <w:rsid w:val="00DD0A97"/>
    <w:rsid w:val="00DD0CEB"/>
    <w:rsid w:val="00DD19F1"/>
    <w:rsid w:val="00DD2363"/>
    <w:rsid w:val="00DD2CA4"/>
    <w:rsid w:val="00DD31B6"/>
    <w:rsid w:val="00DD34F9"/>
    <w:rsid w:val="00DD36AD"/>
    <w:rsid w:val="00DD3731"/>
    <w:rsid w:val="00DD4488"/>
    <w:rsid w:val="00DD49BB"/>
    <w:rsid w:val="00DD5500"/>
    <w:rsid w:val="00DD6179"/>
    <w:rsid w:val="00DD70BB"/>
    <w:rsid w:val="00DD761B"/>
    <w:rsid w:val="00DE07CD"/>
    <w:rsid w:val="00DE146F"/>
    <w:rsid w:val="00DE2B70"/>
    <w:rsid w:val="00DE2C7E"/>
    <w:rsid w:val="00DE33FC"/>
    <w:rsid w:val="00DE45DA"/>
    <w:rsid w:val="00DE52DF"/>
    <w:rsid w:val="00DF14AF"/>
    <w:rsid w:val="00DF14E2"/>
    <w:rsid w:val="00DF16C9"/>
    <w:rsid w:val="00DF40F1"/>
    <w:rsid w:val="00DF41B7"/>
    <w:rsid w:val="00DF48A9"/>
    <w:rsid w:val="00DF4F34"/>
    <w:rsid w:val="00DF6423"/>
    <w:rsid w:val="00DF7FBD"/>
    <w:rsid w:val="00E0042A"/>
    <w:rsid w:val="00E00585"/>
    <w:rsid w:val="00E017B2"/>
    <w:rsid w:val="00E02102"/>
    <w:rsid w:val="00E0247E"/>
    <w:rsid w:val="00E02ECF"/>
    <w:rsid w:val="00E03547"/>
    <w:rsid w:val="00E0411E"/>
    <w:rsid w:val="00E0539B"/>
    <w:rsid w:val="00E053AD"/>
    <w:rsid w:val="00E0580D"/>
    <w:rsid w:val="00E06CBC"/>
    <w:rsid w:val="00E06CCE"/>
    <w:rsid w:val="00E06D2E"/>
    <w:rsid w:val="00E0786C"/>
    <w:rsid w:val="00E07C04"/>
    <w:rsid w:val="00E1188E"/>
    <w:rsid w:val="00E1249C"/>
    <w:rsid w:val="00E12D31"/>
    <w:rsid w:val="00E13099"/>
    <w:rsid w:val="00E133A3"/>
    <w:rsid w:val="00E14843"/>
    <w:rsid w:val="00E15EB9"/>
    <w:rsid w:val="00E2050E"/>
    <w:rsid w:val="00E206CE"/>
    <w:rsid w:val="00E21527"/>
    <w:rsid w:val="00E22194"/>
    <w:rsid w:val="00E25B9E"/>
    <w:rsid w:val="00E25D60"/>
    <w:rsid w:val="00E2686C"/>
    <w:rsid w:val="00E26A32"/>
    <w:rsid w:val="00E27A97"/>
    <w:rsid w:val="00E312AA"/>
    <w:rsid w:val="00E32592"/>
    <w:rsid w:val="00E331B2"/>
    <w:rsid w:val="00E33F6F"/>
    <w:rsid w:val="00E3462A"/>
    <w:rsid w:val="00E346C9"/>
    <w:rsid w:val="00E3487E"/>
    <w:rsid w:val="00E35144"/>
    <w:rsid w:val="00E36F1A"/>
    <w:rsid w:val="00E401DA"/>
    <w:rsid w:val="00E41774"/>
    <w:rsid w:val="00E41B95"/>
    <w:rsid w:val="00E43A76"/>
    <w:rsid w:val="00E43FA3"/>
    <w:rsid w:val="00E4526B"/>
    <w:rsid w:val="00E46385"/>
    <w:rsid w:val="00E46C6C"/>
    <w:rsid w:val="00E50157"/>
    <w:rsid w:val="00E504E6"/>
    <w:rsid w:val="00E5109A"/>
    <w:rsid w:val="00E51F23"/>
    <w:rsid w:val="00E52A92"/>
    <w:rsid w:val="00E532A3"/>
    <w:rsid w:val="00E532B7"/>
    <w:rsid w:val="00E53E15"/>
    <w:rsid w:val="00E54D62"/>
    <w:rsid w:val="00E56B73"/>
    <w:rsid w:val="00E56FFD"/>
    <w:rsid w:val="00E57CE7"/>
    <w:rsid w:val="00E60AB2"/>
    <w:rsid w:val="00E6293D"/>
    <w:rsid w:val="00E62BE7"/>
    <w:rsid w:val="00E649A3"/>
    <w:rsid w:val="00E665D1"/>
    <w:rsid w:val="00E6731C"/>
    <w:rsid w:val="00E7246A"/>
    <w:rsid w:val="00E73A66"/>
    <w:rsid w:val="00E73CFF"/>
    <w:rsid w:val="00E75036"/>
    <w:rsid w:val="00E750C6"/>
    <w:rsid w:val="00E750CA"/>
    <w:rsid w:val="00E775F2"/>
    <w:rsid w:val="00E7779B"/>
    <w:rsid w:val="00E77830"/>
    <w:rsid w:val="00E77DD4"/>
    <w:rsid w:val="00E8116E"/>
    <w:rsid w:val="00E82562"/>
    <w:rsid w:val="00E83A3C"/>
    <w:rsid w:val="00E841E6"/>
    <w:rsid w:val="00E8490E"/>
    <w:rsid w:val="00E861EC"/>
    <w:rsid w:val="00E962C6"/>
    <w:rsid w:val="00E962D5"/>
    <w:rsid w:val="00E978CE"/>
    <w:rsid w:val="00EA0862"/>
    <w:rsid w:val="00EA2367"/>
    <w:rsid w:val="00EA2B35"/>
    <w:rsid w:val="00EA32A1"/>
    <w:rsid w:val="00EA4E71"/>
    <w:rsid w:val="00EA7853"/>
    <w:rsid w:val="00EB0149"/>
    <w:rsid w:val="00EB1432"/>
    <w:rsid w:val="00EB18FC"/>
    <w:rsid w:val="00EB23E0"/>
    <w:rsid w:val="00EB2BCB"/>
    <w:rsid w:val="00EB3D11"/>
    <w:rsid w:val="00EB3F95"/>
    <w:rsid w:val="00EB412E"/>
    <w:rsid w:val="00EB5B2F"/>
    <w:rsid w:val="00EB77A3"/>
    <w:rsid w:val="00EB7CE0"/>
    <w:rsid w:val="00EB7D7C"/>
    <w:rsid w:val="00EB7DBF"/>
    <w:rsid w:val="00EC12C6"/>
    <w:rsid w:val="00EC1648"/>
    <w:rsid w:val="00EC25F9"/>
    <w:rsid w:val="00EC2C37"/>
    <w:rsid w:val="00EC479D"/>
    <w:rsid w:val="00EC5FD7"/>
    <w:rsid w:val="00EC63B8"/>
    <w:rsid w:val="00EC74F1"/>
    <w:rsid w:val="00EC7DCC"/>
    <w:rsid w:val="00ED0104"/>
    <w:rsid w:val="00ED0D1B"/>
    <w:rsid w:val="00ED3C26"/>
    <w:rsid w:val="00ED3DAD"/>
    <w:rsid w:val="00ED5AF5"/>
    <w:rsid w:val="00ED642A"/>
    <w:rsid w:val="00EE18C3"/>
    <w:rsid w:val="00EE238A"/>
    <w:rsid w:val="00EE2C2D"/>
    <w:rsid w:val="00EF0501"/>
    <w:rsid w:val="00EF07A3"/>
    <w:rsid w:val="00EF08E8"/>
    <w:rsid w:val="00EF14EB"/>
    <w:rsid w:val="00EF1AEA"/>
    <w:rsid w:val="00EF238B"/>
    <w:rsid w:val="00EF2A56"/>
    <w:rsid w:val="00EF3FFD"/>
    <w:rsid w:val="00EF4D7A"/>
    <w:rsid w:val="00EF4F37"/>
    <w:rsid w:val="00EF5A71"/>
    <w:rsid w:val="00EF6C87"/>
    <w:rsid w:val="00EF7BFB"/>
    <w:rsid w:val="00F00513"/>
    <w:rsid w:val="00F009C7"/>
    <w:rsid w:val="00F0126E"/>
    <w:rsid w:val="00F016EE"/>
    <w:rsid w:val="00F01BF5"/>
    <w:rsid w:val="00F02137"/>
    <w:rsid w:val="00F02D09"/>
    <w:rsid w:val="00F03A5F"/>
    <w:rsid w:val="00F048A1"/>
    <w:rsid w:val="00F055AA"/>
    <w:rsid w:val="00F07913"/>
    <w:rsid w:val="00F10CEF"/>
    <w:rsid w:val="00F11BD3"/>
    <w:rsid w:val="00F14612"/>
    <w:rsid w:val="00F14CA1"/>
    <w:rsid w:val="00F1533A"/>
    <w:rsid w:val="00F16749"/>
    <w:rsid w:val="00F17439"/>
    <w:rsid w:val="00F17BD5"/>
    <w:rsid w:val="00F207B7"/>
    <w:rsid w:val="00F2199F"/>
    <w:rsid w:val="00F21EBC"/>
    <w:rsid w:val="00F22163"/>
    <w:rsid w:val="00F225DA"/>
    <w:rsid w:val="00F24217"/>
    <w:rsid w:val="00F246B9"/>
    <w:rsid w:val="00F24C2D"/>
    <w:rsid w:val="00F24E28"/>
    <w:rsid w:val="00F276D7"/>
    <w:rsid w:val="00F278D0"/>
    <w:rsid w:val="00F30024"/>
    <w:rsid w:val="00F302F1"/>
    <w:rsid w:val="00F317CE"/>
    <w:rsid w:val="00F32683"/>
    <w:rsid w:val="00F33526"/>
    <w:rsid w:val="00F35D97"/>
    <w:rsid w:val="00F37E73"/>
    <w:rsid w:val="00F40931"/>
    <w:rsid w:val="00F40B00"/>
    <w:rsid w:val="00F40B85"/>
    <w:rsid w:val="00F41881"/>
    <w:rsid w:val="00F42DC0"/>
    <w:rsid w:val="00F45541"/>
    <w:rsid w:val="00F46373"/>
    <w:rsid w:val="00F46A70"/>
    <w:rsid w:val="00F50B9C"/>
    <w:rsid w:val="00F5201B"/>
    <w:rsid w:val="00F52E6D"/>
    <w:rsid w:val="00F5300E"/>
    <w:rsid w:val="00F546BA"/>
    <w:rsid w:val="00F57244"/>
    <w:rsid w:val="00F572B7"/>
    <w:rsid w:val="00F57403"/>
    <w:rsid w:val="00F57841"/>
    <w:rsid w:val="00F609F1"/>
    <w:rsid w:val="00F60E4A"/>
    <w:rsid w:val="00F62E68"/>
    <w:rsid w:val="00F64DEE"/>
    <w:rsid w:val="00F6576E"/>
    <w:rsid w:val="00F65BAA"/>
    <w:rsid w:val="00F673DB"/>
    <w:rsid w:val="00F674A2"/>
    <w:rsid w:val="00F679B9"/>
    <w:rsid w:val="00F679C7"/>
    <w:rsid w:val="00F67A3D"/>
    <w:rsid w:val="00F67AE9"/>
    <w:rsid w:val="00F712B4"/>
    <w:rsid w:val="00F714C5"/>
    <w:rsid w:val="00F71846"/>
    <w:rsid w:val="00F738EA"/>
    <w:rsid w:val="00F73F05"/>
    <w:rsid w:val="00F75243"/>
    <w:rsid w:val="00F76C4A"/>
    <w:rsid w:val="00F76D8A"/>
    <w:rsid w:val="00F80472"/>
    <w:rsid w:val="00F8232B"/>
    <w:rsid w:val="00F8290C"/>
    <w:rsid w:val="00F8306B"/>
    <w:rsid w:val="00F837B7"/>
    <w:rsid w:val="00F83D4F"/>
    <w:rsid w:val="00F83FDD"/>
    <w:rsid w:val="00F84551"/>
    <w:rsid w:val="00F84761"/>
    <w:rsid w:val="00F84D6C"/>
    <w:rsid w:val="00F84ED2"/>
    <w:rsid w:val="00F86365"/>
    <w:rsid w:val="00F87352"/>
    <w:rsid w:val="00F903A2"/>
    <w:rsid w:val="00F9144E"/>
    <w:rsid w:val="00F91512"/>
    <w:rsid w:val="00F91A09"/>
    <w:rsid w:val="00F91A7D"/>
    <w:rsid w:val="00F92064"/>
    <w:rsid w:val="00F92277"/>
    <w:rsid w:val="00F93E87"/>
    <w:rsid w:val="00F95820"/>
    <w:rsid w:val="00F96104"/>
    <w:rsid w:val="00F962AF"/>
    <w:rsid w:val="00F96606"/>
    <w:rsid w:val="00F971B0"/>
    <w:rsid w:val="00F9734D"/>
    <w:rsid w:val="00F97D58"/>
    <w:rsid w:val="00FA178D"/>
    <w:rsid w:val="00FA6937"/>
    <w:rsid w:val="00FA6C98"/>
    <w:rsid w:val="00FA7ECA"/>
    <w:rsid w:val="00FB3201"/>
    <w:rsid w:val="00FB3610"/>
    <w:rsid w:val="00FB5A78"/>
    <w:rsid w:val="00FB5A7E"/>
    <w:rsid w:val="00FB60EE"/>
    <w:rsid w:val="00FB7057"/>
    <w:rsid w:val="00FB7188"/>
    <w:rsid w:val="00FC0E0C"/>
    <w:rsid w:val="00FC1B33"/>
    <w:rsid w:val="00FC235C"/>
    <w:rsid w:val="00FC2AA0"/>
    <w:rsid w:val="00FC33A6"/>
    <w:rsid w:val="00FC3AFE"/>
    <w:rsid w:val="00FC4159"/>
    <w:rsid w:val="00FC4CDE"/>
    <w:rsid w:val="00FC4EFC"/>
    <w:rsid w:val="00FC5997"/>
    <w:rsid w:val="00FC5D5C"/>
    <w:rsid w:val="00FC609C"/>
    <w:rsid w:val="00FD1C81"/>
    <w:rsid w:val="00FD1F43"/>
    <w:rsid w:val="00FD76ED"/>
    <w:rsid w:val="00FD7E22"/>
    <w:rsid w:val="00FD7E7E"/>
    <w:rsid w:val="00FE04D2"/>
    <w:rsid w:val="00FE0D21"/>
    <w:rsid w:val="00FE199F"/>
    <w:rsid w:val="00FE19E6"/>
    <w:rsid w:val="00FE2A83"/>
    <w:rsid w:val="00FE36CA"/>
    <w:rsid w:val="00FE3A1B"/>
    <w:rsid w:val="00FE4661"/>
    <w:rsid w:val="00FE5AEE"/>
    <w:rsid w:val="00FE6BE5"/>
    <w:rsid w:val="00FE7AFB"/>
    <w:rsid w:val="00FF14CD"/>
    <w:rsid w:val="00FF16E6"/>
    <w:rsid w:val="00FF2AE6"/>
    <w:rsid w:val="00FF39CE"/>
    <w:rsid w:val="00FF426E"/>
    <w:rsid w:val="00FF4BDD"/>
    <w:rsid w:val="00FF52F9"/>
    <w:rsid w:val="00FF5908"/>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7F65D53"/>
  <w15:chartTrackingRefBased/>
  <w15:docId w15:val="{29CC0C38-4956-4FC6-A5FB-5C87EEFD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Default Paragraph Font" w:uiPriority="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0E32"/>
    <w:rPr>
      <w:rFonts w:ascii="Arial" w:hAnsi="Arial"/>
      <w:sz w:val="22"/>
      <w:szCs w:val="24"/>
    </w:rPr>
  </w:style>
  <w:style w:type="paragraph" w:styleId="Heading1">
    <w:name w:val="heading 1"/>
    <w:aliases w:val="IM"/>
    <w:basedOn w:val="Normal"/>
    <w:next w:val="Normal"/>
    <w:link w:val="Heading1Char"/>
    <w:uiPriority w:val="1"/>
    <w:qFormat/>
    <w:rsid w:val="00C10E32"/>
    <w:pPr>
      <w:keepNext/>
      <w:keepLines/>
      <w:widowControl w:val="0"/>
      <w:spacing w:before="440" w:after="220"/>
      <w:outlineLvl w:val="0"/>
    </w:pPr>
    <w:rPr>
      <w:rFonts w:eastAsiaTheme="majorEastAsia" w:cs="Arial"/>
      <w:bCs/>
      <w:szCs w:val="32"/>
    </w:rPr>
  </w:style>
  <w:style w:type="paragraph" w:styleId="Heading2">
    <w:name w:val="heading 2"/>
    <w:basedOn w:val="Normal"/>
    <w:next w:val="Normal"/>
    <w:link w:val="Heading2Char"/>
    <w:qFormat/>
    <w:rsid w:val="00C10E32"/>
    <w:pPr>
      <w:keepNext/>
      <w:spacing w:before="240" w:after="60"/>
      <w:outlineLvl w:val="1"/>
    </w:pPr>
    <w:rPr>
      <w:rFonts w:eastAsiaTheme="majorEastAsia" w:cs="Arial"/>
      <w:b/>
      <w:bCs/>
      <w:i/>
      <w:iCs/>
      <w:sz w:val="28"/>
      <w:szCs w:val="28"/>
    </w:rPr>
  </w:style>
  <w:style w:type="paragraph" w:styleId="Heading3">
    <w:name w:val="heading 3"/>
    <w:basedOn w:val="Normal"/>
    <w:next w:val="Normal"/>
    <w:link w:val="Heading3Char"/>
    <w:qFormat/>
    <w:rsid w:val="00C10E32"/>
    <w:pPr>
      <w:keepNext/>
      <w:spacing w:before="240" w:after="60"/>
      <w:outlineLvl w:val="2"/>
    </w:pPr>
    <w:rPr>
      <w:rFonts w:cs="Arial"/>
      <w:b/>
      <w:bCs/>
      <w:sz w:val="26"/>
      <w:szCs w:val="26"/>
    </w:rPr>
  </w:style>
  <w:style w:type="paragraph" w:styleId="Heading4">
    <w:name w:val="heading 4"/>
    <w:basedOn w:val="Normal"/>
    <w:next w:val="Normal"/>
    <w:link w:val="Heading4Char"/>
    <w:qFormat/>
    <w:rsid w:val="00C10E32"/>
    <w:pPr>
      <w:keepNext/>
      <w:numPr>
        <w:numId w:val="75"/>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10E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2B4DCE"/>
  </w:style>
  <w:style w:type="paragraph" w:styleId="TOC1">
    <w:name w:val="toc 1"/>
    <w:basedOn w:val="Normal"/>
    <w:next w:val="Normal"/>
    <w:autoRedefine/>
    <w:uiPriority w:val="39"/>
    <w:rsid w:val="00905766"/>
    <w:pPr>
      <w:tabs>
        <w:tab w:val="left" w:leader="dot" w:pos="9360"/>
        <w:tab w:val="left" w:pos="9450"/>
      </w:tabs>
      <w:ind w:left="720" w:right="-90" w:hanging="720"/>
    </w:pPr>
  </w:style>
  <w:style w:type="paragraph" w:styleId="TOC2">
    <w:name w:val="toc 2"/>
    <w:basedOn w:val="Normal"/>
    <w:next w:val="Normal"/>
    <w:autoRedefine/>
    <w:uiPriority w:val="39"/>
    <w:rsid w:val="00905766"/>
    <w:pPr>
      <w:tabs>
        <w:tab w:val="left" w:leader="dot" w:pos="9360"/>
      </w:tabs>
      <w:ind w:left="1440" w:hanging="720"/>
    </w:pPr>
  </w:style>
  <w:style w:type="paragraph" w:customStyle="1" w:styleId="Level1">
    <w:name w:val="Level 1"/>
    <w:basedOn w:val="Normal"/>
    <w:rsid w:val="002B4DCE"/>
    <w:pPr>
      <w:numPr>
        <w:numId w:val="3"/>
      </w:numPr>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link w:val="HeaderChar"/>
    <w:uiPriority w:val="99"/>
    <w:rsid w:val="00290470"/>
    <w:pPr>
      <w:tabs>
        <w:tab w:val="center" w:pos="4320"/>
        <w:tab w:val="right" w:pos="8640"/>
      </w:tabs>
    </w:pPr>
  </w:style>
  <w:style w:type="character" w:customStyle="1" w:styleId="HeaderChar">
    <w:name w:val="Header Char"/>
    <w:link w:val="Header"/>
    <w:uiPriority w:val="99"/>
    <w:rsid w:val="000D668C"/>
    <w:rPr>
      <w:sz w:val="24"/>
      <w:szCs w:val="24"/>
    </w:rPr>
  </w:style>
  <w:style w:type="paragraph" w:styleId="Footer">
    <w:name w:val="footer"/>
    <w:basedOn w:val="Normal"/>
    <w:link w:val="FooterChar"/>
    <w:uiPriority w:val="99"/>
    <w:rsid w:val="00290470"/>
    <w:pPr>
      <w:tabs>
        <w:tab w:val="center" w:pos="4320"/>
        <w:tab w:val="right" w:pos="8640"/>
      </w:tabs>
    </w:pPr>
  </w:style>
  <w:style w:type="character" w:customStyle="1" w:styleId="FooterChar">
    <w:name w:val="Footer Char"/>
    <w:link w:val="Footer"/>
    <w:uiPriority w:val="99"/>
    <w:locked/>
    <w:rsid w:val="00517119"/>
    <w:rPr>
      <w:rFonts w:cs="Times New Roman"/>
      <w:sz w:val="24"/>
      <w:szCs w:val="24"/>
    </w:rPr>
  </w:style>
  <w:style w:type="character" w:styleId="PageNumber">
    <w:name w:val="page number"/>
    <w:uiPriority w:val="99"/>
    <w:rsid w:val="00290470"/>
    <w:rPr>
      <w:rFonts w:cs="Times New Roman"/>
    </w:rPr>
  </w:style>
  <w:style w:type="character" w:styleId="Hyperlink">
    <w:name w:val="Hyperlink"/>
    <w:uiPriority w:val="99"/>
    <w:rsid w:val="00A30989"/>
    <w:rPr>
      <w:rFonts w:cs="Times New Roman"/>
      <w:color w:val="0000FF"/>
      <w:u w:val="single"/>
    </w:rPr>
  </w:style>
  <w:style w:type="paragraph" w:styleId="BalloonText">
    <w:name w:val="Balloon Text"/>
    <w:basedOn w:val="Normal"/>
    <w:link w:val="BalloonTextChar"/>
    <w:uiPriority w:val="99"/>
    <w:semiHidden/>
    <w:rsid w:val="00041520"/>
    <w:rPr>
      <w:rFonts w:ascii="Tahoma" w:hAnsi="Tahoma" w:cs="Tahoma"/>
      <w:sz w:val="16"/>
      <w:szCs w:val="16"/>
    </w:rPr>
  </w:style>
  <w:style w:type="character" w:customStyle="1" w:styleId="BalloonTextChar">
    <w:name w:val="Balloon Text Char"/>
    <w:link w:val="BalloonText"/>
    <w:uiPriority w:val="99"/>
    <w:semiHidden/>
    <w:rsid w:val="000D668C"/>
    <w:rPr>
      <w:sz w:val="0"/>
      <w:szCs w:val="0"/>
    </w:rPr>
  </w:style>
  <w:style w:type="paragraph" w:styleId="ListParagraph">
    <w:name w:val="List Paragraph"/>
    <w:basedOn w:val="Normal"/>
    <w:uiPriority w:val="1"/>
    <w:qFormat/>
    <w:rsid w:val="00C10E32"/>
    <w:pPr>
      <w:ind w:left="720"/>
    </w:pPr>
  </w:style>
  <w:style w:type="paragraph" w:customStyle="1" w:styleId="Default">
    <w:name w:val="Default"/>
    <w:basedOn w:val="Normal"/>
    <w:uiPriority w:val="99"/>
    <w:rsid w:val="00CC2AD8"/>
    <w:rPr>
      <w:color w:val="000000"/>
    </w:rPr>
  </w:style>
  <w:style w:type="character" w:styleId="FollowedHyperlink">
    <w:name w:val="FollowedHyperlink"/>
    <w:uiPriority w:val="99"/>
    <w:rsid w:val="00314EBD"/>
    <w:rPr>
      <w:rFonts w:cs="Times New Roman"/>
      <w:color w:val="800080"/>
      <w:u w:val="single"/>
    </w:rPr>
  </w:style>
  <w:style w:type="paragraph" w:customStyle="1" w:styleId="IMCNORMALTEXT">
    <w:name w:val="IMC NORMAL TEXT"/>
    <w:basedOn w:val="Normal"/>
    <w:link w:val="IMCNORMALTEXTChar"/>
    <w:rsid w:val="008661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character" w:customStyle="1" w:styleId="IMCNORMALTEXTChar">
    <w:name w:val="IMC NORMAL TEXT Char"/>
    <w:link w:val="IMCNORMALTEXT"/>
    <w:rsid w:val="008661FC"/>
    <w:rPr>
      <w:rFonts w:ascii="Arial" w:hAnsi="Arial" w:cs="Arial"/>
      <w:sz w:val="24"/>
      <w:szCs w:val="24"/>
    </w:rPr>
  </w:style>
  <w:style w:type="paragraph" w:customStyle="1" w:styleId="imcappendixnumbers">
    <w:name w:val="imc appendix numbers"/>
    <w:basedOn w:val="IMCNORMALTEXT"/>
    <w:link w:val="imcappendixnumbersChar"/>
    <w:rsid w:val="008661FC"/>
    <w:pPr>
      <w:ind w:left="2700" w:hanging="2700"/>
    </w:pPr>
  </w:style>
  <w:style w:type="character" w:customStyle="1" w:styleId="imcappendixnumbersChar">
    <w:name w:val="imc appendix numbers Char"/>
    <w:link w:val="imcappendixnumbers"/>
    <w:rsid w:val="008661FC"/>
    <w:rPr>
      <w:rFonts w:ascii="Arial" w:hAnsi="Arial" w:cs="Arial"/>
      <w:sz w:val="24"/>
      <w:szCs w:val="24"/>
    </w:rPr>
  </w:style>
  <w:style w:type="paragraph" w:styleId="NormalWeb">
    <w:name w:val="Normal (Web)"/>
    <w:basedOn w:val="Normal"/>
    <w:uiPriority w:val="99"/>
    <w:unhideWhenUsed/>
    <w:rsid w:val="008661FC"/>
    <w:pPr>
      <w:spacing w:before="100" w:beforeAutospacing="1" w:after="100" w:afterAutospacing="1"/>
    </w:pPr>
    <w:rPr>
      <w:rFonts w:ascii="Verdana" w:hAnsi="Verdana"/>
      <w:color w:val="000000"/>
      <w:sz w:val="18"/>
      <w:szCs w:val="18"/>
    </w:rPr>
  </w:style>
  <w:style w:type="character" w:styleId="Strong">
    <w:name w:val="Strong"/>
    <w:basedOn w:val="DefaultParagraphFont"/>
    <w:qFormat/>
    <w:rsid w:val="000109A5"/>
    <w:rPr>
      <w:b/>
      <w:bCs/>
    </w:rPr>
  </w:style>
  <w:style w:type="character" w:styleId="UnresolvedMention">
    <w:name w:val="Unresolved Mention"/>
    <w:basedOn w:val="DefaultParagraphFont"/>
    <w:uiPriority w:val="99"/>
    <w:semiHidden/>
    <w:unhideWhenUsed/>
    <w:rsid w:val="00311A81"/>
    <w:rPr>
      <w:color w:val="605E5C"/>
      <w:shd w:val="clear" w:color="auto" w:fill="E1DFDD"/>
    </w:rPr>
  </w:style>
  <w:style w:type="paragraph" w:styleId="Revision">
    <w:name w:val="Revision"/>
    <w:hidden/>
    <w:uiPriority w:val="99"/>
    <w:semiHidden/>
    <w:rsid w:val="001E6EA1"/>
    <w:rPr>
      <w:sz w:val="22"/>
      <w:szCs w:val="22"/>
    </w:rPr>
  </w:style>
  <w:style w:type="character" w:styleId="CommentReference">
    <w:name w:val="annotation reference"/>
    <w:basedOn w:val="DefaultParagraphFont"/>
    <w:rsid w:val="00536091"/>
    <w:rPr>
      <w:sz w:val="16"/>
      <w:szCs w:val="16"/>
    </w:rPr>
  </w:style>
  <w:style w:type="paragraph" w:styleId="CommentText">
    <w:name w:val="annotation text"/>
    <w:basedOn w:val="Normal"/>
    <w:link w:val="CommentTextChar"/>
    <w:rsid w:val="00536091"/>
    <w:rPr>
      <w:sz w:val="20"/>
      <w:szCs w:val="20"/>
    </w:rPr>
  </w:style>
  <w:style w:type="character" w:customStyle="1" w:styleId="CommentTextChar">
    <w:name w:val="Comment Text Char"/>
    <w:basedOn w:val="DefaultParagraphFont"/>
    <w:link w:val="CommentText"/>
    <w:rsid w:val="00536091"/>
  </w:style>
  <w:style w:type="paragraph" w:styleId="CommentSubject">
    <w:name w:val="annotation subject"/>
    <w:basedOn w:val="CommentText"/>
    <w:next w:val="CommentText"/>
    <w:link w:val="CommentSubjectChar"/>
    <w:rsid w:val="00536091"/>
    <w:rPr>
      <w:b/>
      <w:bCs/>
    </w:rPr>
  </w:style>
  <w:style w:type="character" w:customStyle="1" w:styleId="CommentSubjectChar">
    <w:name w:val="Comment Subject Char"/>
    <w:basedOn w:val="CommentTextChar"/>
    <w:link w:val="CommentSubject"/>
    <w:rsid w:val="00536091"/>
    <w:rPr>
      <w:b/>
      <w:bCs/>
    </w:rPr>
  </w:style>
  <w:style w:type="paragraph" w:customStyle="1" w:styleId="xmsonormal">
    <w:name w:val="x_msonormal"/>
    <w:basedOn w:val="Normal"/>
    <w:rsid w:val="002D610A"/>
    <w:rPr>
      <w:rFonts w:ascii="Calibri" w:eastAsia="Calibri" w:hAnsi="Calibri" w:cs="Calibri"/>
    </w:rPr>
  </w:style>
  <w:style w:type="paragraph" w:customStyle="1" w:styleId="xmsolistparagraph">
    <w:name w:val="x_msolistparagraph"/>
    <w:basedOn w:val="Normal"/>
    <w:rsid w:val="002D610A"/>
    <w:rPr>
      <w:rFonts w:ascii="Calibri" w:eastAsia="Calibri" w:hAnsi="Calibri" w:cs="Calibri"/>
    </w:rPr>
  </w:style>
  <w:style w:type="character" w:styleId="IntenseEmphasis">
    <w:name w:val="Intense Emphasis"/>
    <w:basedOn w:val="DefaultParagraphFont"/>
    <w:uiPriority w:val="21"/>
    <w:qFormat/>
    <w:rsid w:val="00071C50"/>
    <w:rPr>
      <w:i/>
      <w:iCs/>
      <w:color w:val="5B9BD5" w:themeColor="accent1"/>
    </w:rPr>
  </w:style>
  <w:style w:type="table" w:styleId="TableGrid">
    <w:name w:val="Table Grid"/>
    <w:basedOn w:val="TableNormal"/>
    <w:uiPriority w:val="59"/>
    <w:rsid w:val="004D36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doublespace">
    <w:name w:val="List double space"/>
    <w:basedOn w:val="Normal"/>
    <w:next w:val="Normal"/>
    <w:autoRedefine/>
    <w:qFormat/>
    <w:rsid w:val="00C10E32"/>
    <w:pPr>
      <w:numPr>
        <w:numId w:val="76"/>
      </w:numPr>
      <w:spacing w:after="220"/>
    </w:pPr>
  </w:style>
  <w:style w:type="paragraph" w:customStyle="1" w:styleId="TableParagraph">
    <w:name w:val="Table Paragraph"/>
    <w:basedOn w:val="Normal"/>
    <w:uiPriority w:val="1"/>
    <w:qFormat/>
    <w:rsid w:val="00C10E32"/>
    <w:pPr>
      <w:widowControl w:val="0"/>
    </w:pPr>
    <w:rPr>
      <w:rFonts w:asciiTheme="minorHAnsi" w:eastAsiaTheme="minorHAnsi" w:hAnsiTheme="minorHAnsi" w:cstheme="minorBidi"/>
      <w:szCs w:val="22"/>
    </w:rPr>
  </w:style>
  <w:style w:type="paragraph" w:customStyle="1" w:styleId="END-IMC">
    <w:name w:val="END - IMC"/>
    <w:basedOn w:val="Subtitle"/>
    <w:qFormat/>
    <w:rsid w:val="00C10E32"/>
    <w:pPr>
      <w:widowControl w:val="0"/>
      <w:autoSpaceDE w:val="0"/>
      <w:autoSpaceDN w:val="0"/>
      <w:adjustRightInd w:val="0"/>
      <w:spacing w:before="440" w:after="440"/>
      <w:jc w:val="center"/>
    </w:pPr>
    <w:rPr>
      <w:rFonts w:ascii="Arial" w:hAnsi="Arial"/>
      <w:color w:val="000000" w:themeColor="text1"/>
      <w:spacing w:val="0"/>
    </w:rPr>
  </w:style>
  <w:style w:type="paragraph" w:styleId="Subtitle">
    <w:name w:val="Subtitle"/>
    <w:basedOn w:val="Normal"/>
    <w:next w:val="Normal"/>
    <w:link w:val="SubtitleChar"/>
    <w:qFormat/>
    <w:rsid w:val="00C10E3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C10E32"/>
    <w:rPr>
      <w:rFonts w:asciiTheme="minorHAnsi" w:eastAsiaTheme="minorEastAsia" w:hAnsiTheme="minorHAnsi" w:cstheme="minorBidi"/>
      <w:color w:val="5A5A5A" w:themeColor="text1" w:themeTint="A5"/>
      <w:spacing w:val="15"/>
      <w:sz w:val="22"/>
      <w:szCs w:val="22"/>
    </w:rPr>
  </w:style>
  <w:style w:type="paragraph" w:customStyle="1" w:styleId="Heading1IMtopofpage">
    <w:name w:val="Heading 1 IM top of page"/>
    <w:basedOn w:val="Heading1"/>
    <w:qFormat/>
    <w:rsid w:val="00C10E32"/>
    <w:pPr>
      <w:spacing w:before="0"/>
    </w:pPr>
    <w:rPr>
      <w:rFonts w:eastAsia="Times New Roman"/>
    </w:rPr>
  </w:style>
  <w:style w:type="character" w:customStyle="1" w:styleId="Heading1Char">
    <w:name w:val="Heading 1 Char"/>
    <w:aliases w:val="IM Char"/>
    <w:basedOn w:val="DefaultParagraphFont"/>
    <w:link w:val="Heading1"/>
    <w:uiPriority w:val="1"/>
    <w:rsid w:val="00C10E32"/>
    <w:rPr>
      <w:rFonts w:ascii="Arial" w:eastAsiaTheme="majorEastAsia" w:hAnsi="Arial" w:cs="Arial"/>
      <w:bCs/>
      <w:sz w:val="22"/>
      <w:szCs w:val="32"/>
    </w:rPr>
  </w:style>
  <w:style w:type="paragraph" w:customStyle="1" w:styleId="NRCIM">
    <w:name w:val="NRC IM"/>
    <w:basedOn w:val="Normal"/>
    <w:next w:val="IntenseQuote"/>
    <w:qFormat/>
    <w:rsid w:val="00C10E32"/>
    <w:pPr>
      <w:spacing w:after="220"/>
      <w:jc w:val="center"/>
    </w:pPr>
  </w:style>
  <w:style w:type="paragraph" w:styleId="IntenseQuote">
    <w:name w:val="Intense Quote"/>
    <w:basedOn w:val="Normal"/>
    <w:next w:val="Normal"/>
    <w:link w:val="IntenseQuoteChar"/>
    <w:uiPriority w:val="30"/>
    <w:qFormat/>
    <w:rsid w:val="00C10E32"/>
    <w:pPr>
      <w:widowControl w:val="0"/>
      <w:pBdr>
        <w:top w:val="single" w:sz="4" w:space="3" w:color="auto"/>
        <w:bottom w:val="single" w:sz="4" w:space="3" w:color="auto"/>
      </w:pBdr>
      <w:autoSpaceDE w:val="0"/>
      <w:autoSpaceDN w:val="0"/>
      <w:adjustRightInd w:val="0"/>
      <w:spacing w:before="120" w:after="120"/>
      <w:jc w:val="center"/>
    </w:pPr>
    <w:rPr>
      <w:rFonts w:eastAsiaTheme="minorEastAsia" w:cs="Arial"/>
      <w:iCs/>
    </w:rPr>
  </w:style>
  <w:style w:type="character" w:customStyle="1" w:styleId="IntenseQuoteChar">
    <w:name w:val="Intense Quote Char"/>
    <w:basedOn w:val="DefaultParagraphFont"/>
    <w:link w:val="IntenseQuote"/>
    <w:uiPriority w:val="30"/>
    <w:rsid w:val="00C10E32"/>
    <w:rPr>
      <w:rFonts w:ascii="Arial" w:eastAsiaTheme="minorEastAsia" w:hAnsi="Arial" w:cs="Arial"/>
      <w:iCs/>
      <w:sz w:val="22"/>
      <w:szCs w:val="24"/>
    </w:rPr>
  </w:style>
  <w:style w:type="paragraph" w:customStyle="1" w:styleId="IMDoc">
    <w:name w:val="IM Doc #"/>
    <w:basedOn w:val="IntenseQuote"/>
    <w:next w:val="Title"/>
    <w:qFormat/>
    <w:rsid w:val="00C10E32"/>
    <w:rPr>
      <w:szCs w:val="22"/>
    </w:rPr>
  </w:style>
  <w:style w:type="paragraph" w:styleId="Title">
    <w:name w:val="Title"/>
    <w:basedOn w:val="Normal"/>
    <w:next w:val="Normal"/>
    <w:link w:val="TitleChar"/>
    <w:qFormat/>
    <w:rsid w:val="00C10E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10E32"/>
    <w:rPr>
      <w:rFonts w:asciiTheme="majorHAnsi" w:eastAsiaTheme="majorEastAsia" w:hAnsiTheme="majorHAnsi" w:cstheme="majorBidi"/>
      <w:spacing w:val="-10"/>
      <w:kern w:val="28"/>
      <w:sz w:val="56"/>
      <w:szCs w:val="56"/>
    </w:rPr>
  </w:style>
  <w:style w:type="paragraph" w:customStyle="1" w:styleId="Title-IMC">
    <w:name w:val="Title - IMC"/>
    <w:basedOn w:val="Subtitle"/>
    <w:qFormat/>
    <w:rsid w:val="00C10E32"/>
    <w:pPr>
      <w:widowControl w:val="0"/>
      <w:autoSpaceDE w:val="0"/>
      <w:autoSpaceDN w:val="0"/>
      <w:adjustRightInd w:val="0"/>
      <w:spacing w:before="440" w:after="220"/>
      <w:jc w:val="center"/>
    </w:pPr>
    <w:rPr>
      <w:rFonts w:ascii="Arial" w:hAnsi="Arial"/>
      <w:color w:val="000000" w:themeColor="text1"/>
      <w:spacing w:val="0"/>
    </w:rPr>
  </w:style>
  <w:style w:type="paragraph" w:customStyle="1" w:styleId="EffectiveDate-IMC">
    <w:name w:val="Effective Date - IMC"/>
    <w:basedOn w:val="Subtitle"/>
    <w:qFormat/>
    <w:rsid w:val="00C10E32"/>
    <w:pPr>
      <w:widowControl w:val="0"/>
      <w:autoSpaceDE w:val="0"/>
      <w:autoSpaceDN w:val="0"/>
      <w:adjustRightInd w:val="0"/>
      <w:spacing w:before="220" w:after="440"/>
      <w:jc w:val="center"/>
    </w:pPr>
    <w:rPr>
      <w:rFonts w:ascii="Arial" w:hAnsi="Arial"/>
      <w:color w:val="000000" w:themeColor="text1"/>
      <w:spacing w:val="0"/>
    </w:rPr>
  </w:style>
  <w:style w:type="paragraph" w:customStyle="1" w:styleId="0040-01-IMCtopofpage">
    <w:name w:val="0040-01 - IMC top of page"/>
    <w:basedOn w:val="Heading1"/>
    <w:qFormat/>
    <w:rsid w:val="00C10E32"/>
    <w:pPr>
      <w:autoSpaceDE w:val="0"/>
      <w:autoSpaceDN w:val="0"/>
      <w:adjustRightInd w:val="0"/>
      <w:spacing w:before="0"/>
    </w:pPr>
    <w:rPr>
      <w:rFonts w:cstheme="majorBidi"/>
      <w:bCs w:val="0"/>
    </w:rPr>
  </w:style>
  <w:style w:type="paragraph" w:customStyle="1" w:styleId="0040-01-IMC">
    <w:name w:val="0040-01 - IMC"/>
    <w:basedOn w:val="Heading1"/>
    <w:qFormat/>
    <w:rsid w:val="00C10E32"/>
    <w:pPr>
      <w:autoSpaceDE w:val="0"/>
      <w:autoSpaceDN w:val="0"/>
      <w:adjustRightInd w:val="0"/>
    </w:pPr>
    <w:rPr>
      <w:rFonts w:cstheme="majorBidi"/>
      <w:bCs w:val="0"/>
    </w:rPr>
  </w:style>
  <w:style w:type="paragraph" w:customStyle="1" w:styleId="0040-01paragraph">
    <w:name w:val="0040-01 paragraph"/>
    <w:basedOn w:val="Normal"/>
    <w:qFormat/>
    <w:rsid w:val="00C10E32"/>
    <w:pPr>
      <w:autoSpaceDE w:val="0"/>
      <w:autoSpaceDN w:val="0"/>
      <w:adjustRightInd w:val="0"/>
      <w:spacing w:after="220"/>
    </w:pPr>
    <w:rPr>
      <w:rFonts w:eastAsiaTheme="minorEastAsia" w:cs="Arial"/>
      <w:szCs w:val="22"/>
    </w:rPr>
  </w:style>
  <w:style w:type="paragraph" w:customStyle="1" w:styleId="0201header2">
    <w:name w:val="02.01 header (2)"/>
    <w:basedOn w:val="Heading2"/>
    <w:qFormat/>
    <w:rsid w:val="00C10E32"/>
    <w:pPr>
      <w:keepLines/>
      <w:autoSpaceDE w:val="0"/>
      <w:autoSpaceDN w:val="0"/>
      <w:adjustRightInd w:val="0"/>
      <w:spacing w:before="0" w:after="220"/>
      <w:ind w:left="720" w:hanging="720"/>
    </w:pPr>
    <w:rPr>
      <w:rFonts w:cstheme="majorBidi"/>
      <w:b w:val="0"/>
      <w:bCs w:val="0"/>
      <w:i w:val="0"/>
      <w:iCs w:val="0"/>
      <w:sz w:val="22"/>
      <w:szCs w:val="26"/>
    </w:rPr>
  </w:style>
  <w:style w:type="character" w:customStyle="1" w:styleId="Heading2Char">
    <w:name w:val="Heading 2 Char"/>
    <w:basedOn w:val="DefaultParagraphFont"/>
    <w:link w:val="Heading2"/>
    <w:rsid w:val="00C10E32"/>
    <w:rPr>
      <w:rFonts w:ascii="Arial" w:eastAsiaTheme="majorEastAsia" w:hAnsi="Arial" w:cs="Arial"/>
      <w:b/>
      <w:bCs/>
      <w:i/>
      <w:iCs/>
      <w:sz w:val="28"/>
      <w:szCs w:val="28"/>
    </w:rPr>
  </w:style>
  <w:style w:type="paragraph" w:customStyle="1" w:styleId="0201paragraphindented">
    <w:name w:val="02.01 paragraph indented"/>
    <w:basedOn w:val="Normal"/>
    <w:qFormat/>
    <w:rsid w:val="00C10E32"/>
    <w:pPr>
      <w:autoSpaceDE w:val="0"/>
      <w:autoSpaceDN w:val="0"/>
      <w:adjustRightInd w:val="0"/>
      <w:spacing w:after="220"/>
      <w:ind w:left="720"/>
    </w:pPr>
    <w:rPr>
      <w:rFonts w:eastAsiaTheme="minorEastAsia" w:cs="Arial"/>
      <w:szCs w:val="22"/>
    </w:rPr>
  </w:style>
  <w:style w:type="paragraph" w:customStyle="1" w:styleId="aListdoublespace">
    <w:name w:val="a. List double space"/>
    <w:basedOn w:val="Listdoublespace"/>
    <w:qFormat/>
    <w:rsid w:val="00C10E32"/>
  </w:style>
  <w:style w:type="paragraph" w:customStyle="1" w:styleId="aListparagraph">
    <w:name w:val="a. List paragraph"/>
    <w:basedOn w:val="0201paragraphindented"/>
    <w:next w:val="Normal"/>
    <w:qFormat/>
    <w:rsid w:val="00C10E32"/>
    <w:pPr>
      <w:ind w:left="1080"/>
    </w:pPr>
  </w:style>
  <w:style w:type="paragraph" w:customStyle="1" w:styleId="0201a1singlespace">
    <w:name w:val="0201 a. 1. single space"/>
    <w:basedOn w:val="Normal"/>
    <w:next w:val="Normal"/>
    <w:qFormat/>
    <w:rsid w:val="00C10E32"/>
    <w:pPr>
      <w:widowControl w:val="0"/>
      <w:numPr>
        <w:numId w:val="77"/>
      </w:numPr>
      <w:tabs>
        <w:tab w:val="left" w:pos="2280"/>
      </w:tabs>
      <w:spacing w:after="220"/>
      <w:contextualSpacing/>
    </w:pPr>
    <w:rPr>
      <w:spacing w:val="-1"/>
    </w:rPr>
  </w:style>
  <w:style w:type="paragraph" w:customStyle="1" w:styleId="Commitmentitalics1">
    <w:name w:val="Commitment italics 1&quot;"/>
    <w:basedOn w:val="Normal"/>
    <w:next w:val="Normal"/>
    <w:qFormat/>
    <w:rsid w:val="00C10E32"/>
    <w:pPr>
      <w:spacing w:after="220"/>
      <w:ind w:left="1440"/>
    </w:pPr>
    <w:rPr>
      <w:i/>
      <w:szCs w:val="22"/>
    </w:rPr>
  </w:style>
  <w:style w:type="paragraph" w:customStyle="1" w:styleId="Style2">
    <w:name w:val="Style2"/>
    <w:basedOn w:val="Normal"/>
    <w:qFormat/>
    <w:rsid w:val="00C10E32"/>
    <w:pPr>
      <w:spacing w:after="220"/>
      <w:ind w:left="1440" w:hanging="360"/>
      <w:contextualSpacing/>
    </w:pPr>
  </w:style>
  <w:style w:type="character" w:customStyle="1" w:styleId="Heading3Char">
    <w:name w:val="Heading 3 Char"/>
    <w:basedOn w:val="DefaultParagraphFont"/>
    <w:link w:val="Heading3"/>
    <w:rsid w:val="00C10E32"/>
    <w:rPr>
      <w:rFonts w:ascii="Arial" w:hAnsi="Arial" w:cs="Arial"/>
      <w:b/>
      <w:bCs/>
      <w:sz w:val="26"/>
      <w:szCs w:val="26"/>
    </w:rPr>
  </w:style>
  <w:style w:type="character" w:customStyle="1" w:styleId="Heading4Char">
    <w:name w:val="Heading 4 Char"/>
    <w:basedOn w:val="DefaultParagraphFont"/>
    <w:link w:val="Heading4"/>
    <w:rsid w:val="00C10E32"/>
    <w:rPr>
      <w:b/>
      <w:bCs/>
      <w:sz w:val="28"/>
      <w:szCs w:val="28"/>
    </w:rPr>
  </w:style>
  <w:style w:type="character" w:customStyle="1" w:styleId="Heading5Char">
    <w:name w:val="Heading 5 Char"/>
    <w:basedOn w:val="DefaultParagraphFont"/>
    <w:link w:val="Heading5"/>
    <w:rsid w:val="00C10E32"/>
    <w:rPr>
      <w:rFonts w:ascii="Arial" w:hAnsi="Arial"/>
      <w:b/>
      <w:bCs/>
      <w:i/>
      <w:iCs/>
      <w:sz w:val="26"/>
      <w:szCs w:val="26"/>
    </w:rPr>
  </w:style>
  <w:style w:type="paragraph" w:styleId="Caption">
    <w:name w:val="caption"/>
    <w:basedOn w:val="Normal"/>
    <w:next w:val="Normal"/>
    <w:qFormat/>
    <w:rsid w:val="00C10E32"/>
    <w:rPr>
      <w:b/>
      <w:bCs/>
      <w:sz w:val="20"/>
      <w:szCs w:val="20"/>
    </w:rPr>
  </w:style>
  <w:style w:type="paragraph" w:styleId="BodyText">
    <w:name w:val="Body Text"/>
    <w:basedOn w:val="Normal"/>
    <w:link w:val="BodyTextChar"/>
    <w:uiPriority w:val="1"/>
    <w:qFormat/>
    <w:rsid w:val="00C10E32"/>
    <w:pPr>
      <w:spacing w:after="120"/>
    </w:pPr>
  </w:style>
  <w:style w:type="character" w:customStyle="1" w:styleId="BodyTextChar">
    <w:name w:val="Body Text Char"/>
    <w:basedOn w:val="DefaultParagraphFont"/>
    <w:link w:val="BodyText"/>
    <w:uiPriority w:val="1"/>
    <w:rsid w:val="00C10E32"/>
    <w:rPr>
      <w:rFonts w:ascii="Arial" w:hAnsi="Arial"/>
      <w:sz w:val="22"/>
      <w:szCs w:val="24"/>
    </w:rPr>
  </w:style>
  <w:style w:type="character" w:styleId="Emphasis">
    <w:name w:val="Emphasis"/>
    <w:basedOn w:val="DefaultParagraphFont"/>
    <w:qFormat/>
    <w:rsid w:val="00C10E32"/>
    <w:rPr>
      <w:b/>
      <w:bCs/>
      <w:i w:val="0"/>
      <w:iCs w:val="0"/>
    </w:rPr>
  </w:style>
  <w:style w:type="paragraph" w:styleId="TOCHeading">
    <w:name w:val="TOC Heading"/>
    <w:basedOn w:val="Heading1"/>
    <w:next w:val="Normal"/>
    <w:uiPriority w:val="39"/>
    <w:semiHidden/>
    <w:unhideWhenUsed/>
    <w:qFormat/>
    <w:rsid w:val="00C10E32"/>
    <w:pPr>
      <w:widowControl/>
      <w:spacing w:before="240" w:after="0" w:line="259" w:lineRule="auto"/>
      <w:outlineLvl w:val="9"/>
    </w:pPr>
    <w:rPr>
      <w:rFonts w:asciiTheme="majorHAnsi" w:hAnsiTheme="majorHAnsi" w:cstheme="majorBidi"/>
      <w:bCs w:val="0"/>
      <w:color w:val="2E74B5" w:themeColor="accent1" w:themeShade="BF"/>
      <w:sz w:val="32"/>
    </w:rPr>
  </w:style>
  <w:style w:type="paragraph" w:customStyle="1" w:styleId="StyleCentered">
    <w:name w:val="Style Centered"/>
    <w:basedOn w:val="Heading1"/>
    <w:next w:val="Normal"/>
    <w:qFormat/>
    <w:rsid w:val="00A83D81"/>
    <w:pPr>
      <w:jc w:val="center"/>
    </w:pPr>
    <w:rPr>
      <w:szCs w:val="20"/>
    </w:rPr>
  </w:style>
  <w:style w:type="paragraph" w:customStyle="1" w:styleId="CenteredTitle-IMC1245">
    <w:name w:val="Centered Title - IMC 1245"/>
    <w:basedOn w:val="Normal"/>
    <w:qFormat/>
    <w:rsid w:val="00E6293D"/>
    <w:pPr>
      <w:keepNext/>
      <w:keepLines/>
      <w:pageBreakBefore/>
      <w:spacing w:after="220"/>
      <w:jc w:val="center"/>
    </w:pPr>
  </w:style>
  <w:style w:type="paragraph" w:customStyle="1" w:styleId="Heading1IMcenteredtopofpage">
    <w:name w:val="Heading 1 IM centered top of page"/>
    <w:basedOn w:val="Heading1IMtopofpage"/>
    <w:next w:val="Normal"/>
    <w:qFormat/>
    <w:rsid w:val="00864F70"/>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513037">
      <w:bodyDiv w:val="1"/>
      <w:marLeft w:val="0"/>
      <w:marRight w:val="0"/>
      <w:marTop w:val="0"/>
      <w:marBottom w:val="0"/>
      <w:divBdr>
        <w:top w:val="none" w:sz="0" w:space="0" w:color="auto"/>
        <w:left w:val="none" w:sz="0" w:space="0" w:color="auto"/>
        <w:bottom w:val="none" w:sz="0" w:space="0" w:color="auto"/>
        <w:right w:val="none" w:sz="0" w:space="0" w:color="auto"/>
      </w:divBdr>
    </w:div>
    <w:div w:id="273439683">
      <w:bodyDiv w:val="1"/>
      <w:marLeft w:val="0"/>
      <w:marRight w:val="0"/>
      <w:marTop w:val="0"/>
      <w:marBottom w:val="0"/>
      <w:divBdr>
        <w:top w:val="none" w:sz="0" w:space="0" w:color="auto"/>
        <w:left w:val="none" w:sz="0" w:space="0" w:color="auto"/>
        <w:bottom w:val="none" w:sz="0" w:space="0" w:color="auto"/>
        <w:right w:val="none" w:sz="0" w:space="0" w:color="auto"/>
      </w:divBdr>
    </w:div>
    <w:div w:id="612056595">
      <w:bodyDiv w:val="1"/>
      <w:marLeft w:val="0"/>
      <w:marRight w:val="0"/>
      <w:marTop w:val="0"/>
      <w:marBottom w:val="0"/>
      <w:divBdr>
        <w:top w:val="none" w:sz="0" w:space="0" w:color="auto"/>
        <w:left w:val="none" w:sz="0" w:space="0" w:color="auto"/>
        <w:bottom w:val="none" w:sz="0" w:space="0" w:color="auto"/>
        <w:right w:val="none" w:sz="0" w:space="0" w:color="auto"/>
      </w:divBdr>
    </w:div>
    <w:div w:id="728457782">
      <w:bodyDiv w:val="1"/>
      <w:marLeft w:val="0"/>
      <w:marRight w:val="0"/>
      <w:marTop w:val="0"/>
      <w:marBottom w:val="0"/>
      <w:divBdr>
        <w:top w:val="none" w:sz="0" w:space="0" w:color="auto"/>
        <w:left w:val="none" w:sz="0" w:space="0" w:color="auto"/>
        <w:bottom w:val="none" w:sz="0" w:space="0" w:color="auto"/>
        <w:right w:val="none" w:sz="0" w:space="0" w:color="auto"/>
      </w:divBdr>
    </w:div>
    <w:div w:id="1280719119">
      <w:marLeft w:val="0"/>
      <w:marRight w:val="0"/>
      <w:marTop w:val="0"/>
      <w:marBottom w:val="0"/>
      <w:divBdr>
        <w:top w:val="none" w:sz="0" w:space="0" w:color="auto"/>
        <w:left w:val="none" w:sz="0" w:space="0" w:color="auto"/>
        <w:bottom w:val="none" w:sz="0" w:space="0" w:color="auto"/>
        <w:right w:val="none" w:sz="0" w:space="0" w:color="auto"/>
      </w:divBdr>
    </w:div>
    <w:div w:id="1280719122">
      <w:marLeft w:val="0"/>
      <w:marRight w:val="0"/>
      <w:marTop w:val="56"/>
      <w:marBottom w:val="0"/>
      <w:divBdr>
        <w:top w:val="none" w:sz="0" w:space="0" w:color="auto"/>
        <w:left w:val="none" w:sz="0" w:space="0" w:color="auto"/>
        <w:bottom w:val="none" w:sz="0" w:space="0" w:color="auto"/>
        <w:right w:val="none" w:sz="0" w:space="0" w:color="auto"/>
      </w:divBdr>
      <w:divsChild>
        <w:div w:id="1280719121">
          <w:marLeft w:val="0"/>
          <w:marRight w:val="0"/>
          <w:marTop w:val="0"/>
          <w:marBottom w:val="0"/>
          <w:divBdr>
            <w:top w:val="single" w:sz="8" w:space="1" w:color="000000"/>
            <w:left w:val="single" w:sz="8" w:space="1" w:color="000000"/>
            <w:bottom w:val="single" w:sz="8" w:space="1" w:color="000000"/>
            <w:right w:val="single" w:sz="8" w:space="1" w:color="000000"/>
          </w:divBdr>
          <w:divsChild>
            <w:div w:id="1280719120">
              <w:marLeft w:val="0"/>
              <w:marRight w:val="0"/>
              <w:marTop w:val="0"/>
              <w:marBottom w:val="0"/>
              <w:divBdr>
                <w:top w:val="none" w:sz="0" w:space="0" w:color="auto"/>
                <w:left w:val="none" w:sz="0" w:space="0" w:color="auto"/>
                <w:bottom w:val="none" w:sz="0" w:space="0" w:color="auto"/>
                <w:right w:val="none" w:sz="0" w:space="0" w:color="auto"/>
              </w:divBdr>
              <w:divsChild>
                <w:div w:id="12807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719123">
      <w:marLeft w:val="0"/>
      <w:marRight w:val="0"/>
      <w:marTop w:val="0"/>
      <w:marBottom w:val="0"/>
      <w:divBdr>
        <w:top w:val="none" w:sz="0" w:space="0" w:color="auto"/>
        <w:left w:val="none" w:sz="0" w:space="0" w:color="auto"/>
        <w:bottom w:val="none" w:sz="0" w:space="0" w:color="auto"/>
        <w:right w:val="none" w:sz="0" w:space="0" w:color="auto"/>
      </w:divBdr>
    </w:div>
    <w:div w:id="1280719124">
      <w:marLeft w:val="0"/>
      <w:marRight w:val="0"/>
      <w:marTop w:val="0"/>
      <w:marBottom w:val="0"/>
      <w:divBdr>
        <w:top w:val="none" w:sz="0" w:space="0" w:color="auto"/>
        <w:left w:val="none" w:sz="0" w:space="0" w:color="auto"/>
        <w:bottom w:val="none" w:sz="0" w:space="0" w:color="auto"/>
        <w:right w:val="none" w:sz="0" w:space="0" w:color="auto"/>
      </w:divBdr>
    </w:div>
    <w:div w:id="1289121092">
      <w:bodyDiv w:val="1"/>
      <w:marLeft w:val="0"/>
      <w:marRight w:val="0"/>
      <w:marTop w:val="0"/>
      <w:marBottom w:val="0"/>
      <w:divBdr>
        <w:top w:val="none" w:sz="0" w:space="0" w:color="auto"/>
        <w:left w:val="none" w:sz="0" w:space="0" w:color="auto"/>
        <w:bottom w:val="none" w:sz="0" w:space="0" w:color="auto"/>
        <w:right w:val="none" w:sz="0" w:space="0" w:color="auto"/>
      </w:divBdr>
    </w:div>
    <w:div w:id="1305625898">
      <w:bodyDiv w:val="1"/>
      <w:marLeft w:val="0"/>
      <w:marRight w:val="0"/>
      <w:marTop w:val="0"/>
      <w:marBottom w:val="0"/>
      <w:divBdr>
        <w:top w:val="none" w:sz="0" w:space="0" w:color="auto"/>
        <w:left w:val="none" w:sz="0" w:space="0" w:color="auto"/>
        <w:bottom w:val="none" w:sz="0" w:space="0" w:color="auto"/>
        <w:right w:val="none" w:sz="0" w:space="0" w:color="auto"/>
      </w:divBdr>
    </w:div>
    <w:div w:id="1570650859">
      <w:bodyDiv w:val="1"/>
      <w:marLeft w:val="0"/>
      <w:marRight w:val="0"/>
      <w:marTop w:val="0"/>
      <w:marBottom w:val="0"/>
      <w:divBdr>
        <w:top w:val="none" w:sz="0" w:space="0" w:color="auto"/>
        <w:left w:val="none" w:sz="0" w:space="0" w:color="auto"/>
        <w:bottom w:val="none" w:sz="0" w:space="0" w:color="auto"/>
        <w:right w:val="none" w:sz="0" w:space="0" w:color="auto"/>
      </w:divBdr>
    </w:div>
    <w:div w:id="1794324027">
      <w:bodyDiv w:val="1"/>
      <w:marLeft w:val="0"/>
      <w:marRight w:val="0"/>
      <w:marTop w:val="0"/>
      <w:marBottom w:val="0"/>
      <w:divBdr>
        <w:top w:val="none" w:sz="0" w:space="0" w:color="auto"/>
        <w:left w:val="none" w:sz="0" w:space="0" w:color="auto"/>
        <w:bottom w:val="none" w:sz="0" w:space="0" w:color="auto"/>
        <w:right w:val="none" w:sz="0" w:space="0" w:color="auto"/>
      </w:divBdr>
    </w:div>
    <w:div w:id="1896315531">
      <w:bodyDiv w:val="1"/>
      <w:marLeft w:val="0"/>
      <w:marRight w:val="0"/>
      <w:marTop w:val="0"/>
      <w:marBottom w:val="0"/>
      <w:divBdr>
        <w:top w:val="none" w:sz="0" w:space="0" w:color="auto"/>
        <w:left w:val="none" w:sz="0" w:space="0" w:color="auto"/>
        <w:bottom w:val="none" w:sz="0" w:space="0" w:color="auto"/>
        <w:right w:val="none" w:sz="0" w:space="0" w:color="auto"/>
      </w:divBdr>
    </w:div>
    <w:div w:id="2032803334">
      <w:bodyDiv w:val="1"/>
      <w:marLeft w:val="0"/>
      <w:marRight w:val="0"/>
      <w:marTop w:val="0"/>
      <w:marBottom w:val="0"/>
      <w:divBdr>
        <w:top w:val="none" w:sz="0" w:space="0" w:color="auto"/>
        <w:left w:val="none" w:sz="0" w:space="0" w:color="auto"/>
        <w:bottom w:val="none" w:sz="0" w:space="0" w:color="auto"/>
        <w:right w:val="none" w:sz="0" w:space="0" w:color="auto"/>
      </w:divBdr>
    </w:div>
    <w:div w:id="2033728966">
      <w:bodyDiv w:val="1"/>
      <w:marLeft w:val="0"/>
      <w:marRight w:val="0"/>
      <w:marTop w:val="0"/>
      <w:marBottom w:val="0"/>
      <w:divBdr>
        <w:top w:val="none" w:sz="0" w:space="0" w:color="auto"/>
        <w:left w:val="none" w:sz="0" w:space="0" w:color="auto"/>
        <w:bottom w:val="none" w:sz="0" w:space="0" w:color="auto"/>
        <w:right w:val="none" w:sz="0" w:space="0" w:color="auto"/>
      </w:divBdr>
    </w:div>
    <w:div w:id="21246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2.xml"/><Relationship Id="rId21" Type="http://schemas.openxmlformats.org/officeDocument/2006/relationships/footer" Target="footer8.xml"/><Relationship Id="rId34" Type="http://schemas.openxmlformats.org/officeDocument/2006/relationships/hyperlink" Target="http://www.internal.nrc.gov/NRC/PLAIN/index.html" TargetMode="External"/><Relationship Id="rId42" Type="http://schemas.openxmlformats.org/officeDocument/2006/relationships/footer" Target="footer22.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footer" Target="footer34.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usnrc.sharepoint.com/sites/oedo-hub/Lists/OEDO%20Procedures/Type%20View.aspx" TargetMode="Externa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37" Type="http://schemas.openxmlformats.org/officeDocument/2006/relationships/hyperlink" Target="https://drupal.nrc.gov/node/24496" TargetMode="External"/><Relationship Id="rId40" Type="http://schemas.openxmlformats.org/officeDocument/2006/relationships/footer" Target="footer20.xml"/><Relationship Id="rId45" Type="http://schemas.openxmlformats.org/officeDocument/2006/relationships/footer" Target="footer25.xml"/><Relationship Id="rId53" Type="http://schemas.openxmlformats.org/officeDocument/2006/relationships/footer" Target="footer32.xml"/><Relationship Id="rId58" Type="http://schemas.openxmlformats.org/officeDocument/2006/relationships/header" Target="header3.xm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oter" Target="footer36.xml"/><Relationship Id="rId19" Type="http://schemas.openxmlformats.org/officeDocument/2006/relationships/footer" Target="footer6.xml"/><Relationship Id="rId14" Type="http://schemas.openxmlformats.org/officeDocument/2006/relationships/hyperlink" Target="https://rrps.nrc.gov/inspections/assets/Help_Documentation.pdf" TargetMode="Externa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footer" Target="footer23.xml"/><Relationship Id="rId48" Type="http://schemas.openxmlformats.org/officeDocument/2006/relationships/hyperlink" Target="http://www.nrc.gov/reading-rm/doc-collections/gen-comm/" TargetMode="External"/><Relationship Id="rId56" Type="http://schemas.openxmlformats.org/officeDocument/2006/relationships/hyperlink" Target="https://usnrc.sharepoint.com/teams/NRR-RPS-Replacement-Workspace/Pages/ISTAR.aspx" TargetMode="External"/><Relationship Id="rId64" Type="http://schemas.openxmlformats.org/officeDocument/2006/relationships/customXml" Target="../customXml/item2.xml"/><Relationship Id="rId8" Type="http://schemas.openxmlformats.org/officeDocument/2006/relationships/header" Target="header1.xml"/><Relationship Id="rId51" Type="http://schemas.openxmlformats.org/officeDocument/2006/relationships/footer" Target="footer30.xml"/><Relationship Id="rId3" Type="http://schemas.openxmlformats.org/officeDocument/2006/relationships/styles" Target="styles.xml"/><Relationship Id="rId12" Type="http://schemas.openxmlformats.org/officeDocument/2006/relationships/hyperlink" Target="mailto:NRR_DRO_IOEB.Resource@nrc.gov" TargetMode="External"/><Relationship Id="rId17" Type="http://schemas.openxmlformats.org/officeDocument/2006/relationships/footer" Target="footer4.xml"/><Relationship Id="rId25" Type="http://schemas.openxmlformats.org/officeDocument/2006/relationships/footer" Target="footer11.xml"/><Relationship Id="rId33" Type="http://schemas.openxmlformats.org/officeDocument/2006/relationships/footer" Target="footer17.xml"/><Relationship Id="rId38" Type="http://schemas.openxmlformats.org/officeDocument/2006/relationships/footer" Target="footer19.xml"/><Relationship Id="rId46" Type="http://schemas.openxmlformats.org/officeDocument/2006/relationships/footer" Target="footer26.xml"/><Relationship Id="rId59" Type="http://schemas.openxmlformats.org/officeDocument/2006/relationships/footer" Target="footer35.xml"/><Relationship Id="rId20" Type="http://schemas.openxmlformats.org/officeDocument/2006/relationships/footer" Target="footer7.xml"/><Relationship Id="rId41" Type="http://schemas.openxmlformats.org/officeDocument/2006/relationships/footer" Target="footer21.xml"/><Relationship Id="rId54" Type="http://schemas.openxmlformats.org/officeDocument/2006/relationships/footer" Target="footer33.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ytimes.com/1997/03/15/us/nuclear-official-guilty-in-maine-yankee-case.html" TargetMode="External"/><Relationship Id="rId23" Type="http://schemas.openxmlformats.org/officeDocument/2006/relationships/hyperlink" Target="https://www.nrc.gov/reading-rm/doc-collections/memo-understanding/" TargetMode="External"/><Relationship Id="rId28" Type="http://schemas.openxmlformats.org/officeDocument/2006/relationships/hyperlink" Target="https://adamsxt.nrc.gov/WorkplaceXT/IBMgetContent?vsId=%7b803DE6F2-6502-4730-9BA1-320A023CEF79%7d&amp;objectType=document&amp;id=%7b7FA93E9C-58C5-43E1-AF4A-12EF7EE5992D%7d&amp;objectStoreName=Main.__.Library" TargetMode="External"/><Relationship Id="rId36" Type="http://schemas.openxmlformats.org/officeDocument/2006/relationships/hyperlink" Target="https://drupal.nrc.gov/node/24526" TargetMode="External"/><Relationship Id="rId49" Type="http://schemas.openxmlformats.org/officeDocument/2006/relationships/footer" Target="footer28.xml"/><Relationship Id="rId57" Type="http://schemas.openxmlformats.org/officeDocument/2006/relationships/hyperlink" Target="https://rrps.nrc.gov/inspections/assets/Help_Documentation.pdf" TargetMode="External"/><Relationship Id="rId10" Type="http://schemas.openxmlformats.org/officeDocument/2006/relationships/header" Target="header2.xml"/><Relationship Id="rId31" Type="http://schemas.openxmlformats.org/officeDocument/2006/relationships/footer" Target="footer15.xml"/><Relationship Id="rId44" Type="http://schemas.openxmlformats.org/officeDocument/2006/relationships/footer" Target="footer24.xml"/><Relationship Id="rId52" Type="http://schemas.openxmlformats.org/officeDocument/2006/relationships/footer" Target="footer31.xml"/><Relationship Id="rId60" Type="http://schemas.openxmlformats.org/officeDocument/2006/relationships/header" Target="header4.xm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 TargetMode="External"/><Relationship Id="rId18" Type="http://schemas.openxmlformats.org/officeDocument/2006/relationships/footer" Target="footer5.xml"/><Relationship Id="rId39" Type="http://schemas.openxmlformats.org/officeDocument/2006/relationships/hyperlink" Target="https://drupal.nrc.gov/tech-lib/catalog/25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675FF-1CEE-4A9A-BD72-F3EA47DB8E2D}">
  <ds:schemaRefs>
    <ds:schemaRef ds:uri="http://schemas.openxmlformats.org/officeDocument/2006/bibliography"/>
  </ds:schemaRefs>
</ds:datastoreItem>
</file>

<file path=customXml/itemProps2.xml><?xml version="1.0" encoding="utf-8"?>
<ds:datastoreItem xmlns:ds="http://schemas.openxmlformats.org/officeDocument/2006/customXml" ds:itemID="{38C31B1B-A3F5-4C9A-B91A-A8B5FD973AB1}"/>
</file>

<file path=customXml/itemProps3.xml><?xml version="1.0" encoding="utf-8"?>
<ds:datastoreItem xmlns:ds="http://schemas.openxmlformats.org/officeDocument/2006/customXml" ds:itemID="{45DAE48F-36C9-487A-829D-858CEEE1AB94}"/>
</file>

<file path=customXml/itemProps4.xml><?xml version="1.0" encoding="utf-8"?>
<ds:datastoreItem xmlns:ds="http://schemas.openxmlformats.org/officeDocument/2006/customXml" ds:itemID="{75C85EF2-9E21-4256-A342-811C2A3E7DE0}"/>
</file>

<file path=docProps/app.xml><?xml version="1.0" encoding="utf-8"?>
<Properties xmlns="http://schemas.openxmlformats.org/officeDocument/2006/extended-properties" xmlns:vt="http://schemas.openxmlformats.org/officeDocument/2006/docPropsVTypes">
  <Template>Normal</Template>
  <TotalTime>1</TotalTime>
  <Pages>103</Pages>
  <Words>23474</Words>
  <Characters>141394</Characters>
  <Application>Microsoft Office Word</Application>
  <DocSecurity>2</DocSecurity>
  <Lines>1178</Lines>
  <Paragraphs>329</Paragraphs>
  <ScaleCrop>false</ScaleCrop>
  <Company/>
  <LinksUpToDate>false</LinksUpToDate>
  <CharactersWithSpaces>164539</CharactersWithSpaces>
  <SharedDoc>false</SharedDoc>
  <HLinks>
    <vt:vector size="42" baseType="variant">
      <vt:variant>
        <vt:i4>3604577</vt:i4>
      </vt:variant>
      <vt:variant>
        <vt:i4>149</vt:i4>
      </vt:variant>
      <vt:variant>
        <vt:i4>0</vt:i4>
      </vt:variant>
      <vt:variant>
        <vt:i4>5</vt:i4>
      </vt:variant>
      <vt:variant>
        <vt:lpwstr>http://www.nrc.gov/reading-rm/doc-collections/gen-comm/</vt:lpwstr>
      </vt:variant>
      <vt:variant>
        <vt:lpwstr/>
      </vt:variant>
      <vt:variant>
        <vt:i4>6094919</vt:i4>
      </vt:variant>
      <vt:variant>
        <vt:i4>146</vt:i4>
      </vt:variant>
      <vt:variant>
        <vt:i4>0</vt:i4>
      </vt:variant>
      <vt:variant>
        <vt:i4>5</vt:i4>
      </vt:variant>
      <vt:variant>
        <vt:lpwstr>http://www.internal.nrc.gov/NRC/PLAIN/index.html</vt:lpwstr>
      </vt:variant>
      <vt:variant>
        <vt:lpwstr/>
      </vt:variant>
      <vt:variant>
        <vt:i4>131075</vt:i4>
      </vt:variant>
      <vt:variant>
        <vt:i4>143</vt:i4>
      </vt:variant>
      <vt:variant>
        <vt:i4>0</vt:i4>
      </vt:variant>
      <vt:variant>
        <vt:i4>5</vt:i4>
      </vt:variant>
      <vt:variant>
        <vt:lpwstr>https://adamsxt.nrc.gov/WorkplaceXT/IBMgetContent?vsId=%7b803DE6F2-6502-4730-9BA1-320A023CEF79%7d&amp;objectType=document&amp;id=%7b7FA93E9C-58C5-43E1-AF4A-12EF7EE5992D%7d&amp;objectStoreName=Main.__.Library</vt:lpwstr>
      </vt:variant>
      <vt:variant>
        <vt:lpwstr/>
      </vt:variant>
      <vt:variant>
        <vt:i4>65612</vt:i4>
      </vt:variant>
      <vt:variant>
        <vt:i4>140</vt:i4>
      </vt:variant>
      <vt:variant>
        <vt:i4>0</vt:i4>
      </vt:variant>
      <vt:variant>
        <vt:i4>5</vt:i4>
      </vt:variant>
      <vt:variant>
        <vt:lpwstr>http://fusion.nrc.gov/nrr/team/dorl/dorlhandbook/Wiki Pages/Home.aspx</vt:lpwstr>
      </vt:variant>
      <vt:variant>
        <vt:lpwstr/>
      </vt:variant>
      <vt:variant>
        <vt:i4>1114201</vt:i4>
      </vt:variant>
      <vt:variant>
        <vt:i4>137</vt:i4>
      </vt:variant>
      <vt:variant>
        <vt:i4>0</vt:i4>
      </vt:variant>
      <vt:variant>
        <vt:i4>5</vt:i4>
      </vt:variant>
      <vt:variant>
        <vt:lpwstr>https://ilearnnrc.plateau.com/plateau/user/login.jsp</vt:lpwstr>
      </vt:variant>
      <vt:variant>
        <vt:lpwstr/>
      </vt:variant>
      <vt:variant>
        <vt:i4>1179729</vt:i4>
      </vt:variant>
      <vt:variant>
        <vt:i4>134</vt:i4>
      </vt:variant>
      <vt:variant>
        <vt:i4>0</vt:i4>
      </vt:variant>
      <vt:variant>
        <vt:i4>5</vt:i4>
      </vt:variant>
      <vt:variant>
        <vt:lpwstr>http://www.nrc.gov/about-nrc/emerg-preparedness/respond-to-emerg/ml050970236.pdf</vt:lpwstr>
      </vt:variant>
      <vt:variant>
        <vt:lpwstr/>
      </vt:variant>
      <vt:variant>
        <vt:i4>6160424</vt:i4>
      </vt:variant>
      <vt:variant>
        <vt:i4>131</vt:i4>
      </vt:variant>
      <vt:variant>
        <vt:i4>0</vt:i4>
      </vt:variant>
      <vt:variant>
        <vt:i4>5</vt:i4>
      </vt:variant>
      <vt:variant>
        <vt:lpwstr>mailto:nrr_dirs_ioeb.resource@nrc.gov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2021-09-22T22:58:00Z</dcterms:created>
  <dcterms:modified xsi:type="dcterms:W3CDTF">2021-09-22T22:59:00Z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